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Theme="minorEastAsia" w:hAnsiTheme="minorEastAsia"/>
        </w:rPr>
      </w:pPr>
    </w:p>
    <w:p>
      <w:pPr>
        <w:pStyle w:val="18"/>
        <w:rPr>
          <w:u w:val="single"/>
        </w:rPr>
      </w:pPr>
      <w:r>
        <w:rPr>
          <w:rFonts w:hint="eastAsia"/>
          <w:u w:val="single"/>
        </w:rPr>
        <w:t xml:space="preserve">                    </w:t>
      </w:r>
      <w:r>
        <w:rPr>
          <w:rFonts w:hint="eastAsia"/>
        </w:rPr>
        <w:t>（项目名称）监理</w:t>
      </w:r>
      <w:r>
        <w:rPr>
          <w:rFonts w:hint="eastAsia"/>
          <w:u w:val="single"/>
        </w:rPr>
        <w:t xml:space="preserve">    </w:t>
      </w:r>
      <w:r>
        <w:rPr>
          <w:rFonts w:hint="eastAsia"/>
        </w:rPr>
        <w:t>标段</w:t>
      </w:r>
    </w:p>
    <w:p>
      <w:pPr>
        <w:pStyle w:val="18"/>
        <w:rPr>
          <w:u w:val="single"/>
        </w:rPr>
      </w:pPr>
    </w:p>
    <w:p>
      <w:pPr>
        <w:pStyle w:val="18"/>
      </w:pPr>
      <w:r>
        <w:rPr>
          <w:rFonts w:hint="eastAsia"/>
        </w:rPr>
        <w:br w:type="textWrapping"/>
      </w:r>
    </w:p>
    <w:p>
      <w:pPr>
        <w:pStyle w:val="18"/>
        <w:rPr>
          <w:sz w:val="44"/>
          <w:szCs w:val="44"/>
        </w:rPr>
      </w:pPr>
      <w:r>
        <w:rPr>
          <w:rFonts w:hint="eastAsia"/>
          <w:sz w:val="44"/>
          <w:szCs w:val="44"/>
        </w:rPr>
        <w:t>招标文件</w:t>
      </w:r>
    </w:p>
    <w:p>
      <w:pPr>
        <w:pStyle w:val="18"/>
      </w:pPr>
    </w:p>
    <w:p>
      <w:pPr>
        <w:pStyle w:val="18"/>
      </w:pPr>
    </w:p>
    <w:p>
      <w:pPr>
        <w:pStyle w:val="18"/>
      </w:pPr>
      <w:r>
        <w:t>招标人：__________________________________（盖单位章）</w:t>
      </w:r>
    </w:p>
    <w:p>
      <w:pPr>
        <w:pStyle w:val="18"/>
      </w:pPr>
      <w:r>
        <w:rPr>
          <w:rFonts w:hint="eastAsia"/>
        </w:rPr>
        <w:t>□</w:t>
      </w:r>
      <w:r>
        <w:t>招标代理机构：__________________________（盖单位章）</w:t>
      </w:r>
    </w:p>
    <w:p>
      <w:pPr>
        <w:pStyle w:val="18"/>
      </w:pPr>
      <w:r>
        <w:t>项目负责人：________________________（盖从业人员印章）</w:t>
      </w:r>
    </w:p>
    <w:p>
      <w:pPr>
        <w:pStyle w:val="18"/>
      </w:pPr>
      <w:r>
        <w:t>招标文件编制人员：__________________（盖从业人员印章）</w:t>
      </w:r>
    </w:p>
    <w:p>
      <w:pPr>
        <w:pStyle w:val="18"/>
      </w:pPr>
    </w:p>
    <w:p>
      <w:pPr>
        <w:pStyle w:val="18"/>
      </w:pPr>
      <w:r>
        <w:rPr>
          <w:rFonts w:hint="eastAsia"/>
        </w:rPr>
        <w:t xml:space="preserve">                                        </w:t>
      </w:r>
      <w:r>
        <w:t>年</w:t>
      </w:r>
      <w:r>
        <w:rPr>
          <w:rFonts w:hint="eastAsia"/>
        </w:rPr>
        <w:t xml:space="preserve">   </w:t>
      </w:r>
      <w:r>
        <w:t>月</w:t>
      </w:r>
      <w:r>
        <w:rPr>
          <w:rFonts w:hint="eastAsia"/>
        </w:rPr>
        <w:t xml:space="preserve">   日</w:t>
      </w:r>
    </w:p>
    <w:p>
      <w:pPr>
        <w:jc w:val="center"/>
      </w:pPr>
    </w:p>
    <w:p>
      <w:pPr>
        <w:pStyle w:val="2"/>
      </w:pPr>
      <w:r>
        <w:t>注：</w:t>
      </w:r>
    </w:p>
    <w:p>
      <w:pPr>
        <w:pStyle w:val="2"/>
      </w:pPr>
      <w:r>
        <w:t>（1）实行自行招标组织形式的，项目负责人和招标文件编制人员应是招标人本单位具有编制招标文件和组织评标能力的人员，招标代理机构栏填"/"。</w:t>
      </w:r>
    </w:p>
    <w:p>
      <w:pPr>
        <w:pStyle w:val="2"/>
      </w:pPr>
      <w:r>
        <w:t>（2）实行委托招标组织形式的，项目负责人和招标文件编制人员应是招标人和招标代理机构双方签订的委托招标代理合同中约定的项目负责人和委派到本项目的主要专职技术人员。</w:t>
      </w:r>
    </w:p>
    <w:p>
      <w:pPr>
        <w:pStyle w:val="2"/>
      </w:pPr>
      <w:r>
        <w:t>（3）如未划分标段，“</w:t>
      </w:r>
      <w:r>
        <w:rPr>
          <w:rFonts w:hint="eastAsia"/>
          <w:u w:val="single"/>
        </w:rPr>
        <w:t xml:space="preserve">   </w:t>
      </w:r>
      <w:r>
        <w:t>标段”填写为“</w:t>
      </w:r>
      <w:r>
        <w:rPr>
          <w:rFonts w:hint="eastAsia"/>
          <w:u w:val="single"/>
        </w:rPr>
        <w:t xml:space="preserve"> </w:t>
      </w:r>
      <w:r>
        <w:rPr>
          <w:u w:val="single"/>
        </w:rPr>
        <w:t>/</w:t>
      </w:r>
      <w:r>
        <w:rPr>
          <w:rFonts w:hint="eastAsia"/>
          <w:u w:val="single"/>
        </w:rPr>
        <w:t xml:space="preserve"> </w:t>
      </w:r>
      <w:r>
        <w:t>标段”，如划分标段，则填写标段序号。</w:t>
      </w:r>
    </w:p>
    <w:p>
      <w:r>
        <w:br w:type="page"/>
      </w:r>
    </w:p>
    <w:sdt>
      <w:sdtPr>
        <w:rPr>
          <w:rFonts w:ascii="宋体" w:hAnsi="宋体"/>
          <w:sz w:val="32"/>
          <w:szCs w:val="32"/>
        </w:rPr>
        <w:id w:val="147457022"/>
        <w:docPartObj>
          <w:docPartGallery w:val="Table of Contents"/>
          <w:docPartUnique/>
        </w:docPartObj>
      </w:sdtPr>
      <w:sdtEndPr>
        <w:rPr>
          <w:rFonts w:asciiTheme="minorHAnsi" w:hAnsiTheme="minorHAnsi"/>
          <w:sz w:val="22"/>
          <w:szCs w:val="24"/>
        </w:rPr>
      </w:sdtEndPr>
      <w:sdtContent>
        <w:p>
          <w:pPr>
            <w:spacing w:line="240" w:lineRule="auto"/>
            <w:jc w:val="center"/>
            <w:rPr>
              <w:rFonts w:ascii="宋体" w:hAnsi="宋体"/>
              <w:sz w:val="44"/>
              <w:szCs w:val="44"/>
            </w:rPr>
          </w:pPr>
          <w:r>
            <w:rPr>
              <w:rFonts w:ascii="宋体" w:hAnsi="宋体"/>
              <w:sz w:val="44"/>
              <w:szCs w:val="44"/>
            </w:rPr>
            <w:t>目录</w:t>
          </w:r>
        </w:p>
        <w:p>
          <w:pPr>
            <w:pStyle w:val="2"/>
          </w:pPr>
        </w:p>
        <w:p>
          <w:pPr>
            <w:pStyle w:val="12"/>
            <w:tabs>
              <w:tab w:val="right" w:leader="dot" w:pos="9972"/>
            </w:tabs>
          </w:pPr>
          <w:r>
            <w:fldChar w:fldCharType="begin"/>
          </w:r>
          <w:r>
            <w:instrText xml:space="preserve">TOC \o "1-2" \h \u </w:instrText>
          </w:r>
          <w:r>
            <w:fldChar w:fldCharType="separate"/>
          </w:r>
          <w:r>
            <w:fldChar w:fldCharType="begin"/>
          </w:r>
          <w:r>
            <w:instrText xml:space="preserve"> HYPERLINK \l "_Toc18457" </w:instrText>
          </w:r>
          <w:r>
            <w:fldChar w:fldCharType="separate"/>
          </w:r>
          <w:r>
            <w:rPr>
              <w:rFonts w:hint="eastAsia"/>
            </w:rPr>
            <w:t>第一卷</w:t>
          </w:r>
          <w:r>
            <w:tab/>
          </w:r>
          <w:r>
            <w:fldChar w:fldCharType="begin"/>
          </w:r>
          <w:r>
            <w:instrText xml:space="preserve"> PAGEREF _Toc18457 \h </w:instrText>
          </w:r>
          <w:r>
            <w:fldChar w:fldCharType="separate"/>
          </w:r>
          <w:r>
            <w:t>3</w:t>
          </w:r>
          <w:r>
            <w:fldChar w:fldCharType="end"/>
          </w:r>
          <w:r>
            <w:fldChar w:fldCharType="end"/>
          </w:r>
        </w:p>
        <w:p>
          <w:pPr>
            <w:pStyle w:val="13"/>
            <w:tabs>
              <w:tab w:val="right" w:leader="dot" w:pos="9972"/>
            </w:tabs>
            <w:ind w:left="440"/>
          </w:pPr>
          <w:r>
            <w:fldChar w:fldCharType="begin"/>
          </w:r>
          <w:r>
            <w:instrText xml:space="preserve"> HYPERLINK \l "_Toc19699" </w:instrText>
          </w:r>
          <w:r>
            <w:fldChar w:fldCharType="separate"/>
          </w:r>
          <w:r>
            <w:rPr>
              <w:rFonts w:hint="eastAsia"/>
            </w:rPr>
            <w:t>第一章 招标公告（适用于公开招标）</w:t>
          </w:r>
          <w:r>
            <w:tab/>
          </w:r>
          <w:r>
            <w:fldChar w:fldCharType="begin"/>
          </w:r>
          <w:r>
            <w:instrText xml:space="preserve"> PAGEREF _Toc19699 \h </w:instrText>
          </w:r>
          <w:r>
            <w:fldChar w:fldCharType="separate"/>
          </w:r>
          <w:r>
            <w:t>4</w:t>
          </w:r>
          <w:r>
            <w:fldChar w:fldCharType="end"/>
          </w:r>
          <w:r>
            <w:fldChar w:fldCharType="end"/>
          </w:r>
        </w:p>
        <w:p>
          <w:pPr>
            <w:pStyle w:val="12"/>
            <w:tabs>
              <w:tab w:val="right" w:leader="dot" w:pos="9972"/>
            </w:tabs>
            <w:ind w:left="440" w:leftChars="200"/>
          </w:pPr>
          <w:r>
            <w:fldChar w:fldCharType="begin"/>
          </w:r>
          <w:r>
            <w:instrText xml:space="preserve"> HYPERLINK \l "_Toc10414" </w:instrText>
          </w:r>
          <w:r>
            <w:fldChar w:fldCharType="separate"/>
          </w:r>
          <w:r>
            <w:rPr>
              <w:rFonts w:hint="eastAsia"/>
              <w:sz w:val="32"/>
            </w:rPr>
            <w:t>第一章投标邀请书（适用于邀请招标）</w:t>
          </w:r>
          <w:r>
            <w:rPr>
              <w:rFonts w:hint="eastAsia"/>
              <w:sz w:val="32"/>
            </w:rPr>
            <w:tab/>
          </w:r>
          <w:r>
            <w:rPr>
              <w:rFonts w:hint="eastAsia"/>
              <w:sz w:val="32"/>
            </w:rPr>
            <w:fldChar w:fldCharType="begin"/>
          </w:r>
          <w:r>
            <w:rPr>
              <w:rFonts w:hint="eastAsia"/>
              <w:sz w:val="32"/>
            </w:rPr>
            <w:instrText xml:space="preserve"> PAGEREF _Toc10414 \h </w:instrText>
          </w:r>
          <w:r>
            <w:rPr>
              <w:rFonts w:hint="eastAsia"/>
              <w:sz w:val="32"/>
            </w:rPr>
            <w:fldChar w:fldCharType="separate"/>
          </w:r>
          <w:r>
            <w:rPr>
              <w:rFonts w:hint="eastAsia"/>
              <w:sz w:val="32"/>
            </w:rPr>
            <w:t>8</w:t>
          </w:r>
          <w:r>
            <w:rPr>
              <w:rFonts w:hint="eastAsia"/>
              <w:sz w:val="32"/>
            </w:rPr>
            <w:fldChar w:fldCharType="end"/>
          </w:r>
          <w:r>
            <w:rPr>
              <w:rFonts w:hint="eastAsia"/>
              <w:sz w:val="32"/>
            </w:rPr>
            <w:fldChar w:fldCharType="end"/>
          </w:r>
        </w:p>
        <w:p>
          <w:pPr>
            <w:pStyle w:val="13"/>
            <w:tabs>
              <w:tab w:val="right" w:leader="dot" w:pos="9972"/>
            </w:tabs>
            <w:ind w:left="440"/>
          </w:pPr>
          <w:r>
            <w:fldChar w:fldCharType="begin"/>
          </w:r>
          <w:r>
            <w:instrText xml:space="preserve"> HYPERLINK \l "_Toc16341" </w:instrText>
          </w:r>
          <w:r>
            <w:fldChar w:fldCharType="separate"/>
          </w:r>
          <w:r>
            <w:rPr>
              <w:rFonts w:hint="eastAsia"/>
            </w:rPr>
            <w:t>第二章 投标人须知</w:t>
          </w:r>
          <w:r>
            <w:tab/>
          </w:r>
          <w:r>
            <w:fldChar w:fldCharType="begin"/>
          </w:r>
          <w:r>
            <w:instrText xml:space="preserve"> PAGEREF _Toc16341 \h </w:instrText>
          </w:r>
          <w:r>
            <w:fldChar w:fldCharType="separate"/>
          </w:r>
          <w:r>
            <w:t>13</w:t>
          </w:r>
          <w:r>
            <w:fldChar w:fldCharType="end"/>
          </w:r>
          <w:r>
            <w:fldChar w:fldCharType="end"/>
          </w:r>
        </w:p>
        <w:p>
          <w:pPr>
            <w:pStyle w:val="13"/>
            <w:tabs>
              <w:tab w:val="right" w:leader="dot" w:pos="9972"/>
            </w:tabs>
            <w:ind w:left="440"/>
          </w:pPr>
          <w:r>
            <w:fldChar w:fldCharType="begin"/>
          </w:r>
          <w:r>
            <w:instrText xml:space="preserve"> HYPERLINK \l "_Toc32717" </w:instrText>
          </w:r>
          <w:r>
            <w:fldChar w:fldCharType="separate"/>
          </w:r>
          <w:r>
            <w:rPr>
              <w:rFonts w:hint="eastAsia"/>
            </w:rPr>
            <w:t>第三章 评标办法（综合评估法）</w:t>
          </w:r>
          <w:r>
            <w:tab/>
          </w:r>
          <w:r>
            <w:fldChar w:fldCharType="begin"/>
          </w:r>
          <w:r>
            <w:instrText xml:space="preserve"> PAGEREF _Toc32717 \h </w:instrText>
          </w:r>
          <w:r>
            <w:fldChar w:fldCharType="separate"/>
          </w:r>
          <w:r>
            <w:t>50</w:t>
          </w:r>
          <w:r>
            <w:fldChar w:fldCharType="end"/>
          </w:r>
          <w:r>
            <w:fldChar w:fldCharType="end"/>
          </w:r>
        </w:p>
        <w:p>
          <w:pPr>
            <w:pStyle w:val="13"/>
            <w:tabs>
              <w:tab w:val="right" w:leader="dot" w:pos="9972"/>
            </w:tabs>
            <w:ind w:left="440"/>
          </w:pPr>
          <w:r>
            <w:fldChar w:fldCharType="begin"/>
          </w:r>
          <w:r>
            <w:instrText xml:space="preserve"> HYPERLINK \l "_Toc25165" </w:instrText>
          </w:r>
          <w:r>
            <w:fldChar w:fldCharType="separate"/>
          </w:r>
          <w:r>
            <w:rPr>
              <w:rFonts w:hint="eastAsia"/>
            </w:rPr>
            <w:t>第四章 合同条款及格式</w:t>
          </w:r>
          <w:r>
            <w:tab/>
          </w:r>
          <w:r>
            <w:fldChar w:fldCharType="begin"/>
          </w:r>
          <w:r>
            <w:instrText xml:space="preserve"> PAGEREF _Toc25165 \h </w:instrText>
          </w:r>
          <w:r>
            <w:fldChar w:fldCharType="separate"/>
          </w:r>
          <w:r>
            <w:t>60</w:t>
          </w:r>
          <w:r>
            <w:fldChar w:fldCharType="end"/>
          </w:r>
          <w:r>
            <w:fldChar w:fldCharType="end"/>
          </w:r>
        </w:p>
        <w:p>
          <w:pPr>
            <w:pStyle w:val="12"/>
            <w:tabs>
              <w:tab w:val="right" w:leader="dot" w:pos="9972"/>
            </w:tabs>
          </w:pPr>
          <w:r>
            <w:fldChar w:fldCharType="begin"/>
          </w:r>
          <w:r>
            <w:instrText xml:space="preserve"> HYPERLINK \l "_Toc31619" </w:instrText>
          </w:r>
          <w:r>
            <w:fldChar w:fldCharType="separate"/>
          </w:r>
          <w:r>
            <w:rPr>
              <w:rFonts w:hint="eastAsia"/>
            </w:rPr>
            <w:t>第二卷</w:t>
          </w:r>
          <w:r>
            <w:tab/>
          </w:r>
          <w:r>
            <w:fldChar w:fldCharType="begin"/>
          </w:r>
          <w:r>
            <w:instrText xml:space="preserve"> PAGEREF _Toc31619 \h </w:instrText>
          </w:r>
          <w:r>
            <w:fldChar w:fldCharType="separate"/>
          </w:r>
          <w:r>
            <w:t>78</w:t>
          </w:r>
          <w:r>
            <w:fldChar w:fldCharType="end"/>
          </w:r>
          <w:r>
            <w:fldChar w:fldCharType="end"/>
          </w:r>
        </w:p>
        <w:p>
          <w:pPr>
            <w:pStyle w:val="13"/>
            <w:tabs>
              <w:tab w:val="right" w:leader="dot" w:pos="9972"/>
            </w:tabs>
            <w:ind w:left="440"/>
          </w:pPr>
          <w:r>
            <w:fldChar w:fldCharType="begin"/>
          </w:r>
          <w:r>
            <w:instrText xml:space="preserve"> HYPERLINK \l "_Toc13810" </w:instrText>
          </w:r>
          <w:r>
            <w:fldChar w:fldCharType="separate"/>
          </w:r>
          <w:r>
            <w:rPr>
              <w:rFonts w:hint="eastAsia"/>
            </w:rPr>
            <w:t>第五章 委托人要求</w:t>
          </w:r>
          <w:r>
            <w:tab/>
          </w:r>
          <w:r>
            <w:fldChar w:fldCharType="begin"/>
          </w:r>
          <w:r>
            <w:instrText xml:space="preserve"> PAGEREF _Toc13810 \h </w:instrText>
          </w:r>
          <w:r>
            <w:fldChar w:fldCharType="separate"/>
          </w:r>
          <w:r>
            <w:t>79</w:t>
          </w:r>
          <w:r>
            <w:fldChar w:fldCharType="end"/>
          </w:r>
          <w:r>
            <w:fldChar w:fldCharType="end"/>
          </w:r>
        </w:p>
        <w:p>
          <w:pPr>
            <w:pStyle w:val="12"/>
            <w:tabs>
              <w:tab w:val="right" w:leader="dot" w:pos="9972"/>
            </w:tabs>
          </w:pPr>
          <w:r>
            <w:fldChar w:fldCharType="begin"/>
          </w:r>
          <w:r>
            <w:instrText xml:space="preserve"> HYPERLINK \l "_Toc23517" </w:instrText>
          </w:r>
          <w:r>
            <w:fldChar w:fldCharType="separate"/>
          </w:r>
          <w:r>
            <w:rPr>
              <w:rFonts w:hint="eastAsia"/>
            </w:rPr>
            <w:t>第三卷</w:t>
          </w:r>
          <w:r>
            <w:tab/>
          </w:r>
          <w:r>
            <w:fldChar w:fldCharType="begin"/>
          </w:r>
          <w:r>
            <w:instrText xml:space="preserve"> PAGEREF _Toc23517 \h </w:instrText>
          </w:r>
          <w:r>
            <w:fldChar w:fldCharType="separate"/>
          </w:r>
          <w:r>
            <w:t>82</w:t>
          </w:r>
          <w:r>
            <w:fldChar w:fldCharType="end"/>
          </w:r>
          <w:r>
            <w:fldChar w:fldCharType="end"/>
          </w:r>
        </w:p>
        <w:p>
          <w:pPr>
            <w:pStyle w:val="13"/>
            <w:tabs>
              <w:tab w:val="right" w:leader="dot" w:pos="9972"/>
            </w:tabs>
            <w:ind w:left="440"/>
          </w:pPr>
          <w:r>
            <w:fldChar w:fldCharType="begin"/>
          </w:r>
          <w:r>
            <w:instrText xml:space="preserve"> HYPERLINK \l "_Toc29737" </w:instrText>
          </w:r>
          <w:r>
            <w:fldChar w:fldCharType="separate"/>
          </w:r>
          <w:r>
            <w:rPr>
              <w:rFonts w:hint="eastAsia"/>
            </w:rPr>
            <w:t>第六章 投标文件格式</w:t>
          </w:r>
          <w:r>
            <w:tab/>
          </w:r>
          <w:r>
            <w:fldChar w:fldCharType="begin"/>
          </w:r>
          <w:r>
            <w:instrText xml:space="preserve"> PAGEREF _Toc29737 \h </w:instrText>
          </w:r>
          <w:r>
            <w:fldChar w:fldCharType="separate"/>
          </w:r>
          <w:r>
            <w:t>83</w:t>
          </w:r>
          <w:r>
            <w:fldChar w:fldCharType="end"/>
          </w:r>
          <w:r>
            <w:fldChar w:fldCharType="end"/>
          </w:r>
        </w:p>
        <w:p>
          <w:r>
            <w:fldChar w:fldCharType="end"/>
          </w:r>
        </w:p>
      </w:sdtContent>
    </w:sdt>
    <w:p/>
    <w:p/>
    <w:p/>
    <w:p/>
    <w:p>
      <w:pPr>
        <w:pStyle w:val="3"/>
        <w:rPr>
          <w:rFonts w:asciiTheme="minorEastAsia" w:hAnsiTheme="minorEastAsia" w:eastAsiaTheme="minorEastAsia"/>
          <w:spacing w:val="2"/>
        </w:rPr>
        <w:sectPr>
          <w:footerReference r:id="rId5" w:type="default"/>
          <w:pgSz w:w="12240" w:h="15840"/>
          <w:pgMar w:top="1134" w:right="1134" w:bottom="1134" w:left="1134" w:header="0" w:footer="921" w:gutter="0"/>
          <w:cols w:space="720" w:num="1"/>
        </w:sectPr>
      </w:pPr>
      <w:bookmarkStart w:id="0" w:name="_Toc29416"/>
      <w:bookmarkStart w:id="1" w:name="_Toc13978"/>
      <w:bookmarkStart w:id="2" w:name="_Toc1480"/>
    </w:p>
    <w:bookmarkEnd w:id="0"/>
    <w:bookmarkEnd w:id="1"/>
    <w:bookmarkEnd w:id="2"/>
    <w:p>
      <w:pPr>
        <w:pStyle w:val="3"/>
      </w:pPr>
      <w:bookmarkStart w:id="3" w:name="_Toc20832"/>
    </w:p>
    <w:p>
      <w:pPr>
        <w:pStyle w:val="3"/>
      </w:pPr>
    </w:p>
    <w:p>
      <w:pPr>
        <w:pStyle w:val="3"/>
      </w:pPr>
    </w:p>
    <w:p>
      <w:pPr>
        <w:pStyle w:val="3"/>
        <w:sectPr>
          <w:footerReference r:id="rId6" w:type="default"/>
          <w:pgSz w:w="12240" w:h="15840"/>
          <w:pgMar w:top="1134" w:right="1134" w:bottom="1134" w:left="1134" w:header="0" w:footer="921" w:gutter="0"/>
          <w:cols w:space="720" w:num="1"/>
        </w:sectPr>
      </w:pPr>
      <w:bookmarkStart w:id="4" w:name="_Toc18457"/>
      <w:bookmarkStart w:id="5" w:name="_Toc8280"/>
      <w:bookmarkStart w:id="6" w:name="_Toc1448"/>
      <w:r>
        <w:rPr>
          <w:rFonts w:hint="eastAsia"/>
        </w:rPr>
        <w:t>第一卷</w:t>
      </w:r>
      <w:bookmarkEnd w:id="4"/>
      <w:bookmarkEnd w:id="5"/>
      <w:bookmarkEnd w:id="6"/>
    </w:p>
    <w:p>
      <w:pPr>
        <w:pStyle w:val="4"/>
      </w:pPr>
      <w:bookmarkStart w:id="7" w:name="_Toc19699"/>
      <w:r>
        <w:rPr>
          <w:rFonts w:hint="eastAsia"/>
        </w:rPr>
        <w:t>第一章 招标公告（适用于公开招标）</w:t>
      </w:r>
      <w:bookmarkEnd w:id="3"/>
      <w:bookmarkEnd w:id="7"/>
    </w:p>
    <w:p>
      <w:pPr>
        <w:jc w:val="center"/>
        <w:rPr>
          <w:sz w:val="28"/>
          <w:szCs w:val="28"/>
        </w:rPr>
      </w:pPr>
      <w:r>
        <w:rPr>
          <w:rFonts w:hint="eastAsia"/>
          <w:sz w:val="28"/>
          <w:szCs w:val="28"/>
          <w:u w:val="single"/>
        </w:rPr>
        <w:t xml:space="preserve"> </w:t>
      </w:r>
      <w:r>
        <w:rPr>
          <w:rFonts w:hint="eastAsia"/>
          <w:sz w:val="28"/>
          <w:szCs w:val="28"/>
          <w:u w:val="single"/>
        </w:rPr>
        <w:tab/>
      </w:r>
      <w:r>
        <w:rPr>
          <w:rFonts w:hint="eastAsia"/>
          <w:sz w:val="28"/>
          <w:szCs w:val="28"/>
          <w:u w:val="single"/>
        </w:rPr>
        <w:t xml:space="preserve">        </w:t>
      </w:r>
      <w:r>
        <w:rPr>
          <w:rFonts w:hint="eastAsia"/>
          <w:sz w:val="28"/>
          <w:szCs w:val="28"/>
        </w:rPr>
        <w:t>（项目名称）监理</w:t>
      </w:r>
      <w:r>
        <w:rPr>
          <w:rFonts w:hint="eastAsia"/>
          <w:sz w:val="28"/>
          <w:szCs w:val="28"/>
          <w:u w:val="single"/>
        </w:rPr>
        <w:t xml:space="preserve">    </w:t>
      </w:r>
      <w:r>
        <w:rPr>
          <w:rFonts w:hint="eastAsia"/>
          <w:sz w:val="28"/>
          <w:szCs w:val="28"/>
        </w:rPr>
        <w:t>标段招标公告</w:t>
      </w:r>
    </w:p>
    <w:p>
      <w:pPr>
        <w:pStyle w:val="5"/>
        <w:numPr>
          <w:ilvl w:val="0"/>
          <w:numId w:val="1"/>
        </w:numPr>
      </w:pPr>
      <w:bookmarkStart w:id="8" w:name="_Toc7151"/>
      <w:r>
        <w:rPr>
          <w:rFonts w:hint="eastAsia"/>
        </w:rPr>
        <w:t>招标条件</w:t>
      </w:r>
      <w:bookmarkEnd w:id="8"/>
    </w:p>
    <w:p>
      <w:pPr>
        <w:pStyle w:val="2"/>
        <w:rPr>
          <w:rFonts w:asciiTheme="minorEastAsia" w:hAnsiTheme="minorEastAsia"/>
        </w:rPr>
      </w:pPr>
      <w:r>
        <w:rPr>
          <w:rFonts w:hint="eastAsia" w:asciiTheme="minorEastAsia" w:hAnsiTheme="minorEastAsia"/>
        </w:rPr>
        <w:t>1.1 本招标项目</w:t>
      </w:r>
      <w:r>
        <w:rPr>
          <w:rFonts w:hint="eastAsia" w:asciiTheme="minorEastAsia" w:hAnsiTheme="minorEastAsia"/>
          <w:u w:val="single"/>
        </w:rPr>
        <w:t xml:space="preserve">           </w:t>
      </w:r>
      <w:r>
        <w:rPr>
          <w:rFonts w:hint="eastAsia" w:asciiTheme="minorEastAsia" w:hAnsiTheme="minorEastAsia"/>
        </w:rPr>
        <w:t>（项目名称）已由</w:t>
      </w:r>
      <w:r>
        <w:rPr>
          <w:rFonts w:hint="eastAsia" w:asciiTheme="minorEastAsia" w:hAnsiTheme="minorEastAsia"/>
          <w:u w:val="single"/>
        </w:rPr>
        <w:t xml:space="preserve">           </w:t>
      </w:r>
      <w:r>
        <w:rPr>
          <w:rFonts w:hint="eastAsia" w:asciiTheme="minorEastAsia" w:hAnsiTheme="minorEastAsia"/>
        </w:rPr>
        <w:t>（项目审批、核准或备案机关名称）以</w:t>
      </w:r>
    </w:p>
    <w:p>
      <w:pPr>
        <w:pStyle w:val="2"/>
        <w:ind w:left="0"/>
        <w:rPr>
          <w:rFonts w:asciiTheme="minorEastAsia" w:hAnsiTheme="minorEastAsia"/>
        </w:rPr>
      </w:pPr>
      <w:r>
        <w:rPr>
          <w:rFonts w:hint="eastAsia" w:asciiTheme="minorEastAsia" w:hAnsiTheme="minorEastAsia"/>
        </w:rPr>
        <w:t>（批文名称及编号）批准建设，项目业主为</w:t>
      </w:r>
      <w:r>
        <w:rPr>
          <w:rFonts w:hint="eastAsia" w:asciiTheme="minorEastAsia" w:hAnsiTheme="minorEastAsia"/>
          <w:u w:val="single"/>
        </w:rPr>
        <w:t xml:space="preserve">                </w:t>
      </w:r>
      <w:r>
        <w:rPr>
          <w:rFonts w:hint="eastAsia" w:asciiTheme="minorEastAsia" w:hAnsiTheme="minorEastAsia"/>
        </w:rPr>
        <w:t>，建设资金来自</w:t>
      </w:r>
      <w:r>
        <w:rPr>
          <w:rFonts w:hint="eastAsia" w:asciiTheme="minorEastAsia" w:hAnsiTheme="minorEastAsia"/>
          <w:u w:val="single"/>
        </w:rPr>
        <w:t xml:space="preserve">             </w:t>
      </w:r>
      <w:r>
        <w:rPr>
          <w:rFonts w:hint="eastAsia" w:asciiTheme="minorEastAsia" w:hAnsiTheme="minorEastAsia"/>
        </w:rPr>
        <w:t xml:space="preserve">（资金来源），项目出资比例为 </w:t>
      </w:r>
      <w:r>
        <w:rPr>
          <w:rFonts w:hint="eastAsia" w:asciiTheme="minorEastAsia" w:hAnsiTheme="minorEastAsia"/>
          <w:u w:val="single"/>
        </w:rPr>
        <w:t xml:space="preserve">        </w:t>
      </w:r>
      <w:r>
        <w:rPr>
          <w:rFonts w:hint="eastAsia" w:asciiTheme="minorEastAsia" w:hAnsiTheme="minorEastAsia"/>
        </w:rPr>
        <w:t xml:space="preserve"> ，招标人为</w:t>
      </w:r>
      <w:r>
        <w:rPr>
          <w:rFonts w:hint="eastAsia" w:asciiTheme="minorEastAsia" w:hAnsiTheme="minorEastAsia"/>
          <w:u w:val="single"/>
        </w:rPr>
        <w:t xml:space="preserve">          </w:t>
      </w:r>
      <w:r>
        <w:rPr>
          <w:rFonts w:hint="eastAsia" w:asciiTheme="minorEastAsia" w:hAnsiTheme="minorEastAsia"/>
        </w:rPr>
        <w:t>。项目已具备招标条件，现对该项目进行公开招标。</w:t>
      </w:r>
    </w:p>
    <w:p>
      <w:pPr>
        <w:pStyle w:val="2"/>
        <w:rPr>
          <w:rFonts w:asciiTheme="minorEastAsia" w:hAnsiTheme="minorEastAsia"/>
        </w:rPr>
      </w:pPr>
      <w:r>
        <w:rPr>
          <w:rFonts w:hint="eastAsia" w:asciiTheme="minorEastAsia" w:hAnsiTheme="minorEastAsia"/>
        </w:rPr>
        <w:t>1.2  本招标项目由</w:t>
      </w:r>
      <w:r>
        <w:rPr>
          <w:rFonts w:hint="eastAsia" w:asciiTheme="minorEastAsia" w:hAnsiTheme="minorEastAsia"/>
          <w:u w:val="single"/>
        </w:rPr>
        <w:t xml:space="preserve">           </w:t>
      </w:r>
      <w:r>
        <w:rPr>
          <w:rFonts w:hint="eastAsia" w:asciiTheme="minorEastAsia" w:hAnsiTheme="minorEastAsia"/>
        </w:rPr>
        <w:t>（核准机关名称）核准（招标事项核准文号为</w:t>
      </w:r>
      <w:r>
        <w:rPr>
          <w:rFonts w:hint="eastAsia" w:asciiTheme="minorEastAsia" w:hAnsiTheme="minorEastAsia"/>
          <w:u w:val="single"/>
        </w:rPr>
        <w:t xml:space="preserve">          </w:t>
      </w:r>
      <w:r>
        <w:rPr>
          <w:rFonts w:hint="eastAsia" w:asciiTheme="minorEastAsia" w:hAnsiTheme="minorEastAsia"/>
        </w:rPr>
        <w:t>）的招标</w:t>
      </w:r>
    </w:p>
    <w:p>
      <w:pPr>
        <w:pStyle w:val="2"/>
        <w:ind w:left="0"/>
        <w:rPr>
          <w:rFonts w:asciiTheme="minorEastAsia" w:hAnsiTheme="minorEastAsia"/>
        </w:rPr>
      </w:pPr>
      <w:r>
        <w:rPr>
          <w:rFonts w:hint="eastAsia" w:asciiTheme="minorEastAsia" w:hAnsiTheme="minorEastAsia"/>
        </w:rPr>
        <w:t>组织形式为□自行招标□委托招标。招标人选择的招标代理机构是</w:t>
      </w:r>
      <w:r>
        <w:rPr>
          <w:rFonts w:hint="eastAsia" w:asciiTheme="minorEastAsia" w:hAnsiTheme="minorEastAsia"/>
          <w:u w:val="single"/>
        </w:rPr>
        <w:tab/>
      </w:r>
      <w:r>
        <w:rPr>
          <w:rFonts w:hint="eastAsia" w:asciiTheme="minorEastAsia" w:hAnsiTheme="minorEastAsia"/>
          <w:u w:val="single"/>
        </w:rPr>
        <w:t xml:space="preserve">           </w:t>
      </w:r>
      <w:r>
        <w:rPr>
          <w:rFonts w:hint="eastAsia" w:asciiTheme="minorEastAsia" w:hAnsiTheme="minorEastAsia"/>
        </w:rPr>
        <w:t>。</w:t>
      </w:r>
    </w:p>
    <w:p>
      <w:pPr>
        <w:pStyle w:val="2"/>
      </w:pPr>
      <w:r>
        <w:rPr>
          <w:rFonts w:hint="eastAsia" w:asciiTheme="minorEastAsia" w:hAnsiTheme="minorEastAsia"/>
        </w:rPr>
        <w:t>注：若为自行招标则代理机构填"/"。</w:t>
      </w:r>
    </w:p>
    <w:p>
      <w:pPr>
        <w:pStyle w:val="5"/>
        <w:numPr>
          <w:ilvl w:val="0"/>
          <w:numId w:val="1"/>
        </w:numPr>
      </w:pPr>
      <w:r>
        <w:rPr>
          <w:rFonts w:hint="eastAsia"/>
        </w:rPr>
        <w:t>项目概况与招标范围</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2.1 建设地点：</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val="single" w:color="000000"/>
        </w:rPr>
      </w:pPr>
      <w:r>
        <w:rPr>
          <w:rFonts w:hint="eastAsia" w:cs="Times New Roman" w:asciiTheme="minorEastAsia" w:hAnsiTheme="minorEastAsia" w:eastAsiaTheme="minorEastAsia"/>
          <w:u w:color="000000"/>
        </w:rPr>
        <w:t>2.2 建设内容及规模：</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2.3 招标范围：</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2.4 服务周期：</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2.5 质量目标：</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cs="Times New Roman" w:asciiTheme="minorEastAsia" w:hAnsiTheme="minorEastAsia" w:eastAsiaTheme="minorEastAsia"/>
          <w:u w:color="000000"/>
        </w:rPr>
      </w:pPr>
      <w:r>
        <w:rPr>
          <w:rFonts w:hint="eastAsia" w:cs="Times New Roman" w:asciiTheme="minorEastAsia" w:hAnsiTheme="minorEastAsia" w:eastAsiaTheme="minorEastAsia"/>
          <w:u w:color="000000"/>
        </w:rPr>
        <w:t>2.6 标段划分：</w:t>
      </w:r>
      <w:r>
        <w:rPr>
          <w:rFonts w:cs="Times New Roman" w:asciiTheme="minorEastAsia" w:hAnsiTheme="minorEastAsia" w:eastAsiaTheme="minorEastAsia"/>
          <w:u w:color="000000"/>
        </w:rPr>
        <w:t xml:space="preserve"> </w:t>
      </w:r>
      <w:r>
        <w:rPr>
          <w:rFonts w:hint="eastAsia" w:cs="Times New Roman" w:asciiTheme="minorEastAsia" w:hAnsiTheme="minorEastAsia" w:eastAsiaTheme="minorEastAsia"/>
          <w:u w:val="single" w:color="000000"/>
        </w:rPr>
        <w:t xml:space="preserve">                                       </w:t>
      </w:r>
    </w:p>
    <w:p>
      <w:pPr>
        <w:pStyle w:val="2"/>
        <w:tabs>
          <w:tab w:val="left" w:pos="3566"/>
        </w:tabs>
        <w:spacing w:line="350" w:lineRule="auto"/>
        <w:ind w:left="100" w:right="109" w:firstLine="419"/>
      </w:pPr>
      <w:r>
        <w:rPr>
          <w:rFonts w:hint="eastAsia" w:asciiTheme="minorEastAsia" w:hAnsiTheme="minorEastAsia" w:eastAsiaTheme="minorEastAsia"/>
        </w:rPr>
        <w:t>（说明本次招标项目的建设地点、规模、监理服务期限、招标范围、质量标准、标段划分(如果有)等。）</w:t>
      </w:r>
    </w:p>
    <w:p>
      <w:pPr>
        <w:pStyle w:val="5"/>
        <w:numPr>
          <w:ilvl w:val="0"/>
          <w:numId w:val="1"/>
        </w:numPr>
      </w:pPr>
      <w:r>
        <w:rPr>
          <w:rFonts w:hint="eastAsia"/>
        </w:rPr>
        <w:t>投标人资格要求</w:t>
      </w:r>
    </w:p>
    <w:p>
      <w:pPr>
        <w:spacing w:before="10"/>
        <w:ind w:firstLine="440"/>
        <w:rPr>
          <w:rFonts w:cs="宋体" w:asciiTheme="minorEastAsia" w:hAnsiTheme="minorEastAsia"/>
          <w:szCs w:val="21"/>
        </w:rPr>
      </w:pPr>
      <w:r>
        <w:rPr>
          <w:rFonts w:hint="eastAsia" w:cs="宋体" w:asciiTheme="minorEastAsia" w:hAnsiTheme="minorEastAsia"/>
          <w:szCs w:val="21"/>
        </w:rPr>
        <w:t xml:space="preserve">3.1 本次招标要求投标人： </w:t>
      </w:r>
    </w:p>
    <w:p>
      <w:pPr>
        <w:spacing w:before="10"/>
        <w:ind w:firstLine="440"/>
        <w:rPr>
          <w:rFonts w:cs="宋体" w:asciiTheme="minorEastAsia" w:hAnsiTheme="minorEastAsia"/>
          <w:szCs w:val="21"/>
        </w:rPr>
      </w:pPr>
      <w:r>
        <w:rPr>
          <w:rFonts w:hint="eastAsia" w:cs="宋体" w:asciiTheme="minorEastAsia" w:hAnsiTheme="minorEastAsia"/>
          <w:szCs w:val="21"/>
        </w:rPr>
        <w:t>3.1.1 依法设立、具有独立承担民事责任的能力</w:t>
      </w:r>
    </w:p>
    <w:p>
      <w:pPr>
        <w:spacing w:before="10"/>
        <w:ind w:firstLine="440"/>
        <w:rPr>
          <w:rFonts w:cs="宋体" w:asciiTheme="minorEastAsia" w:hAnsiTheme="minorEastAsia"/>
          <w:szCs w:val="21"/>
        </w:rPr>
      </w:pPr>
      <w:r>
        <w:rPr>
          <w:rFonts w:hint="eastAsia" w:cs="宋体" w:asciiTheme="minorEastAsia" w:hAnsiTheme="minorEastAsia"/>
          <w:szCs w:val="21"/>
        </w:rPr>
        <w:t>3.1.2 须具有</w:t>
      </w:r>
      <w:r>
        <w:rPr>
          <w:rFonts w:hint="eastAsia" w:cs="宋体" w:asciiTheme="minorEastAsia" w:hAnsiTheme="minorEastAsia"/>
          <w:szCs w:val="21"/>
          <w:u w:val="single"/>
        </w:rPr>
        <w:t xml:space="preserve">                     </w:t>
      </w:r>
      <w:r>
        <w:rPr>
          <w:rFonts w:hint="eastAsia" w:cs="宋体" w:asciiTheme="minorEastAsia" w:hAnsiTheme="minorEastAsia"/>
          <w:szCs w:val="21"/>
        </w:rPr>
        <w:t>资质的单位；</w:t>
      </w:r>
    </w:p>
    <w:p>
      <w:pPr>
        <w:spacing w:before="10"/>
        <w:ind w:firstLine="440"/>
        <w:rPr>
          <w:rFonts w:cs="宋体" w:asciiTheme="minorEastAsia" w:hAnsiTheme="minorEastAsia"/>
          <w:szCs w:val="21"/>
        </w:rPr>
      </w:pPr>
      <w:r>
        <w:rPr>
          <w:rFonts w:hint="eastAsia" w:cs="宋体" w:asciiTheme="minorEastAsia" w:hAnsiTheme="minorEastAsia"/>
          <w:szCs w:val="21"/>
        </w:rPr>
        <w:t>3.1.3 □拟派总监理工程师具有</w:t>
      </w:r>
      <w:r>
        <w:rPr>
          <w:rFonts w:hint="eastAsia" w:cs="宋体" w:asciiTheme="minorEastAsia" w:hAnsiTheme="minorEastAsia"/>
          <w:szCs w:val="21"/>
          <w:u w:val="single"/>
        </w:rPr>
        <w:t xml:space="preserve">                     </w:t>
      </w:r>
      <w:r>
        <w:rPr>
          <w:rFonts w:hint="eastAsia" w:cs="宋体" w:asciiTheme="minorEastAsia" w:hAnsiTheme="minorEastAsia"/>
          <w:szCs w:val="21"/>
        </w:rPr>
        <w:t>证书，</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（业绩要求），须为本单位人员(若为联合体投标，须为联合体牵头人人员)；  </w:t>
      </w:r>
    </w:p>
    <w:p>
      <w:pPr>
        <w:spacing w:before="10"/>
        <w:ind w:firstLine="440"/>
        <w:rPr>
          <w:rFonts w:cs="宋体" w:asciiTheme="minorEastAsia" w:hAnsiTheme="minorEastAsia"/>
          <w:szCs w:val="21"/>
        </w:rPr>
      </w:pPr>
      <w:r>
        <w:rPr>
          <w:rFonts w:hint="eastAsia" w:cs="宋体" w:asciiTheme="minorEastAsia" w:hAnsiTheme="minorEastAsia"/>
          <w:szCs w:val="21"/>
        </w:rPr>
        <w:t xml:space="preserve">3.1.4 财务要求：○无;  </w:t>
      </w:r>
    </w:p>
    <w:p>
      <w:pPr>
        <w:spacing w:before="10"/>
        <w:ind w:firstLine="440"/>
        <w:rPr>
          <w:rFonts w:cs="宋体" w:asciiTheme="minorEastAsia" w:hAnsiTheme="minorEastAsia"/>
          <w:szCs w:val="21"/>
        </w:rPr>
      </w:pPr>
      <w:r>
        <w:rPr>
          <w:rFonts w:hint="eastAsia" w:cs="宋体" w:asciiTheme="minorEastAsia" w:hAnsiTheme="minorEastAsia"/>
          <w:szCs w:val="21"/>
        </w:rPr>
        <w:t xml:space="preserve">                   ○提供:近</w:t>
      </w:r>
      <w:r>
        <w:rPr>
          <w:rFonts w:hint="eastAsia" w:cs="宋体" w:asciiTheme="minorEastAsia" w:hAnsiTheme="minorEastAsia"/>
          <w:szCs w:val="21"/>
          <w:u w:val="single"/>
        </w:rPr>
        <w:t xml:space="preserve"> 3 </w:t>
      </w:r>
      <w:r>
        <w:rPr>
          <w:rFonts w:hint="eastAsia" w:cs="宋体" w:asciiTheme="minorEastAsia" w:hAnsiTheme="minorEastAsia"/>
          <w:szCs w:val="21"/>
        </w:rPr>
        <w:t xml:space="preserve">年或成立至今（成立不足 3 年的）无亏损； </w:t>
      </w:r>
    </w:p>
    <w:p>
      <w:pPr>
        <w:spacing w:before="10"/>
        <w:ind w:firstLine="440"/>
        <w:rPr>
          <w:rFonts w:cs="宋体" w:asciiTheme="minorEastAsia" w:hAnsiTheme="minorEastAsia"/>
          <w:szCs w:val="21"/>
        </w:rPr>
      </w:pPr>
      <w:r>
        <w:rPr>
          <w:rFonts w:hint="eastAsia" w:cs="宋体" w:asciiTheme="minorEastAsia" w:hAnsiTheme="minorEastAsia"/>
          <w:szCs w:val="21"/>
        </w:rPr>
        <w:t xml:space="preserve">3.1.5 业绩要求：○无;  </w:t>
      </w:r>
    </w:p>
    <w:p>
      <w:pPr>
        <w:spacing w:before="10"/>
        <w:ind w:firstLine="440"/>
        <w:rPr>
          <w:rFonts w:cs="宋体" w:asciiTheme="minorEastAsia" w:hAnsiTheme="minorEastAsia"/>
          <w:szCs w:val="21"/>
        </w:rPr>
      </w:pPr>
      <w:r>
        <w:rPr>
          <w:rFonts w:hint="eastAsia" w:cs="宋体" w:asciiTheme="minorEastAsia" w:hAnsiTheme="minorEastAsia"/>
          <w:szCs w:val="21"/>
        </w:rPr>
        <w:t xml:space="preserve">                ○近</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已完成</w:t>
      </w:r>
      <w:r>
        <w:rPr>
          <w:rFonts w:hint="eastAsia" w:cs="宋体" w:asciiTheme="minorEastAsia" w:hAnsiTheme="minorEastAsia"/>
          <w:szCs w:val="21"/>
        </w:rPr>
        <w:t xml:space="preserve"> □</w:t>
      </w:r>
      <w:r>
        <w:rPr>
          <w:rFonts w:hint="eastAsia" w:cs="宋体" w:asciiTheme="minorEastAsia" w:hAnsiTheme="minorEastAsia"/>
          <w:szCs w:val="21"/>
          <w:u w:val="single"/>
        </w:rPr>
        <w:t>正在实施</w:t>
      </w:r>
      <w:r>
        <w:rPr>
          <w:rFonts w:hint="eastAsia" w:cs="宋体" w:asciiTheme="minorEastAsia" w:hAnsiTheme="minorEastAsia"/>
          <w:szCs w:val="21"/>
        </w:rPr>
        <w:t xml:space="preserve"> □</w:t>
      </w:r>
      <w:r>
        <w:rPr>
          <w:rFonts w:hint="eastAsia" w:cs="宋体" w:asciiTheme="minorEastAsia" w:hAnsiTheme="minorEastAsia"/>
          <w:szCs w:val="21"/>
          <w:u w:val="single"/>
        </w:rPr>
        <w:t>新承接</w:t>
      </w:r>
      <w:r>
        <w:rPr>
          <w:rFonts w:hint="eastAsia" w:cs="宋体" w:asciiTheme="minorEastAsia" w:hAnsiTheme="minorEastAsia"/>
          <w:szCs w:val="21"/>
        </w:rPr>
        <w:t>的项目共不少于</w:t>
      </w:r>
      <w:r>
        <w:rPr>
          <w:rFonts w:hint="eastAsia" w:cs="宋体" w:asciiTheme="minorEastAsia" w:hAnsiTheme="minorEastAsia"/>
          <w:szCs w:val="21"/>
          <w:u w:val="single"/>
        </w:rPr>
        <w:t xml:space="preserve">    </w:t>
      </w:r>
      <w:r>
        <w:rPr>
          <w:rFonts w:hint="eastAsia" w:cs="宋体" w:asciiTheme="minorEastAsia" w:hAnsiTheme="minorEastAsia"/>
          <w:szCs w:val="21"/>
        </w:rPr>
        <w:t>个（1至3个）类似工程业绩。</w:t>
      </w:r>
    </w:p>
    <w:p>
      <w:pPr>
        <w:spacing w:before="10"/>
        <w:ind w:firstLine="440"/>
        <w:rPr>
          <w:rFonts w:cs="宋体" w:asciiTheme="minorEastAsia" w:hAnsiTheme="minorEastAsia"/>
          <w:szCs w:val="21"/>
        </w:rPr>
      </w:pPr>
      <w:r>
        <w:rPr>
          <w:rFonts w:hint="eastAsia" w:cs="宋体" w:asciiTheme="minorEastAsia" w:hAnsiTheme="minorEastAsia"/>
          <w:szCs w:val="21"/>
        </w:rPr>
        <w:t xml:space="preserve">  类似工程业绩是指:</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。并在人员、设备、资金等方面具备相应的能力。 </w:t>
      </w:r>
    </w:p>
    <w:p>
      <w:pPr>
        <w:spacing w:before="10"/>
        <w:ind w:firstLine="440"/>
        <w:rPr>
          <w:rFonts w:cs="宋体" w:asciiTheme="minorEastAsia" w:hAnsiTheme="minorEastAsia"/>
          <w:szCs w:val="21"/>
        </w:rPr>
      </w:pPr>
      <w:r>
        <w:rPr>
          <w:rFonts w:hint="eastAsia" w:cs="宋体" w:asciiTheme="minorEastAsia" w:hAnsiTheme="minorEastAsia"/>
          <w:szCs w:val="21"/>
        </w:rPr>
        <w:t>3.2 本次招标○</w:t>
      </w:r>
      <w:r>
        <w:rPr>
          <w:rFonts w:hint="eastAsia" w:cs="宋体" w:asciiTheme="minorEastAsia" w:hAnsiTheme="minorEastAsia"/>
          <w:szCs w:val="21"/>
          <w:u w:val="single"/>
        </w:rPr>
        <w:t>接受</w:t>
      </w:r>
      <w:r>
        <w:rPr>
          <w:rFonts w:hint="eastAsia" w:cs="宋体" w:asciiTheme="minorEastAsia" w:hAnsiTheme="minorEastAsia"/>
          <w:szCs w:val="21"/>
        </w:rPr>
        <w:t>○</w:t>
      </w:r>
      <w:r>
        <w:rPr>
          <w:rFonts w:hint="eastAsia" w:cs="宋体" w:asciiTheme="minorEastAsia" w:hAnsiTheme="minorEastAsia"/>
          <w:szCs w:val="21"/>
          <w:u w:val="single"/>
        </w:rPr>
        <w:t>不接受</w:t>
      </w:r>
      <w:r>
        <w:rPr>
          <w:rFonts w:hint="eastAsia" w:cs="宋体" w:asciiTheme="minorEastAsia" w:hAnsiTheme="minorEastAsia"/>
          <w:szCs w:val="21"/>
        </w:rPr>
        <w:t xml:space="preserve">联合体投标。 </w:t>
      </w:r>
    </w:p>
    <w:p>
      <w:pPr>
        <w:spacing w:before="10"/>
        <w:ind w:firstLine="440"/>
        <w:rPr>
          <w:rFonts w:cs="宋体" w:asciiTheme="minorEastAsia" w:hAnsiTheme="minorEastAsia"/>
          <w:szCs w:val="21"/>
        </w:rPr>
      </w:pPr>
      <w:r>
        <w:rPr>
          <w:rFonts w:hint="eastAsia" w:cs="宋体" w:asciiTheme="minorEastAsia" w:hAnsiTheme="minorEastAsia"/>
          <w:szCs w:val="21"/>
        </w:rPr>
        <w:t>□联合体投标的，应满足下列要求：须具有</w:t>
      </w:r>
      <w:r>
        <w:rPr>
          <w:rFonts w:hint="eastAsia" w:cs="宋体" w:asciiTheme="minorEastAsia" w:hAnsiTheme="minorEastAsia"/>
          <w:szCs w:val="21"/>
          <w:u w:val="single"/>
        </w:rPr>
        <w:t xml:space="preserve">      </w:t>
      </w:r>
      <w:r>
        <w:rPr>
          <w:rFonts w:hint="eastAsia" w:cs="宋体" w:asciiTheme="minorEastAsia" w:hAnsiTheme="minorEastAsia"/>
          <w:szCs w:val="21"/>
        </w:rPr>
        <w:t>资质的单位作为联合体牵头人。联合体成员家数（含联合体牵头人）须不超过</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家。 联合体需符合有关联合体投标的规定和要求，并提交了联合体协议，明确联合体牵头人和各方权利义务。 </w:t>
      </w:r>
    </w:p>
    <w:p>
      <w:pPr>
        <w:spacing w:before="10"/>
        <w:ind w:firstLine="440"/>
        <w:rPr>
          <w:rFonts w:cs="宋体" w:asciiTheme="minorEastAsia" w:hAnsiTheme="minorEastAsia"/>
          <w:szCs w:val="21"/>
        </w:rPr>
      </w:pPr>
      <w:r>
        <w:rPr>
          <w:rFonts w:hint="eastAsia" w:cs="宋体" w:asciiTheme="minorEastAsia" w:hAnsiTheme="minorEastAsia"/>
          <w:szCs w:val="21"/>
        </w:rPr>
        <w:t>3.3 各投人均可就上述</w:t>
      </w:r>
      <w:r>
        <w:rPr>
          <w:rFonts w:hint="eastAsia" w:cs="宋体" w:asciiTheme="minorEastAsia" w:hAnsiTheme="minorEastAsia"/>
          <w:szCs w:val="21"/>
          <w:u w:val="single"/>
        </w:rPr>
        <w:t xml:space="preserve">     </w:t>
      </w:r>
      <w:r>
        <w:rPr>
          <w:rFonts w:hint="eastAsia" w:cs="宋体" w:asciiTheme="minorEastAsia" w:hAnsiTheme="minorEastAsia"/>
          <w:szCs w:val="21"/>
        </w:rPr>
        <w:t>（具体数量）个标段投标，可中标的标段数量为</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（具体数量）个。 </w:t>
      </w:r>
    </w:p>
    <w:p>
      <w:pPr>
        <w:spacing w:before="10"/>
        <w:rPr>
          <w:rFonts w:cs="宋体" w:asciiTheme="minorEastAsia" w:hAnsiTheme="minorEastAsia"/>
          <w:szCs w:val="21"/>
        </w:rPr>
      </w:pPr>
      <w:r>
        <w:rPr>
          <w:rFonts w:hint="eastAsia" w:cs="宋体" w:asciiTheme="minorEastAsia" w:hAnsiTheme="minorEastAsia"/>
          <w:szCs w:val="21"/>
        </w:rPr>
        <w:t>□如投标人同时在两个及两个以上标段中排名第一，选择中标标段的原则为：</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                 </w:t>
      </w:r>
    </w:p>
    <w:p>
      <w:pPr>
        <w:spacing w:before="10"/>
        <w:ind w:firstLine="440"/>
        <w:rPr>
          <w:rFonts w:cs="宋体" w:asciiTheme="minorEastAsia" w:hAnsiTheme="minorEastAsia"/>
          <w:szCs w:val="21"/>
        </w:rPr>
      </w:pPr>
      <w:r>
        <w:rPr>
          <w:rFonts w:hint="eastAsia" w:cs="宋体" w:asciiTheme="minorEastAsia" w:hAnsiTheme="minorEastAsia"/>
          <w:szCs w:val="21"/>
        </w:rPr>
        <w:t>3.4 投标人须根据《成都市工程建设招标投标从业单位信用信息管理实施办法》取得相应类别的从业单位信用等级（得分）评价结果；未取得的，其信用得分为0分。从业单位信用等级（得分）评价结果，以成都市公共资源电子交易云平台开标当日（9时后）从成都市工程建设项目招标投标行政监督平台（http://cbs.chengdu.com.cn/）上获取的结果为准并自动关联到《投标情况公示表》。</w:t>
      </w:r>
    </w:p>
    <w:p>
      <w:pPr>
        <w:spacing w:before="10"/>
        <w:ind w:firstLine="440"/>
        <w:rPr>
          <w:rFonts w:cs="宋体" w:asciiTheme="minorEastAsia" w:hAnsiTheme="minorEastAsia"/>
          <w:szCs w:val="21"/>
        </w:rPr>
      </w:pPr>
      <w:r>
        <w:rPr>
          <w:rFonts w:hint="eastAsia" w:cs="宋体" w:asciiTheme="minorEastAsia" w:hAnsiTheme="minorEastAsia"/>
          <w:szCs w:val="21"/>
        </w:rPr>
        <w:t>□从业单位信用等级（得分）按照成都市工程建设项目招标投标行政监督平台专业类别为：</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                 行业</w:t>
      </w:r>
      <w:r>
        <w:rPr>
          <w:rFonts w:hint="eastAsia" w:cs="宋体" w:asciiTheme="minorEastAsia" w:hAnsiTheme="minorEastAsia"/>
          <w:szCs w:val="21"/>
          <w:u w:val="single"/>
        </w:rPr>
        <w:t xml:space="preserve">               </w:t>
      </w:r>
      <w:r>
        <w:rPr>
          <w:rFonts w:hint="eastAsia" w:cs="宋体" w:asciiTheme="minorEastAsia" w:hAnsiTheme="minorEastAsia"/>
          <w:szCs w:val="21"/>
        </w:rPr>
        <w:t>分类。</w:t>
      </w:r>
    </w:p>
    <w:p>
      <w:pPr>
        <w:spacing w:before="10"/>
        <w:ind w:firstLine="440"/>
        <w:rPr>
          <w:rFonts w:ascii="宋体" w:hAnsi="宋体" w:cs="宋体"/>
          <w:szCs w:val="21"/>
        </w:rPr>
      </w:pPr>
      <w:r>
        <w:rPr>
          <w:rFonts w:hint="eastAsia" w:cs="宋体" w:asciiTheme="minorEastAsia" w:hAnsiTheme="minorEastAsia"/>
          <w:szCs w:val="21"/>
        </w:rPr>
        <w:t>3.5 资质要求为单个资质的，投标人最终信用等级（得分）为：与资质要求对应的信用类别开标当日信用评价等级（得分）；资质要求为多个资质的，投标人最终信用等级（得分）为：与资质要求对应的信用类别开标当日信用评价得分中的最低等级（得分）；联合体投标的，投标人最终信用等级（得分）为：联合体成员在本项目中对应的信用类别（以联合体协议约定为准）开标当日信用评价等级（得分）中的最低等级（得分）。开标当日成都市公共资源电子交易云平台获取的联合体成员的信用类别，须与联合体协议约定一致；不一致的，联合体投标人的最终信用得分为0分。</w:t>
      </w:r>
    </w:p>
    <w:p>
      <w:pPr>
        <w:pStyle w:val="5"/>
        <w:numPr>
          <w:ilvl w:val="0"/>
          <w:numId w:val="1"/>
        </w:numPr>
      </w:pPr>
      <w:r>
        <w:rPr>
          <w:rFonts w:hint="eastAsia"/>
        </w:rPr>
        <w:t>招标文件的获取</w:t>
      </w:r>
    </w:p>
    <w:p>
      <w:pPr>
        <w:pStyle w:val="2"/>
        <w:ind w:left="0" w:firstLine="440" w:firstLineChars="200"/>
      </w:pPr>
      <w:r>
        <w:rPr>
          <w:rFonts w:hint="eastAsia"/>
        </w:rPr>
        <w:t>4.1 凡有意参加投标者，请于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日起，在成都市公共资源电子交易云平台(www.cdggzy.com）（以下简称“电子交易云平台”）免费下载招标资料（招标文件及相关资料），获得“拟投标项目回执”。</w:t>
      </w:r>
    </w:p>
    <w:p>
      <w:pPr>
        <w:pStyle w:val="2"/>
        <w:ind w:left="0" w:firstLine="440" w:firstLineChars="200"/>
      </w:pPr>
      <w:r>
        <w:rPr>
          <w:rFonts w:hint="eastAsia"/>
        </w:rPr>
        <w:t>4.2 招标人不提供邮购招标文件服务。</w:t>
      </w:r>
    </w:p>
    <w:p>
      <w:pPr>
        <w:pStyle w:val="5"/>
        <w:numPr>
          <w:ilvl w:val="0"/>
          <w:numId w:val="1"/>
        </w:numPr>
      </w:pPr>
      <w:r>
        <w:rPr>
          <w:rFonts w:hint="eastAsia"/>
        </w:rPr>
        <w:t>投标文件的递交</w:t>
      </w:r>
    </w:p>
    <w:p>
      <w:pPr>
        <w:spacing w:before="201"/>
        <w:ind w:firstLine="444" w:firstLineChars="202"/>
        <w:rPr>
          <w:rFonts w:ascii="宋体" w:hAnsi="宋体" w:cs="宋体"/>
          <w:spacing w:val="-37"/>
          <w:szCs w:val="21"/>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 w:val="21"/>
          <w:szCs w:val="21"/>
        </w:rPr>
        <w:t>分中心</w:t>
      </w:r>
      <w:r>
        <w:rPr>
          <w:rFonts w:hint="eastAsia" w:ascii="宋体" w:hAnsi="宋体" w:cs="宋体"/>
          <w:sz w:val="21"/>
          <w:szCs w:val="21"/>
          <w:u w:val="single"/>
        </w:rPr>
        <w:t xml:space="preserve">                           </w:t>
      </w:r>
      <w:r>
        <w:rPr>
          <w:rFonts w:hint="eastAsia" w:ascii="宋体" w:hAnsi="宋体" w:cs="宋体"/>
          <w:sz w:val="21"/>
          <w:szCs w:val="21"/>
        </w:rPr>
        <w:t>。</w:t>
      </w:r>
    </w:p>
    <w:p>
      <w:pPr>
        <w:ind w:firstLine="41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ind w:firstLine="440" w:firstLineChars="200"/>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416"/>
        <w:rPr>
          <w:rFonts w:ascii="宋体" w:hAnsi="宋体"/>
        </w:rPr>
      </w:pPr>
      <w:r>
        <w:rPr>
          <w:rFonts w:ascii="宋体" w:hAnsi="宋体"/>
          <w:szCs w:val="21"/>
        </w:rPr>
        <w:t xml:space="preserve">5.2 </w:t>
      </w:r>
      <w:r>
        <w:rPr>
          <w:rFonts w:hint="eastAsia" w:ascii="宋体" w:hAnsi="宋体"/>
          <w:szCs w:val="21"/>
        </w:rPr>
        <w:t>投标人应在解密开始后30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ind w:firstLine="416"/>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 </w:t>
      </w:r>
      <w:r>
        <w:rPr>
          <w:rFonts w:hint="eastAsia" w:ascii="宋体" w:hAnsi="宋体"/>
        </w:rPr>
        <w:t>投标人应充分考虑上传文件的不可预见因素，未在投标截止时间前完成上传的，在投标截止时间后将无法上传。</w:t>
      </w:r>
    </w:p>
    <w:p>
      <w:pPr>
        <w:pStyle w:val="5"/>
        <w:numPr>
          <w:ilvl w:val="0"/>
          <w:numId w:val="1"/>
        </w:numPr>
      </w:pPr>
      <w:r>
        <w:rPr>
          <w:rFonts w:hint="eastAsia"/>
        </w:rPr>
        <w:t>发布公告的媒介</w:t>
      </w:r>
    </w:p>
    <w:p>
      <w:pPr>
        <w:pStyle w:val="2"/>
        <w:ind w:left="0" w:firstLine="440" w:firstLineChars="200"/>
      </w:pPr>
      <w:r>
        <w:rPr>
          <w:rFonts w:hint="eastAsia"/>
        </w:rPr>
        <w:t>本次招标公告在全国公共资源交易平台（四川省）、成都市公共资源交易服务中心（网址：http://ggzyjy.sc.gov.cn、www.cdggzy.com）上发布。</w:t>
      </w:r>
    </w:p>
    <w:p>
      <w:pPr>
        <w:pStyle w:val="5"/>
        <w:numPr>
          <w:ilvl w:val="0"/>
          <w:numId w:val="1"/>
        </w:numPr>
      </w:pPr>
      <w:r>
        <w:rPr>
          <w:rFonts w:hint="eastAsia"/>
        </w:rPr>
        <w:t>联系方式</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招 标</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招标代理机构：</w:t>
      </w:r>
      <w:r>
        <w:rPr>
          <w:rFonts w:cs="Times New Roman" w:asciiTheme="minorEastAsia" w:hAnsiTheme="minorEastAsia" w:eastAsiaTheme="minorEastAsia"/>
          <w:u w:val="single" w:color="000000"/>
        </w:rPr>
        <w:tab/>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地   </w:t>
      </w:r>
      <w:r>
        <w:rPr>
          <w:rFonts w:asciiTheme="minorEastAsia" w:hAnsiTheme="minorEastAsia" w:eastAsiaTheme="minorEastAsia"/>
          <w:spacing w:val="3"/>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ab/>
      </w:r>
      <w:r>
        <w:rPr>
          <w:rFonts w:asciiTheme="minorEastAsia" w:hAnsiTheme="minorEastAsia" w:eastAsiaTheme="minorEastAsia"/>
        </w:rPr>
        <w:t xml:space="preserve">地   </w:t>
      </w:r>
      <w:r>
        <w:rPr>
          <w:rFonts w:asciiTheme="minorEastAsia" w:hAnsiTheme="minorEastAsia" w:eastAsiaTheme="minorEastAsia"/>
          <w:spacing w:val="5"/>
        </w:rPr>
        <w:t xml:space="preserve"> </w:t>
      </w:r>
      <w:r>
        <w:rPr>
          <w:rFonts w:asciiTheme="minorEastAsia" w:hAnsiTheme="minorEastAsia" w:eastAsiaTheme="minorEastAsia"/>
        </w:rPr>
        <w:t>址：</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 xml:space="preserve">邮   </w:t>
      </w:r>
      <w:r>
        <w:rPr>
          <w:rFonts w:asciiTheme="minorEastAsia" w:hAnsiTheme="minorEastAsia" w:eastAsiaTheme="minorEastAsia"/>
          <w:spacing w:val="3"/>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ab/>
      </w:r>
      <w:r>
        <w:rPr>
          <w:rFonts w:asciiTheme="minorEastAsia" w:hAnsiTheme="minorEastAsia" w:eastAsiaTheme="minorEastAsia"/>
        </w:rPr>
        <w:t xml:space="preserve">邮   </w:t>
      </w:r>
      <w:r>
        <w:rPr>
          <w:rFonts w:asciiTheme="minorEastAsia" w:hAnsiTheme="minorEastAsia" w:eastAsiaTheme="minorEastAsia"/>
          <w:spacing w:val="5"/>
        </w:rPr>
        <w:t xml:space="preserve"> </w:t>
      </w:r>
      <w:r>
        <w:rPr>
          <w:rFonts w:asciiTheme="minorEastAsia" w:hAnsiTheme="minorEastAsia" w:eastAsiaTheme="minorEastAsia"/>
        </w:rPr>
        <w:t>编：</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eastAsiaTheme="minorEastAsia"/>
        </w:rPr>
      </w:pPr>
      <w:r>
        <w:rPr>
          <w:rFonts w:asciiTheme="minorEastAsia" w:hAnsiTheme="minorEastAsia" w:eastAsiaTheme="minorEastAsia"/>
        </w:rPr>
        <w:t>联 系</w:t>
      </w:r>
      <w:r>
        <w:rPr>
          <w:rFonts w:asciiTheme="minorEastAsia" w:hAnsiTheme="minorEastAsia" w:eastAsiaTheme="minorEastAsia"/>
          <w:spacing w:val="2"/>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ab/>
      </w:r>
      <w:r>
        <w:rPr>
          <w:rFonts w:asciiTheme="minorEastAsia" w:hAnsiTheme="minorEastAsia" w:eastAsiaTheme="minorEastAsia"/>
        </w:rPr>
        <w:t>联 系</w:t>
      </w:r>
      <w:r>
        <w:rPr>
          <w:rFonts w:asciiTheme="minorEastAsia" w:hAnsiTheme="minorEastAsia" w:eastAsiaTheme="minorEastAsia"/>
          <w:spacing w:val="4"/>
        </w:rPr>
        <w:t xml:space="preserve"> </w:t>
      </w:r>
      <w:r>
        <w:rPr>
          <w:rFonts w:asciiTheme="minorEastAsia" w:hAnsiTheme="minorEastAsia" w:eastAsiaTheme="minorEastAsia"/>
        </w:rPr>
        <w:t>人：</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pStyle w:val="2"/>
        <w:tabs>
          <w:tab w:val="left" w:pos="4228"/>
          <w:tab w:val="left" w:pos="7975"/>
        </w:tabs>
        <w:ind w:right="865"/>
        <w:jc w:val="both"/>
        <w:rPr>
          <w:rFonts w:cs="Times New Roman" w:asciiTheme="minorEastAsia" w:hAnsiTheme="minorEastAsia"/>
          <w:sz w:val="20"/>
          <w:szCs w:val="20"/>
        </w:rPr>
      </w:pPr>
      <w:r>
        <w:rPr>
          <w:rFonts w:asciiTheme="minorEastAsia" w:hAnsiTheme="minorEastAsia" w:eastAsiaTheme="minorEastAsia"/>
        </w:rPr>
        <w:t xml:space="preserve">电   </w:t>
      </w:r>
      <w:r>
        <w:rPr>
          <w:rFonts w:asciiTheme="minorEastAsia" w:hAnsiTheme="minorEastAsia" w:eastAsiaTheme="minorEastAsia"/>
          <w:spacing w:val="3"/>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ab/>
      </w:r>
      <w:r>
        <w:rPr>
          <w:rFonts w:asciiTheme="minorEastAsia" w:hAnsiTheme="minorEastAsia" w:eastAsiaTheme="minorEastAsia"/>
        </w:rPr>
        <w:t xml:space="preserve">电   </w:t>
      </w:r>
      <w:r>
        <w:rPr>
          <w:rFonts w:asciiTheme="minorEastAsia" w:hAnsiTheme="minorEastAsia" w:eastAsiaTheme="minorEastAsia"/>
          <w:spacing w:val="5"/>
        </w:rPr>
        <w:t xml:space="preserve"> </w:t>
      </w:r>
      <w:r>
        <w:rPr>
          <w:rFonts w:asciiTheme="minorEastAsia" w:hAnsiTheme="minorEastAsia" w:eastAsiaTheme="minorEastAsia"/>
        </w:rPr>
        <w:t>话：</w:t>
      </w:r>
      <w:r>
        <w:rPr>
          <w:rFonts w:cs="Times New Roman" w:asciiTheme="minorEastAsia" w:hAnsiTheme="minorEastAsia" w:eastAsiaTheme="minorEastAsia"/>
          <w:u w:val="single" w:color="000000"/>
        </w:rPr>
        <w:t xml:space="preserve"> </w:t>
      </w:r>
      <w:r>
        <w:rPr>
          <w:rFonts w:cs="Times New Roman" w:asciiTheme="minorEastAsia" w:hAnsiTheme="minorEastAsia" w:eastAsiaTheme="minorEastAsia"/>
          <w:u w:val="single" w:color="000000"/>
        </w:rPr>
        <w:tab/>
      </w:r>
      <w:r>
        <w:rPr>
          <w:rFonts w:cs="Times New Roman" w:asciiTheme="minorEastAsia" w:hAnsiTheme="minorEastAsia" w:eastAsiaTheme="minorEastAsia"/>
          <w:w w:val="28"/>
          <w:u w:val="single" w:color="000000"/>
        </w:rPr>
        <w:t xml:space="preserve"> </w:t>
      </w:r>
      <w:r>
        <w:rPr>
          <w:rFonts w:cs="Times New Roman" w:asciiTheme="minorEastAsia" w:hAnsiTheme="minorEastAsia" w:eastAsiaTheme="minorEastAsia"/>
        </w:rPr>
        <w:t xml:space="preserve"> </w:t>
      </w:r>
    </w:p>
    <w:p>
      <w:pPr>
        <w:rPr>
          <w:ins w:id="0" w:author="Chicago" w:date="2022-06-27T05:45:00Z"/>
        </w:rPr>
      </w:pPr>
      <w:ins w:id="1" w:author="Chicago" w:date="2022-06-27T05:45:00Z">
        <w:r>
          <w:rPr/>
          <w:br w:type="page"/>
        </w:r>
      </w:ins>
    </w:p>
    <w:p>
      <w:pPr>
        <w:pStyle w:val="2"/>
      </w:pPr>
      <w:r>
        <w:rPr>
          <w:rFonts w:hint="eastAsia"/>
        </w:rPr>
        <w:t>注：</w:t>
      </w:r>
    </w:p>
    <w:p>
      <w:pPr>
        <w:pStyle w:val="2"/>
      </w:pPr>
      <w:r>
        <w:rPr>
          <w:rFonts w:hint="eastAsia"/>
        </w:rPr>
        <w:t>（1）项目名称、工程名称约定为项目审批名称（以立项批复或可行性研究报告批复为准）。</w:t>
      </w:r>
    </w:p>
    <w:p>
      <w:pPr>
        <w:pStyle w:val="2"/>
      </w:pPr>
      <w:r>
        <w:rPr>
          <w:rFonts w:hint="eastAsia"/>
        </w:rPr>
        <w:t>（2）如未划分标段，“标段”填写为“ / 标段”，如划分标段，则填写标段序号</w:t>
      </w:r>
    </w:p>
    <w:p>
      <w:pPr>
        <w:pStyle w:val="2"/>
      </w:pPr>
      <w:r>
        <w:rPr>
          <w:rFonts w:hint="eastAsia"/>
        </w:rPr>
        <w:t>（3）“项目概况及招标范围”应明确本次招标的详细范围和内容；</w:t>
      </w:r>
    </w:p>
    <w:p>
      <w:pPr>
        <w:pStyle w:val="2"/>
      </w:pPr>
      <w:r>
        <w:rPr>
          <w:rFonts w:hint="eastAsia"/>
        </w:rPr>
        <w:t>（4）如划分为两个及以上标段，应分别明确各标段的的具体内容、划分情况以及招标控制价。</w:t>
      </w:r>
    </w:p>
    <w:p>
      <w:pPr>
        <w:pStyle w:val="2"/>
      </w:pPr>
      <w:r>
        <w:rPr>
          <w:rFonts w:hint="eastAsia"/>
        </w:rPr>
        <w:t>（5）招标人对投标人的资质要求，应是国家对投标人资质的强制性规定。不是国家规定的必须具备的资质，不得作为参加投标的条件，但园林绿化工程除外。</w:t>
      </w:r>
    </w:p>
    <w:p>
      <w:pPr>
        <w:pStyle w:val="2"/>
      </w:pPr>
      <w:r>
        <w:rPr>
          <w:rFonts w:hint="eastAsia"/>
        </w:rPr>
        <w:t>（6）招标人设置的类似工程业绩指标仅限于工程规模、应用类型、施工工艺 等方面，且应符合本次工程招标的内容。类似工程业绩中设置的投资额、面积、 长度等规模性量化指标不得高于本次招标工程相应指标。类似工程业绩的时限不少于3年；类似工程业绩个数不得超过 3 个。</w:t>
      </w:r>
    </w:p>
    <w:p>
      <w:pPr>
        <w:pStyle w:val="2"/>
      </w:pPr>
      <w:r>
        <w:rPr>
          <w:rFonts w:hint="eastAsia"/>
        </w:rPr>
        <w:t>（7）招标人要求投标人须具备的资质一个项目（标段）为一个，因特殊情况需要两个以上资质的，应允许（接受）投标人组成联合体投标，且不得限制联合 体成员数量小于资质类别数量。两个以上同一资质不同资质等级的单位实行联合共同承包的，联合体资质应符合法律法规的规定，并按照联合体协议约定的职责分工予以认定。</w:t>
      </w:r>
    </w:p>
    <w:p>
      <w:pPr>
        <w:sectPr>
          <w:footerReference r:id="rId7" w:type="default"/>
          <w:pgSz w:w="12240" w:h="15840"/>
          <w:pgMar w:top="1134" w:right="1134" w:bottom="1134" w:left="1134" w:header="0" w:footer="921" w:gutter="0"/>
          <w:cols w:space="720" w:num="1"/>
        </w:sectPr>
      </w:pPr>
      <w:r>
        <w:rPr>
          <w:rFonts w:hint="eastAsia"/>
        </w:rPr>
        <w:br w:type="page"/>
      </w:r>
    </w:p>
    <w:p>
      <w:pPr>
        <w:pStyle w:val="3"/>
        <w:spacing w:line="572" w:lineRule="exact"/>
        <w:ind w:right="117"/>
        <w:rPr>
          <w:rFonts w:ascii="宋体" w:hAnsi="宋体"/>
          <w:b w:val="0"/>
        </w:rPr>
      </w:pPr>
      <w:bookmarkStart w:id="9" w:name="_Toc10414"/>
      <w:bookmarkStart w:id="10" w:name="_Toc33219567"/>
      <w:r>
        <w:rPr>
          <w:rFonts w:ascii="宋体" w:hAnsi="宋体"/>
        </w:rPr>
        <w:t>第一章投标邀请书（适用于邀请招标）</w:t>
      </w:r>
      <w:bookmarkEnd w:id="9"/>
      <w:bookmarkEnd w:id="10"/>
    </w:p>
    <w:p>
      <w:pPr>
        <w:jc w:val="center"/>
        <w:rPr>
          <w:sz w:val="28"/>
          <w:szCs w:val="28"/>
        </w:rPr>
      </w:pPr>
      <w:r>
        <w:rPr>
          <w:rFonts w:hint="eastAsia"/>
          <w:sz w:val="28"/>
          <w:szCs w:val="28"/>
          <w:u w:val="single"/>
        </w:rPr>
        <w:t xml:space="preserve"> </w:t>
      </w:r>
      <w:r>
        <w:rPr>
          <w:rFonts w:hint="eastAsia"/>
          <w:sz w:val="28"/>
          <w:szCs w:val="28"/>
          <w:u w:val="single"/>
        </w:rPr>
        <w:tab/>
      </w:r>
      <w:r>
        <w:rPr>
          <w:rFonts w:hint="eastAsia"/>
          <w:sz w:val="28"/>
          <w:szCs w:val="28"/>
          <w:u w:val="single"/>
        </w:rPr>
        <w:t xml:space="preserve">        </w:t>
      </w:r>
      <w:r>
        <w:rPr>
          <w:rFonts w:hint="eastAsia"/>
          <w:sz w:val="28"/>
          <w:szCs w:val="28"/>
        </w:rPr>
        <w:t>（项目名称）监理</w:t>
      </w:r>
      <w:r>
        <w:rPr>
          <w:rFonts w:hint="eastAsia"/>
          <w:sz w:val="28"/>
          <w:szCs w:val="28"/>
          <w:u w:val="single"/>
        </w:rPr>
        <w:t xml:space="preserve">    </w:t>
      </w:r>
      <w:r>
        <w:rPr>
          <w:rFonts w:hint="eastAsia"/>
          <w:sz w:val="28"/>
          <w:szCs w:val="28"/>
        </w:rPr>
        <w:t>标段招标公告</w:t>
      </w:r>
    </w:p>
    <w:p>
      <w:pPr>
        <w:jc w:val="center"/>
        <w:rPr>
          <w:sz w:val="28"/>
          <w:szCs w:val="28"/>
        </w:rPr>
      </w:pPr>
      <w:r>
        <w:rPr>
          <w:rFonts w:hint="eastAsia"/>
          <w:sz w:val="28"/>
          <w:szCs w:val="28"/>
        </w:rPr>
        <w:t>投标邀请书</w:t>
      </w:r>
    </w:p>
    <w:p>
      <w:pPr>
        <w:pStyle w:val="2"/>
        <w:tabs>
          <w:tab w:val="left" w:pos="1991"/>
        </w:tabs>
        <w:spacing w:before="36"/>
        <w:ind w:left="100" w:right="109"/>
      </w:pPr>
      <w:r>
        <w:rPr>
          <w:u w:val="single" w:color="000000"/>
        </w:rPr>
        <w:t xml:space="preserve"> </w:t>
      </w:r>
      <w:r>
        <w:rPr>
          <w:u w:val="single" w:color="000000"/>
        </w:rPr>
        <w:tab/>
      </w:r>
      <w:r>
        <w:rPr>
          <w:spacing w:val="-12"/>
        </w:rPr>
        <w:t>（被邀请单位名称）：</w:t>
      </w:r>
    </w:p>
    <w:p>
      <w:pPr>
        <w:pStyle w:val="5"/>
        <w:spacing w:line="456" w:lineRule="exact"/>
        <w:ind w:right="109"/>
        <w:rPr>
          <w:rFonts w:ascii="宋体" w:hAnsi="宋体"/>
          <w:b w:val="0"/>
        </w:rPr>
      </w:pPr>
      <w:bookmarkStart w:id="11" w:name="_bookmark10"/>
      <w:bookmarkEnd w:id="11"/>
      <w:r>
        <w:rPr>
          <w:rFonts w:ascii="宋体" w:hAnsi="宋体"/>
        </w:rPr>
        <w:t xml:space="preserve">1. </w:t>
      </w:r>
      <w:r>
        <w:rPr>
          <w:rFonts w:ascii="宋体" w:hAnsi="宋体"/>
          <w:spacing w:val="4"/>
        </w:rPr>
        <w:t xml:space="preserve"> </w:t>
      </w:r>
      <w:r>
        <w:rPr>
          <w:rFonts w:ascii="宋体" w:hAnsi="宋体"/>
        </w:rPr>
        <w:t>招标条件</w:t>
      </w:r>
    </w:p>
    <w:p>
      <w:pPr>
        <w:spacing w:before="36"/>
        <w:ind w:firstLine="630" w:firstLineChars="300"/>
        <w:rPr>
          <w:rFonts w:ascii="宋体" w:hAnsi="宋体" w:cs="宋体"/>
          <w:sz w:val="21"/>
          <w:szCs w:val="21"/>
        </w:rPr>
      </w:pPr>
      <w:bookmarkStart w:id="12" w:name="_bookmark11"/>
      <w:bookmarkEnd w:id="12"/>
      <w:r>
        <w:rPr>
          <w:rFonts w:ascii="宋体" w:hAnsi="宋体" w:cs="宋体"/>
          <w:sz w:val="21"/>
          <w:szCs w:val="21"/>
        </w:rPr>
        <w:t>1.1 本招标项目</w:t>
      </w:r>
      <w:r>
        <w:rPr>
          <w:rFonts w:ascii="宋体" w:hAnsi="宋体" w:cs="宋体"/>
          <w:sz w:val="21"/>
          <w:szCs w:val="21"/>
          <w:u w:val="single"/>
        </w:rPr>
        <w:t xml:space="preserve">                  </w:t>
      </w:r>
      <w:r>
        <w:rPr>
          <w:rFonts w:ascii="宋体" w:hAnsi="宋体" w:cs="宋体"/>
          <w:spacing w:val="-210"/>
          <w:sz w:val="21"/>
          <w:szCs w:val="21"/>
          <w:u w:val="single"/>
        </w:rPr>
        <w:t>（</w:t>
      </w:r>
      <w:r>
        <w:rPr>
          <w:rFonts w:ascii="宋体" w:hAnsi="宋体" w:cs="宋体"/>
          <w:spacing w:val="96"/>
          <w:sz w:val="21"/>
          <w:szCs w:val="21"/>
          <w:u w:val="single" w:color="000000"/>
        </w:rPr>
        <w:t xml:space="preserve"> </w:t>
      </w:r>
      <w:r>
        <w:rPr>
          <w:rFonts w:ascii="宋体" w:hAnsi="宋体" w:cs="宋体"/>
          <w:spacing w:val="-17"/>
          <w:sz w:val="21"/>
          <w:szCs w:val="21"/>
        </w:rPr>
        <w:t>项目名称）</w:t>
      </w:r>
      <w:r>
        <w:rPr>
          <w:rFonts w:ascii="宋体" w:hAnsi="宋体" w:cs="宋体"/>
          <w:spacing w:val="-17"/>
          <w:sz w:val="21"/>
          <w:szCs w:val="21"/>
          <w:u w:val="single"/>
        </w:rPr>
        <w:t xml:space="preserve">       </w:t>
      </w:r>
      <w:r>
        <w:rPr>
          <w:rFonts w:hint="eastAsia" w:ascii="宋体" w:hAnsi="宋体" w:cs="宋体"/>
          <w:spacing w:val="-17"/>
          <w:sz w:val="21"/>
          <w:szCs w:val="21"/>
          <w:u w:val="single"/>
        </w:rPr>
        <w:t xml:space="preserve">                </w:t>
      </w:r>
      <w:r>
        <w:rPr>
          <w:rFonts w:ascii="宋体" w:hAnsi="宋体" w:cs="宋体"/>
          <w:spacing w:val="-17"/>
          <w:sz w:val="21"/>
          <w:szCs w:val="21"/>
          <w:u w:val="single"/>
        </w:rPr>
        <w:t xml:space="preserve">  </w:t>
      </w:r>
      <w:r>
        <w:rPr>
          <w:rFonts w:ascii="宋体" w:hAnsi="宋体" w:cs="宋体"/>
          <w:sz w:val="21"/>
          <w:szCs w:val="21"/>
        </w:rPr>
        <w:t>标段已由</w:t>
      </w:r>
      <w:r>
        <w:rPr>
          <w:rFonts w:ascii="宋体" w:hAnsi="宋体" w:cs="宋体"/>
          <w:sz w:val="21"/>
          <w:szCs w:val="21"/>
          <w:u w:val="single"/>
        </w:rPr>
        <w:t xml:space="preserve">       </w:t>
      </w:r>
      <w:r>
        <w:rPr>
          <w:rFonts w:ascii="宋体" w:hAnsi="宋体" w:cs="宋体"/>
          <w:spacing w:val="94"/>
          <w:sz w:val="21"/>
          <w:szCs w:val="21"/>
          <w:u w:val="single"/>
        </w:rPr>
        <w:t xml:space="preserve"> </w:t>
      </w:r>
      <w:r>
        <w:rPr>
          <w:rFonts w:ascii="宋体" w:hAnsi="宋体" w:cs="宋体"/>
          <w:spacing w:val="-210"/>
          <w:sz w:val="21"/>
          <w:szCs w:val="21"/>
          <w:u w:val="single"/>
        </w:rPr>
        <w:t>（</w:t>
      </w:r>
      <w:r>
        <w:rPr>
          <w:rFonts w:ascii="宋体" w:hAnsi="宋体" w:cs="宋体"/>
          <w:spacing w:val="103"/>
          <w:sz w:val="21"/>
          <w:szCs w:val="21"/>
          <w:u w:val="single" w:color="000000"/>
        </w:rPr>
        <w:t xml:space="preserve"> </w:t>
      </w:r>
      <w:r>
        <w:rPr>
          <w:rFonts w:ascii="宋体" w:hAnsi="宋体" w:cs="宋体"/>
          <w:spacing w:val="-3"/>
          <w:sz w:val="21"/>
          <w:szCs w:val="21"/>
        </w:rPr>
        <w:t>项</w:t>
      </w:r>
      <w:r>
        <w:rPr>
          <w:rFonts w:ascii="宋体" w:hAnsi="宋体" w:cs="宋体"/>
          <w:spacing w:val="2"/>
          <w:sz w:val="21"/>
          <w:szCs w:val="21"/>
        </w:rPr>
        <w:t>目审批、核准或备案机关名称）以</w:t>
      </w:r>
      <w:r>
        <w:rPr>
          <w:rFonts w:ascii="宋体" w:hAnsi="宋体" w:cs="宋体"/>
          <w:spacing w:val="2"/>
          <w:sz w:val="21"/>
          <w:szCs w:val="21"/>
          <w:u w:val="single"/>
        </w:rPr>
        <w:t xml:space="preserve">           </w:t>
      </w:r>
      <w:r>
        <w:rPr>
          <w:rFonts w:hint="eastAsia" w:ascii="宋体" w:hAnsi="宋体" w:cs="宋体"/>
          <w:spacing w:val="2"/>
          <w:sz w:val="21"/>
          <w:szCs w:val="21"/>
          <w:u w:val="single"/>
        </w:rPr>
        <w:t xml:space="preserve">          </w:t>
      </w:r>
      <w:r>
        <w:rPr>
          <w:rFonts w:ascii="宋体" w:hAnsi="宋体" w:cs="宋体"/>
          <w:spacing w:val="2"/>
          <w:sz w:val="21"/>
          <w:szCs w:val="21"/>
          <w:u w:val="single"/>
        </w:rPr>
        <w:t xml:space="preserve"> </w:t>
      </w:r>
      <w:r>
        <w:rPr>
          <w:rFonts w:ascii="宋体" w:hAnsi="宋体" w:cs="宋体"/>
          <w:spacing w:val="103"/>
          <w:sz w:val="21"/>
          <w:szCs w:val="21"/>
          <w:u w:val="single"/>
        </w:rPr>
        <w:t xml:space="preserve"> </w:t>
      </w:r>
      <w:r>
        <w:rPr>
          <w:rFonts w:ascii="宋体" w:hAnsi="宋体" w:cs="宋体"/>
          <w:spacing w:val="2"/>
          <w:sz w:val="21"/>
          <w:szCs w:val="21"/>
        </w:rPr>
        <w:t>（批文名称及编号）批准建设，项目业主</w:t>
      </w:r>
      <w:r>
        <w:rPr>
          <w:rFonts w:ascii="宋体" w:hAnsi="宋体" w:cs="宋体"/>
          <w:spacing w:val="6"/>
          <w:sz w:val="21"/>
          <w:szCs w:val="21"/>
        </w:rPr>
        <w:t>为</w:t>
      </w:r>
      <w:r>
        <w:rPr>
          <w:rFonts w:ascii="宋体" w:hAnsi="宋体" w:cs="宋体"/>
          <w:spacing w:val="6"/>
          <w:sz w:val="21"/>
          <w:szCs w:val="21"/>
          <w:u w:val="single"/>
        </w:rPr>
        <w:t xml:space="preserve">            </w:t>
      </w:r>
      <w:r>
        <w:rPr>
          <w:rFonts w:ascii="宋体" w:hAnsi="宋体" w:cs="宋体"/>
          <w:spacing w:val="5"/>
          <w:sz w:val="21"/>
          <w:szCs w:val="21"/>
        </w:rPr>
        <w:t>，建设资金来自</w:t>
      </w:r>
      <w:r>
        <w:rPr>
          <w:rFonts w:ascii="宋体" w:hAnsi="宋体" w:cs="宋体"/>
          <w:spacing w:val="5"/>
          <w:sz w:val="21"/>
          <w:szCs w:val="21"/>
          <w:u w:val="single"/>
        </w:rPr>
        <w:t xml:space="preserve">     </w:t>
      </w:r>
      <w:r>
        <w:rPr>
          <w:rFonts w:hint="eastAsia" w:ascii="宋体" w:hAnsi="宋体" w:cs="宋体"/>
          <w:spacing w:val="5"/>
          <w:sz w:val="21"/>
          <w:szCs w:val="21"/>
          <w:u w:val="single"/>
        </w:rPr>
        <w:t xml:space="preserve">     </w:t>
      </w:r>
      <w:r>
        <w:rPr>
          <w:rFonts w:ascii="宋体" w:hAnsi="宋体" w:cs="宋体"/>
          <w:spacing w:val="5"/>
          <w:sz w:val="21"/>
          <w:szCs w:val="21"/>
          <w:u w:val="single"/>
        </w:rPr>
        <w:t xml:space="preserve">   </w:t>
      </w:r>
      <w:r>
        <w:rPr>
          <w:rFonts w:ascii="宋体" w:hAnsi="宋体" w:cs="宋体"/>
          <w:sz w:val="21"/>
          <w:szCs w:val="21"/>
        </w:rPr>
        <w:t>（资金来源），项目出资比例为</w:t>
      </w:r>
      <w:r>
        <w:rPr>
          <w:rFonts w:ascii="宋体" w:hAnsi="宋体" w:cs="宋体"/>
          <w:sz w:val="21"/>
          <w:szCs w:val="21"/>
          <w:u w:val="single"/>
        </w:rPr>
        <w:t xml:space="preserve">   </w:t>
      </w:r>
      <w:r>
        <w:rPr>
          <w:rFonts w:hint="eastAsia" w:ascii="宋体" w:hAnsi="宋体" w:cs="宋体"/>
          <w:sz w:val="21"/>
          <w:szCs w:val="21"/>
          <w:u w:val="single"/>
        </w:rPr>
        <w:t xml:space="preserve">     </w:t>
      </w:r>
      <w:r>
        <w:rPr>
          <w:rFonts w:ascii="宋体" w:hAnsi="宋体" w:cs="宋体"/>
          <w:sz w:val="21"/>
          <w:szCs w:val="21"/>
          <w:u w:val="single"/>
        </w:rPr>
        <w:t xml:space="preserve">   </w:t>
      </w:r>
      <w:r>
        <w:rPr>
          <w:rFonts w:ascii="宋体" w:hAnsi="宋体" w:cs="宋体"/>
          <w:spacing w:val="19"/>
          <w:sz w:val="21"/>
          <w:szCs w:val="21"/>
          <w:u w:val="single"/>
        </w:rPr>
        <w:t xml:space="preserve"> </w:t>
      </w:r>
      <w:r>
        <w:rPr>
          <w:rFonts w:ascii="宋体" w:hAnsi="宋体" w:cs="宋体"/>
          <w:spacing w:val="6"/>
          <w:sz w:val="21"/>
          <w:szCs w:val="21"/>
        </w:rPr>
        <w:t>，招标人</w:t>
      </w:r>
      <w:r>
        <w:rPr>
          <w:rFonts w:ascii="宋体" w:hAnsi="宋体" w:cs="宋体"/>
          <w:sz w:val="21"/>
          <w:szCs w:val="21"/>
        </w:rPr>
        <w:t>为</w:t>
      </w:r>
      <w:r>
        <w:rPr>
          <w:rFonts w:ascii="宋体" w:hAnsi="宋体" w:cs="宋体"/>
          <w:sz w:val="21"/>
          <w:szCs w:val="21"/>
          <w:u w:val="single"/>
        </w:rPr>
        <w:t xml:space="preserve">               </w:t>
      </w:r>
      <w:r>
        <w:rPr>
          <w:rFonts w:ascii="宋体" w:hAnsi="宋体" w:cs="宋体"/>
          <w:spacing w:val="97"/>
          <w:sz w:val="21"/>
          <w:szCs w:val="21"/>
          <w:u w:val="single"/>
        </w:rPr>
        <w:t xml:space="preserve"> </w:t>
      </w:r>
      <w:r>
        <w:rPr>
          <w:rFonts w:ascii="宋体" w:hAnsi="宋体" w:cs="宋体"/>
          <w:sz w:val="21"/>
          <w:szCs w:val="21"/>
        </w:rPr>
        <w:t>。</w:t>
      </w:r>
      <w:r>
        <w:rPr>
          <w:rFonts w:ascii="宋体" w:hAnsi="宋体"/>
          <w:sz w:val="21"/>
          <w:szCs w:val="21"/>
        </w:rPr>
        <w:t>项目已具备招标条件，现进行</w:t>
      </w:r>
      <w:r>
        <w:rPr>
          <w:rFonts w:hint="eastAsia" w:ascii="宋体" w:hAnsi="宋体"/>
          <w:sz w:val="21"/>
          <w:szCs w:val="21"/>
        </w:rPr>
        <w:t>邀请</w:t>
      </w:r>
      <w:r>
        <w:rPr>
          <w:rFonts w:ascii="宋体" w:hAnsi="宋体"/>
          <w:sz w:val="21"/>
          <w:szCs w:val="21"/>
        </w:rPr>
        <w:t>招标</w:t>
      </w:r>
      <w:r>
        <w:rPr>
          <w:rFonts w:ascii="宋体" w:hAnsi="宋体" w:cs="宋体"/>
          <w:sz w:val="21"/>
          <w:szCs w:val="21"/>
        </w:rPr>
        <w:t>。</w:t>
      </w:r>
      <w:r>
        <w:rPr>
          <w:rFonts w:ascii="宋体" w:hAnsi="宋体" w:cs="宋体"/>
          <w:b/>
          <w:bCs/>
          <w:w w:val="99"/>
          <w:sz w:val="21"/>
          <w:szCs w:val="21"/>
        </w:rPr>
        <w:t xml:space="preserve"> </w:t>
      </w:r>
    </w:p>
    <w:p>
      <w:pPr>
        <w:spacing w:before="36"/>
        <w:ind w:firstLine="600" w:firstLineChars="300"/>
        <w:rPr>
          <w:rFonts w:ascii="宋体" w:hAnsi="宋体" w:cs="宋体"/>
        </w:rPr>
      </w:pPr>
      <w:r>
        <w:rPr>
          <w:rFonts w:ascii="宋体" w:hAnsi="宋体" w:cs="宋体"/>
          <w:sz w:val="20"/>
          <w:szCs w:val="20"/>
        </w:rPr>
        <w:t xml:space="preserve">1.2 </w:t>
      </w:r>
      <w:r>
        <w:rPr>
          <w:rFonts w:asciiTheme="minorEastAsia" w:hAnsiTheme="minorEastAsia"/>
          <w:sz w:val="21"/>
          <w:szCs w:val="21"/>
        </w:rPr>
        <w:t>本招标项目由</w:t>
      </w:r>
      <w:r>
        <w:rPr>
          <w:rFonts w:asciiTheme="minorEastAsia" w:hAnsiTheme="minorEastAsia"/>
          <w:sz w:val="21"/>
          <w:szCs w:val="21"/>
          <w:u w:val="single"/>
        </w:rPr>
        <w:t xml:space="preserve">   </w:t>
      </w:r>
      <w:r>
        <w:rPr>
          <w:rFonts w:hint="eastAsia" w:asciiTheme="minorEastAsia" w:hAnsiTheme="minorEastAsia"/>
          <w:sz w:val="21"/>
          <w:szCs w:val="21"/>
          <w:u w:val="single"/>
        </w:rPr>
        <w:t xml:space="preserve">      </w:t>
      </w:r>
      <w:r>
        <w:rPr>
          <w:rFonts w:asciiTheme="minorEastAsia" w:hAnsiTheme="minorEastAsia"/>
          <w:sz w:val="21"/>
          <w:szCs w:val="21"/>
          <w:u w:val="single"/>
        </w:rPr>
        <w:t xml:space="preserve">  </w:t>
      </w:r>
      <w:r>
        <w:rPr>
          <w:rFonts w:asciiTheme="minorEastAsia" w:hAnsiTheme="minorEastAsia"/>
          <w:sz w:val="21"/>
          <w:szCs w:val="21"/>
        </w:rPr>
        <w:t>（核准机关名称）核准（招标事项核准文号为</w:t>
      </w:r>
      <w:r>
        <w:rPr>
          <w:rFonts w:asciiTheme="minorEastAsia" w:hAnsiTheme="minorEastAsia"/>
          <w:sz w:val="21"/>
          <w:szCs w:val="21"/>
          <w:u w:val="single"/>
        </w:rPr>
        <w:t xml:space="preserve">     </w:t>
      </w:r>
      <w:r>
        <w:rPr>
          <w:rFonts w:asciiTheme="minorEastAsia" w:hAnsiTheme="minorEastAsia"/>
          <w:sz w:val="21"/>
          <w:szCs w:val="21"/>
        </w:rPr>
        <w:t xml:space="preserve"> ）的招标组织形式为□自行招标□委托招标。招标人选择的招标代理机构是</w:t>
      </w:r>
      <w:r>
        <w:rPr>
          <w:rFonts w:asciiTheme="minorEastAsia" w:hAnsiTheme="minorEastAsia"/>
          <w:sz w:val="21"/>
          <w:szCs w:val="21"/>
          <w:u w:val="single"/>
        </w:rPr>
        <w:tab/>
      </w:r>
      <w:r>
        <w:rPr>
          <w:rFonts w:hint="eastAsia" w:asciiTheme="minorEastAsia" w:hAnsiTheme="minorEastAsia"/>
          <w:sz w:val="21"/>
          <w:szCs w:val="21"/>
          <w:u w:val="single"/>
        </w:rPr>
        <w:t xml:space="preserve">           </w:t>
      </w:r>
      <w:r>
        <w:rPr>
          <w:rFonts w:asciiTheme="minorEastAsia" w:hAnsiTheme="minorEastAsia"/>
          <w:sz w:val="21"/>
          <w:szCs w:val="21"/>
        </w:rPr>
        <w:t>。</w:t>
      </w:r>
    </w:p>
    <w:p>
      <w:pPr>
        <w:snapToGrid w:val="0"/>
        <w:spacing w:line="312" w:lineRule="auto"/>
        <w:ind w:firstLine="420"/>
        <w:rPr>
          <w:rFonts w:ascii="宋体" w:hAnsi="宋体" w:cs="宋体"/>
          <w:szCs w:val="21"/>
        </w:rPr>
      </w:pPr>
      <w:r>
        <w:rPr>
          <w:rFonts w:ascii="宋体" w:hAnsi="宋体" w:cs="宋体"/>
          <w:szCs w:val="21"/>
        </w:rPr>
        <w:t>注：若为自行招标则代理机构填"/"。</w:t>
      </w:r>
    </w:p>
    <w:p>
      <w:pPr>
        <w:pStyle w:val="5"/>
        <w:spacing w:before="60"/>
        <w:ind w:right="109"/>
        <w:rPr>
          <w:rFonts w:ascii="宋体" w:hAnsi="宋体"/>
          <w:b w:val="0"/>
        </w:rPr>
      </w:pPr>
      <w:r>
        <w:rPr>
          <w:rFonts w:ascii="宋体" w:hAnsi="宋体"/>
        </w:rPr>
        <w:t xml:space="preserve">2. </w:t>
      </w:r>
      <w:r>
        <w:rPr>
          <w:rFonts w:ascii="宋体" w:hAnsi="宋体"/>
          <w:spacing w:val="6"/>
        </w:rPr>
        <w:t xml:space="preserve"> </w:t>
      </w:r>
      <w:r>
        <w:rPr>
          <w:rFonts w:ascii="宋体" w:hAnsi="宋体"/>
        </w:rPr>
        <w:t>项目概况与招标范围</w:t>
      </w:r>
    </w:p>
    <w:p>
      <w:pPr>
        <w:spacing w:before="15"/>
        <w:rPr>
          <w:rFonts w:ascii="宋体" w:hAnsi="宋体" w:cs="Microsoft JhengHei"/>
          <w:b/>
          <w:bCs/>
          <w:sz w:val="19"/>
          <w:szCs w:val="19"/>
        </w:rPr>
      </w:pPr>
    </w:p>
    <w:p>
      <w:pPr>
        <w:pStyle w:val="2"/>
        <w:tabs>
          <w:tab w:val="left" w:pos="3566"/>
        </w:tabs>
        <w:spacing w:line="350" w:lineRule="auto"/>
        <w:ind w:left="100" w:right="109" w:firstLine="419"/>
        <w:rPr>
          <w:rFonts w:asciiTheme="minorEastAsia" w:hAnsiTheme="minorEastAsia" w:eastAsiaTheme="minorEastAsia"/>
          <w:u w:color="000000"/>
        </w:rPr>
      </w:pPr>
      <w:r>
        <w:rPr>
          <w:rFonts w:hint="eastAsia" w:asciiTheme="minorEastAsia" w:hAnsiTheme="minorEastAsia" w:eastAsiaTheme="minorEastAsia"/>
          <w:u w:color="000000"/>
        </w:rPr>
        <w:t>2.1 建设地点：</w:t>
      </w:r>
      <w:r>
        <w:rPr>
          <w:rFonts w:hint="eastAsia"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u w:val="single" w:color="000000"/>
        </w:rPr>
      </w:pPr>
      <w:r>
        <w:rPr>
          <w:rFonts w:hint="eastAsia" w:asciiTheme="minorEastAsia" w:hAnsiTheme="minorEastAsia" w:eastAsiaTheme="minorEastAsia"/>
          <w:u w:color="000000"/>
        </w:rPr>
        <w:t>2.2建设内容及规模：</w:t>
      </w:r>
      <w:r>
        <w:rPr>
          <w:rFonts w:hint="eastAsia"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u w:color="000000"/>
        </w:rPr>
      </w:pPr>
      <w:r>
        <w:rPr>
          <w:rFonts w:hint="eastAsia" w:asciiTheme="minorEastAsia" w:hAnsiTheme="minorEastAsia" w:eastAsiaTheme="minorEastAsia"/>
          <w:u w:color="000000"/>
        </w:rPr>
        <w:t>2.3招标范围：</w:t>
      </w:r>
      <w:r>
        <w:rPr>
          <w:rFonts w:hint="eastAsia"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u w:color="000000"/>
        </w:rPr>
      </w:pPr>
      <w:r>
        <w:rPr>
          <w:rFonts w:hint="eastAsia" w:asciiTheme="minorEastAsia" w:hAnsiTheme="minorEastAsia" w:eastAsiaTheme="minorEastAsia"/>
          <w:u w:color="000000"/>
        </w:rPr>
        <w:t>2.4 服务周期：</w:t>
      </w:r>
      <w:r>
        <w:rPr>
          <w:rFonts w:hint="eastAsia" w:asciiTheme="minorEastAsia" w:hAnsiTheme="minorEastAsia" w:eastAsiaTheme="minorEastAsia"/>
          <w:u w:val="single" w:color="000000"/>
        </w:rPr>
        <w:t xml:space="preserve">                                        </w:t>
      </w:r>
    </w:p>
    <w:p>
      <w:pPr>
        <w:pStyle w:val="2"/>
        <w:tabs>
          <w:tab w:val="left" w:pos="3566"/>
        </w:tabs>
        <w:spacing w:line="350" w:lineRule="auto"/>
        <w:ind w:left="100" w:right="109" w:firstLine="419"/>
        <w:rPr>
          <w:rFonts w:asciiTheme="minorEastAsia" w:hAnsiTheme="minorEastAsia" w:eastAsiaTheme="minorEastAsia"/>
          <w:u w:color="000000"/>
        </w:rPr>
      </w:pPr>
      <w:r>
        <w:rPr>
          <w:rFonts w:hint="eastAsia" w:asciiTheme="minorEastAsia" w:hAnsiTheme="minorEastAsia" w:eastAsiaTheme="minorEastAsia"/>
          <w:u w:color="000000"/>
        </w:rPr>
        <w:t>2.5 质量目标：</w:t>
      </w:r>
      <w:r>
        <w:rPr>
          <w:rFonts w:hint="eastAsia" w:asciiTheme="minorEastAsia" w:hAnsiTheme="minorEastAsia" w:eastAsiaTheme="minorEastAsia"/>
          <w:u w:val="single" w:color="000000"/>
        </w:rPr>
        <w:t xml:space="preserve">                                        </w:t>
      </w:r>
    </w:p>
    <w:p>
      <w:pPr>
        <w:pStyle w:val="2"/>
        <w:tabs>
          <w:tab w:val="left" w:pos="3566"/>
        </w:tabs>
        <w:spacing w:line="350" w:lineRule="auto"/>
        <w:ind w:left="100" w:right="109" w:firstLine="419"/>
      </w:pPr>
      <w:r>
        <w:rPr>
          <w:rFonts w:hint="eastAsia" w:asciiTheme="minorEastAsia" w:hAnsiTheme="minorEastAsia" w:eastAsiaTheme="minorEastAsia"/>
          <w:u w:color="000000"/>
        </w:rPr>
        <w:t>2.6 标段划分：</w:t>
      </w:r>
      <w:r>
        <w:rPr>
          <w:rFonts w:asciiTheme="minorEastAsia" w:hAnsiTheme="minorEastAsia" w:eastAsiaTheme="minorEastAsia"/>
          <w:u w:color="000000"/>
        </w:rPr>
        <w:t xml:space="preserve"> </w:t>
      </w:r>
      <w:r>
        <w:rPr>
          <w:rFonts w:hint="eastAsia" w:asciiTheme="minorEastAsia" w:hAnsiTheme="minorEastAsia" w:eastAsiaTheme="minorEastAsia"/>
          <w:u w:val="single" w:color="000000"/>
        </w:rPr>
        <w:t xml:space="preserve">                                       </w:t>
      </w:r>
      <w:r>
        <w:rPr>
          <w:u w:val="single" w:color="000000"/>
        </w:rPr>
        <w:t xml:space="preserve"> </w:t>
      </w:r>
      <w:r>
        <w:rPr>
          <w:u w:val="single" w:color="000000"/>
        </w:rPr>
        <w:tab/>
      </w:r>
      <w:r>
        <w:t xml:space="preserve">（说明本次招标项目的建设地点、规模、监理服务期限、 </w:t>
      </w:r>
      <w:r>
        <w:rPr>
          <w:spacing w:val="-10"/>
        </w:rPr>
        <w:t>招标范围、</w:t>
      </w:r>
      <w:r>
        <w:rPr>
          <w:rFonts w:hint="eastAsia"/>
        </w:rPr>
        <w:t>质量标准、标段划分(如果有)</w:t>
      </w:r>
      <w:r>
        <w:rPr>
          <w:spacing w:val="-10"/>
        </w:rPr>
        <w:t>等</w:t>
      </w:r>
      <w:r>
        <w:rPr>
          <w:rFonts w:hint="eastAsia"/>
          <w:spacing w:val="-10"/>
        </w:rPr>
        <w:t>）</w:t>
      </w:r>
      <w:r>
        <w:rPr>
          <w:spacing w:val="-10"/>
        </w:rPr>
        <w:t>。</w:t>
      </w:r>
    </w:p>
    <w:p>
      <w:pPr>
        <w:pStyle w:val="5"/>
        <w:spacing w:before="60"/>
        <w:ind w:right="109"/>
        <w:rPr>
          <w:rFonts w:ascii="宋体" w:hAnsi="宋体"/>
          <w:b w:val="0"/>
        </w:rPr>
      </w:pPr>
      <w:bookmarkStart w:id="13" w:name="_bookmark12"/>
      <w:bookmarkEnd w:id="13"/>
      <w:r>
        <w:rPr>
          <w:rFonts w:ascii="宋体" w:hAnsi="宋体"/>
        </w:rPr>
        <w:t xml:space="preserve">3. </w:t>
      </w:r>
      <w:r>
        <w:rPr>
          <w:rFonts w:ascii="宋体" w:hAnsi="宋体"/>
          <w:spacing w:val="3"/>
        </w:rPr>
        <w:t xml:space="preserve"> </w:t>
      </w:r>
      <w:r>
        <w:rPr>
          <w:rFonts w:ascii="宋体" w:hAnsi="宋体"/>
        </w:rPr>
        <w:t>投标人资格要求</w:t>
      </w:r>
    </w:p>
    <w:p>
      <w:pPr>
        <w:snapToGrid w:val="0"/>
        <w:spacing w:before="201" w:line="312" w:lineRule="auto"/>
        <w:ind w:left="416"/>
        <w:rPr>
          <w:rFonts w:ascii="宋体" w:hAnsi="宋体" w:cs="宋体"/>
          <w:szCs w:val="21"/>
        </w:rPr>
      </w:pPr>
      <w:r>
        <w:rPr>
          <w:rFonts w:ascii="宋体" w:hAnsi="宋体" w:cs="宋体"/>
          <w:szCs w:val="21"/>
        </w:rPr>
        <w:t>3.1</w:t>
      </w:r>
      <w:r>
        <w:rPr>
          <w:rFonts w:ascii="宋体" w:hAnsi="宋体" w:cs="宋体"/>
          <w:spacing w:val="-1"/>
          <w:szCs w:val="21"/>
        </w:rPr>
        <w:t xml:space="preserve"> </w:t>
      </w:r>
      <w:r>
        <w:rPr>
          <w:rFonts w:ascii="宋体" w:hAnsi="宋体" w:cs="宋体"/>
          <w:szCs w:val="21"/>
        </w:rPr>
        <w:t xml:space="preserve">本次招标要求投标人： </w:t>
      </w:r>
    </w:p>
    <w:p>
      <w:pPr>
        <w:snapToGrid w:val="0"/>
        <w:spacing w:before="3" w:line="312" w:lineRule="auto"/>
        <w:rPr>
          <w:rFonts w:ascii="宋体" w:hAnsi="宋体" w:cs="宋体"/>
          <w:sz w:val="16"/>
          <w:szCs w:val="16"/>
        </w:rPr>
      </w:pPr>
    </w:p>
    <w:p>
      <w:pPr>
        <w:snapToGrid w:val="0"/>
        <w:spacing w:line="312" w:lineRule="auto"/>
        <w:ind w:left="416"/>
        <w:rPr>
          <w:rFonts w:ascii="宋体" w:hAnsi="宋体" w:cs="宋体"/>
          <w:strike/>
          <w:szCs w:val="21"/>
        </w:rPr>
      </w:pPr>
      <w:r>
        <w:rPr>
          <w:rFonts w:hint="eastAsia" w:ascii="宋体" w:hAnsi="宋体" w:cs="宋体"/>
          <w:szCs w:val="21"/>
        </w:rPr>
        <w:t>3.1.1</w:t>
      </w:r>
      <w:r>
        <w:rPr>
          <w:rFonts w:hint="eastAsia" w:ascii="宋体" w:hAnsi="宋体"/>
          <w:szCs w:val="21"/>
        </w:rPr>
        <w:t>依法设立、具有独立承担民事责任的能力</w:t>
      </w:r>
    </w:p>
    <w:p>
      <w:pPr>
        <w:snapToGrid w:val="0"/>
        <w:spacing w:before="5" w:line="312" w:lineRule="auto"/>
        <w:rPr>
          <w:rFonts w:ascii="宋体" w:hAnsi="宋体" w:cs="宋体"/>
          <w:sz w:val="16"/>
          <w:szCs w:val="16"/>
        </w:rPr>
      </w:pPr>
    </w:p>
    <w:p>
      <w:pPr>
        <w:tabs>
          <w:tab w:val="left" w:pos="4770"/>
        </w:tabs>
        <w:snapToGrid w:val="0"/>
        <w:spacing w:line="312" w:lineRule="auto"/>
        <w:ind w:left="416"/>
        <w:rPr>
          <w:rFonts w:ascii="宋体" w:hAnsi="宋体" w:cs="宋体"/>
          <w:szCs w:val="21"/>
        </w:rPr>
      </w:pPr>
      <w:r>
        <w:rPr>
          <w:rFonts w:ascii="宋体" w:hAnsi="宋体" w:cs="宋体"/>
          <w:szCs w:val="21"/>
        </w:rPr>
        <w:t>3.1.2</w:t>
      </w:r>
      <w:r>
        <w:rPr>
          <w:rFonts w:ascii="宋体" w:hAnsi="宋体" w:cs="宋体"/>
          <w:spacing w:val="-53"/>
          <w:szCs w:val="21"/>
        </w:rPr>
        <w:t xml:space="preserve"> </w:t>
      </w:r>
      <w:r>
        <w:rPr>
          <w:rFonts w:ascii="宋体" w:hAnsi="宋体" w:cs="宋体"/>
          <w:szCs w:val="21"/>
        </w:rPr>
        <w:t>须具有</w:t>
      </w:r>
      <w:r>
        <w:rPr>
          <w:rFonts w:hint="eastAsia" w:ascii="宋体" w:hAnsi="宋体" w:cs="宋体"/>
          <w:szCs w:val="21"/>
          <w:u w:val="single"/>
        </w:rPr>
        <w:t xml:space="preserve">                     </w:t>
      </w:r>
      <w:r>
        <w:rPr>
          <w:rFonts w:hint="eastAsia" w:ascii="Arial" w:cs="Arial"/>
          <w:sz w:val="21"/>
          <w:szCs w:val="21"/>
        </w:rPr>
        <w:t>资质</w:t>
      </w:r>
      <w:r>
        <w:rPr>
          <w:rFonts w:ascii="宋体" w:hAnsi="宋体" w:cs="宋体"/>
          <w:szCs w:val="21"/>
        </w:rPr>
        <w:t>的单位；</w:t>
      </w:r>
    </w:p>
    <w:p>
      <w:pPr>
        <w:snapToGrid w:val="0"/>
        <w:spacing w:before="8" w:line="312" w:lineRule="auto"/>
        <w:rPr>
          <w:rFonts w:ascii="宋体" w:hAnsi="宋体" w:cs="宋体"/>
          <w:sz w:val="13"/>
          <w:szCs w:val="13"/>
        </w:rPr>
      </w:pPr>
    </w:p>
    <w:p>
      <w:pPr>
        <w:snapToGrid w:val="0"/>
        <w:spacing w:before="51" w:line="312" w:lineRule="auto"/>
        <w:ind w:left="435" w:right="145"/>
        <w:rPr>
          <w:rFonts w:ascii="宋体" w:hAnsi="宋体" w:cs="宋体"/>
          <w:szCs w:val="21"/>
        </w:rPr>
      </w:pPr>
      <w:r>
        <w:rPr>
          <w:rFonts w:ascii="宋体" w:hAnsi="宋体" w:cs="宋体"/>
          <w:szCs w:val="21"/>
        </w:rPr>
        <w:t>3.1.</w:t>
      </w:r>
      <w:r>
        <w:rPr>
          <w:rFonts w:hint="eastAsia" w:ascii="宋体" w:hAnsi="宋体" w:cs="宋体"/>
          <w:szCs w:val="21"/>
        </w:rPr>
        <w:t>3□</w:t>
      </w:r>
      <w:r>
        <w:rPr>
          <w:rFonts w:ascii="宋体" w:hAnsi="宋体" w:cs="宋体"/>
          <w:szCs w:val="21"/>
        </w:rPr>
        <w:t>拟派</w:t>
      </w:r>
      <w:r>
        <w:rPr>
          <w:rFonts w:hint="eastAsia" w:ascii="宋体" w:hAnsi="宋体" w:cs="宋体"/>
          <w:szCs w:val="21"/>
        </w:rPr>
        <w:t>总监理</w:t>
      </w:r>
      <w:r>
        <w:rPr>
          <w:rFonts w:ascii="宋体" w:hAnsi="宋体" w:cs="宋体"/>
          <w:szCs w:val="21"/>
        </w:rPr>
        <w:t>工程师具有</w:t>
      </w:r>
      <w:r>
        <w:rPr>
          <w:rFonts w:hint="eastAsia" w:ascii="宋体" w:hAnsi="宋体" w:cs="宋体"/>
          <w:szCs w:val="21"/>
          <w:u w:val="single"/>
        </w:rPr>
        <w:t xml:space="preserve">                     </w:t>
      </w:r>
      <w:r>
        <w:rPr>
          <w:rFonts w:ascii="宋体" w:hAnsi="宋体" w:cs="宋体"/>
          <w:szCs w:val="21"/>
        </w:rPr>
        <w:t>证书</w:t>
      </w:r>
      <w:r>
        <w:rPr>
          <w:rFonts w:hint="eastAsia" w:ascii="宋体" w:hAnsi="宋体" w:cs="Courier New"/>
          <w:szCs w:val="21"/>
        </w:rPr>
        <w:t>，</w:t>
      </w:r>
      <w:r>
        <w:rPr>
          <w:rFonts w:hint="eastAsia" w:ascii="宋体" w:hAnsi="宋体" w:cs="Courier New"/>
          <w:szCs w:val="21"/>
          <w:u w:val="single"/>
        </w:rPr>
        <w:t xml:space="preserve">        </w:t>
      </w:r>
      <w:r>
        <w:rPr>
          <w:rFonts w:ascii="宋体" w:hAnsi="宋体" w:cs="Courier New"/>
          <w:szCs w:val="21"/>
          <w:u w:val="single"/>
        </w:rPr>
        <w:t>（</w:t>
      </w:r>
      <w:r>
        <w:rPr>
          <w:rFonts w:hint="eastAsia" w:ascii="宋体" w:hAnsi="宋体" w:cs="Courier New"/>
          <w:szCs w:val="21"/>
          <w:u w:val="single"/>
        </w:rPr>
        <w:t>业绩要求</w:t>
      </w:r>
      <w:r>
        <w:rPr>
          <w:rFonts w:ascii="宋体" w:hAnsi="宋体" w:cs="Courier New"/>
          <w:szCs w:val="21"/>
          <w:u w:val="single"/>
        </w:rPr>
        <w:t>）</w:t>
      </w:r>
      <w:r>
        <w:rPr>
          <w:rFonts w:hint="eastAsia" w:ascii="宋体" w:hAnsi="宋体" w:cs="Courier New"/>
          <w:szCs w:val="21"/>
          <w:u w:val="single"/>
        </w:rPr>
        <w:t>，</w:t>
      </w:r>
      <w:r>
        <w:rPr>
          <w:rFonts w:hint="eastAsia" w:ascii="宋体" w:hAnsi="宋体" w:cs="Courier New"/>
          <w:szCs w:val="21"/>
        </w:rPr>
        <w:t>须为本单位人员</w:t>
      </w:r>
      <w:r>
        <w:rPr>
          <w:rFonts w:ascii="宋体" w:hAnsi="宋体" w:cs="宋体"/>
          <w:szCs w:val="21"/>
        </w:rPr>
        <w:t>(</w:t>
      </w:r>
      <w:r>
        <w:rPr>
          <w:rFonts w:hint="eastAsia" w:ascii="宋体" w:hAnsi="宋体" w:cs="宋体"/>
          <w:szCs w:val="21"/>
        </w:rPr>
        <w:t>若为联合体投标，须为联合体牵头人人员</w:t>
      </w:r>
      <w:r>
        <w:rPr>
          <w:rFonts w:ascii="宋体" w:hAnsi="宋体" w:cs="宋体"/>
          <w:szCs w:val="21"/>
        </w:rPr>
        <w:t>)</w:t>
      </w:r>
      <w:r>
        <w:rPr>
          <w:rFonts w:hint="eastAsia" w:ascii="宋体" w:hAnsi="宋体" w:cs="宋体"/>
          <w:szCs w:val="21"/>
        </w:rPr>
        <w:t>；</w:t>
      </w:r>
      <w:r>
        <w:rPr>
          <w:rFonts w:ascii="宋体" w:hAnsi="宋体" w:cs="宋体"/>
          <w:spacing w:val="-3"/>
          <w:szCs w:val="21"/>
        </w:rPr>
        <w:t xml:space="preserve"> </w:t>
      </w:r>
      <w:r>
        <w:rPr>
          <w:rFonts w:ascii="宋体" w:hAnsi="宋体" w:cs="宋体"/>
          <w:szCs w:val="21"/>
        </w:rPr>
        <w:t xml:space="preserve"> </w:t>
      </w:r>
    </w:p>
    <w:p>
      <w:pPr>
        <w:snapToGrid w:val="0"/>
        <w:spacing w:before="8" w:line="312" w:lineRule="auto"/>
        <w:rPr>
          <w:rFonts w:ascii="宋体" w:hAnsi="宋体" w:cs="宋体"/>
          <w:sz w:val="13"/>
          <w:szCs w:val="13"/>
        </w:rPr>
      </w:pPr>
    </w:p>
    <w:p>
      <w:pPr>
        <w:snapToGrid w:val="0"/>
        <w:spacing w:before="36" w:line="312" w:lineRule="auto"/>
        <w:ind w:left="416" w:right="145"/>
        <w:rPr>
          <w:rFonts w:ascii="宋体" w:hAnsi="宋体" w:cs="宋体"/>
          <w:szCs w:val="21"/>
        </w:rPr>
      </w:pPr>
      <w:r>
        <w:rPr>
          <w:rFonts w:ascii="宋体" w:hAnsi="宋体" w:cs="宋体"/>
          <w:szCs w:val="21"/>
        </w:rPr>
        <w:t>3.1.</w:t>
      </w:r>
      <w:r>
        <w:rPr>
          <w:rFonts w:hint="eastAsia" w:ascii="宋体" w:hAnsi="宋体" w:cs="宋体"/>
          <w:szCs w:val="21"/>
        </w:rPr>
        <w:t>4</w:t>
      </w:r>
      <w:r>
        <w:rPr>
          <w:rFonts w:ascii="宋体" w:hAnsi="宋体" w:cs="宋体"/>
          <w:spacing w:val="-53"/>
          <w:szCs w:val="21"/>
        </w:rPr>
        <w:t xml:space="preserve"> </w:t>
      </w:r>
      <w:r>
        <w:rPr>
          <w:rFonts w:ascii="宋体" w:hAnsi="宋体" w:cs="宋体"/>
          <w:szCs w:val="21"/>
        </w:rPr>
        <w:t>财务要求：</w:t>
      </w:r>
      <w:r>
        <w:rPr>
          <w:rFonts w:hint="eastAsia" w:ascii="宋体" w:hAnsi="宋体"/>
          <w:szCs w:val="21"/>
        </w:rPr>
        <w:t>○</w:t>
      </w:r>
      <w:r>
        <w:rPr>
          <w:rFonts w:hint="eastAsia" w:ascii="宋体" w:hAnsi="宋体" w:cs="宋体"/>
          <w:szCs w:val="21"/>
        </w:rPr>
        <w:t>无</w:t>
      </w:r>
      <w:r>
        <w:rPr>
          <w:rFonts w:ascii="宋体" w:hAnsi="宋体" w:cs="宋体"/>
          <w:szCs w:val="21"/>
        </w:rPr>
        <w:t>;</w:t>
      </w:r>
      <w:r>
        <w:rPr>
          <w:rFonts w:ascii="宋体" w:hAnsi="宋体" w:cs="宋体"/>
          <w:spacing w:val="-3"/>
          <w:szCs w:val="21"/>
        </w:rPr>
        <w:t xml:space="preserve"> </w:t>
      </w:r>
      <w:r>
        <w:rPr>
          <w:rFonts w:ascii="宋体" w:hAnsi="宋体" w:cs="宋体"/>
          <w:szCs w:val="21"/>
        </w:rPr>
        <w:t xml:space="preserve"> </w:t>
      </w:r>
    </w:p>
    <w:p>
      <w:pPr>
        <w:snapToGrid w:val="0"/>
        <w:spacing w:before="6" w:line="312" w:lineRule="auto"/>
        <w:rPr>
          <w:rFonts w:ascii="宋体" w:hAnsi="宋体" w:cs="宋体"/>
          <w:sz w:val="13"/>
          <w:szCs w:val="13"/>
        </w:rPr>
      </w:pPr>
    </w:p>
    <w:p>
      <w:pPr>
        <w:snapToGrid w:val="0"/>
        <w:spacing w:before="36" w:line="312" w:lineRule="auto"/>
        <w:ind w:left="102" w:right="145"/>
        <w:rPr>
          <w:rFonts w:ascii="宋体" w:hAnsi="宋体" w:cs="宋体"/>
          <w:szCs w:val="21"/>
        </w:rPr>
      </w:pP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hint="eastAsia" w:ascii="宋体" w:hAnsi="宋体"/>
          <w:szCs w:val="21"/>
        </w:rPr>
        <w:t>○</w:t>
      </w:r>
      <w:r>
        <w:rPr>
          <w:rFonts w:ascii="宋体" w:hAnsi="宋体" w:cs="宋体"/>
          <w:szCs w:val="21"/>
        </w:rPr>
        <w:t>提供:近</w:t>
      </w:r>
      <w:r>
        <w:rPr>
          <w:rFonts w:ascii="宋体" w:hAnsi="宋体" w:cs="宋体"/>
          <w:spacing w:val="-57"/>
          <w:szCs w:val="21"/>
        </w:rPr>
        <w:t xml:space="preserve"> </w:t>
      </w:r>
      <w:r>
        <w:rPr>
          <w:rFonts w:ascii="宋体" w:hAnsi="宋体" w:cs="宋体"/>
          <w:szCs w:val="21"/>
          <w:u w:val="single" w:color="000000"/>
        </w:rPr>
        <w:t>3</w:t>
      </w:r>
      <w:r>
        <w:rPr>
          <w:rFonts w:ascii="宋体" w:hAnsi="宋体" w:cs="宋体"/>
          <w:spacing w:val="-55"/>
          <w:szCs w:val="21"/>
          <w:u w:val="single" w:color="000000"/>
        </w:rPr>
        <w:t xml:space="preserve"> </w:t>
      </w:r>
      <w:r>
        <w:rPr>
          <w:rFonts w:ascii="宋体" w:hAnsi="宋体" w:cs="宋体"/>
          <w:szCs w:val="21"/>
        </w:rPr>
        <w:t>年或成立至今（成立不足</w:t>
      </w:r>
      <w:r>
        <w:rPr>
          <w:rFonts w:ascii="宋体" w:hAnsi="宋体" w:cs="宋体"/>
          <w:spacing w:val="-55"/>
          <w:szCs w:val="21"/>
        </w:rPr>
        <w:t xml:space="preserve"> </w:t>
      </w:r>
      <w:r>
        <w:rPr>
          <w:rFonts w:ascii="宋体" w:hAnsi="宋体" w:cs="宋体"/>
          <w:szCs w:val="21"/>
        </w:rPr>
        <w:t>3</w:t>
      </w:r>
      <w:r>
        <w:rPr>
          <w:rFonts w:ascii="宋体" w:hAnsi="宋体" w:cs="宋体"/>
          <w:spacing w:val="-55"/>
          <w:szCs w:val="21"/>
        </w:rPr>
        <w:t xml:space="preserve"> </w:t>
      </w:r>
      <w:r>
        <w:rPr>
          <w:rFonts w:ascii="宋体" w:hAnsi="宋体" w:cs="宋体"/>
          <w:szCs w:val="21"/>
        </w:rPr>
        <w:t>年的）无亏损</w:t>
      </w:r>
      <w:r>
        <w:rPr>
          <w:rFonts w:hint="eastAsia" w:ascii="宋体" w:hAnsi="宋体" w:cs="宋体"/>
          <w:szCs w:val="21"/>
        </w:rPr>
        <w:t>；</w:t>
      </w:r>
      <w:r>
        <w:rPr>
          <w:rFonts w:ascii="宋体" w:hAnsi="宋体" w:cs="宋体"/>
          <w:szCs w:val="21"/>
        </w:rPr>
        <w:t xml:space="preserve"> </w:t>
      </w:r>
    </w:p>
    <w:p>
      <w:pPr>
        <w:snapToGrid w:val="0"/>
        <w:spacing w:before="8" w:line="312" w:lineRule="auto"/>
        <w:rPr>
          <w:rFonts w:ascii="宋体" w:hAnsi="宋体" w:cs="宋体"/>
          <w:sz w:val="13"/>
          <w:szCs w:val="13"/>
        </w:rPr>
      </w:pPr>
    </w:p>
    <w:p>
      <w:pPr>
        <w:snapToGrid w:val="0"/>
        <w:spacing w:before="36" w:line="312" w:lineRule="auto"/>
        <w:ind w:left="416" w:right="145"/>
        <w:rPr>
          <w:rFonts w:ascii="宋体" w:hAnsi="宋体" w:cs="宋体"/>
          <w:szCs w:val="21"/>
        </w:rPr>
      </w:pPr>
      <w:r>
        <w:rPr>
          <w:rFonts w:ascii="宋体" w:hAnsi="宋体" w:cs="宋体"/>
          <w:szCs w:val="21"/>
        </w:rPr>
        <w:t>3.1.</w:t>
      </w:r>
      <w:r>
        <w:rPr>
          <w:rFonts w:hint="eastAsia" w:ascii="宋体" w:hAnsi="宋体" w:cs="宋体"/>
          <w:szCs w:val="21"/>
        </w:rPr>
        <w:t>5</w:t>
      </w:r>
      <w:r>
        <w:rPr>
          <w:rFonts w:ascii="宋体" w:hAnsi="宋体" w:cs="宋体"/>
          <w:spacing w:val="-54"/>
          <w:szCs w:val="21"/>
        </w:rPr>
        <w:t xml:space="preserve"> </w:t>
      </w:r>
      <w:r>
        <w:rPr>
          <w:rFonts w:ascii="宋体" w:hAnsi="宋体" w:cs="宋体"/>
          <w:szCs w:val="21"/>
        </w:rPr>
        <w:t>业绩要求：</w:t>
      </w:r>
      <w:r>
        <w:rPr>
          <w:rFonts w:hint="eastAsia" w:ascii="宋体" w:hAnsi="宋体"/>
          <w:szCs w:val="21"/>
        </w:rPr>
        <w:t>○</w:t>
      </w:r>
      <w:r>
        <w:rPr>
          <w:rFonts w:hint="eastAsia" w:ascii="宋体" w:hAnsi="宋体" w:cs="宋体"/>
          <w:szCs w:val="21"/>
        </w:rPr>
        <w:t>无</w:t>
      </w:r>
      <w:r>
        <w:rPr>
          <w:rFonts w:ascii="宋体" w:hAnsi="宋体" w:cs="宋体"/>
          <w:szCs w:val="21"/>
        </w:rPr>
        <w:t>;</w:t>
      </w:r>
      <w:r>
        <w:rPr>
          <w:rFonts w:ascii="宋体" w:hAnsi="宋体" w:cs="宋体"/>
          <w:spacing w:val="-3"/>
          <w:szCs w:val="21"/>
        </w:rPr>
        <w:t xml:space="preserve"> </w:t>
      </w:r>
      <w:r>
        <w:rPr>
          <w:rFonts w:ascii="宋体" w:hAnsi="宋体" w:cs="宋体"/>
          <w:szCs w:val="21"/>
        </w:rPr>
        <w:t xml:space="preserve"> </w:t>
      </w:r>
    </w:p>
    <w:p>
      <w:pPr>
        <w:spacing w:before="36"/>
        <w:ind w:left="416" w:right="145"/>
        <w:rPr>
          <w:rFonts w:ascii="宋体" w:hAnsi="宋体" w:cs="宋体"/>
          <w:kern w:val="1"/>
          <w:sz w:val="21"/>
          <w:szCs w:val="21"/>
        </w:rPr>
      </w:pP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hint="eastAsia" w:ascii="宋体" w:hAnsi="宋体"/>
          <w:szCs w:val="21"/>
        </w:rPr>
        <w:t>○</w:t>
      </w:r>
      <w:r>
        <w:rPr>
          <w:rFonts w:hint="eastAsia" w:ascii="宋体" w:hAnsi="宋体" w:cs="宋体"/>
          <w:kern w:val="1"/>
          <w:sz w:val="21"/>
          <w:szCs w:val="21"/>
        </w:rPr>
        <w:t>近</w:t>
      </w:r>
      <w:r>
        <w:rPr>
          <w:rFonts w:hint="eastAsia" w:ascii="宋体" w:hAnsi="宋体" w:cs="宋体"/>
          <w:kern w:val="1"/>
          <w:sz w:val="21"/>
          <w:szCs w:val="21"/>
          <w:u w:val="single"/>
        </w:rPr>
        <w:t xml:space="preserve">  </w:t>
      </w:r>
      <w:r>
        <w:rPr>
          <w:rFonts w:hint="eastAsia" w:ascii="宋体" w:hAnsi="宋体" w:cs="宋体"/>
          <w:kern w:val="1"/>
          <w:sz w:val="21"/>
          <w:szCs w:val="21"/>
        </w:rPr>
        <w:t>年</w:t>
      </w:r>
      <w:r>
        <w:rPr>
          <w:rFonts w:hint="eastAsia" w:ascii="宋体" w:hAnsi="宋体" w:cs="宋体"/>
          <w:szCs w:val="21"/>
        </w:rPr>
        <w:t>□</w:t>
      </w:r>
      <w:r>
        <w:rPr>
          <w:rFonts w:hint="eastAsia" w:ascii="宋体" w:hAnsi="宋体" w:cs="宋体"/>
          <w:kern w:val="1"/>
          <w:sz w:val="21"/>
          <w:szCs w:val="21"/>
          <w:u w:val="single"/>
        </w:rPr>
        <w:t xml:space="preserve">已完成 </w:t>
      </w:r>
      <w:r>
        <w:rPr>
          <w:rFonts w:hint="eastAsia" w:ascii="宋体" w:hAnsi="宋体" w:cs="宋体"/>
          <w:szCs w:val="21"/>
        </w:rPr>
        <w:t>□</w:t>
      </w:r>
      <w:r>
        <w:rPr>
          <w:rFonts w:hint="eastAsia" w:ascii="宋体" w:hAnsi="宋体" w:cs="宋体"/>
          <w:kern w:val="1"/>
          <w:sz w:val="21"/>
          <w:szCs w:val="21"/>
          <w:u w:val="single"/>
        </w:rPr>
        <w:t xml:space="preserve">正在实施 </w:t>
      </w:r>
      <w:r>
        <w:rPr>
          <w:rFonts w:hint="eastAsia" w:ascii="宋体" w:hAnsi="宋体" w:cs="宋体"/>
          <w:szCs w:val="21"/>
        </w:rPr>
        <w:t>□</w:t>
      </w:r>
      <w:r>
        <w:rPr>
          <w:rFonts w:hint="eastAsia" w:ascii="宋体" w:hAnsi="宋体" w:cs="宋体"/>
          <w:kern w:val="1"/>
          <w:sz w:val="21"/>
          <w:szCs w:val="21"/>
          <w:u w:val="single"/>
        </w:rPr>
        <w:t>新承接</w:t>
      </w:r>
      <w:r>
        <w:rPr>
          <w:rFonts w:hint="eastAsia" w:ascii="宋体" w:hAnsi="宋体" w:cs="宋体"/>
          <w:kern w:val="1"/>
          <w:sz w:val="21"/>
          <w:szCs w:val="21"/>
        </w:rPr>
        <w:t>的项目共不少于</w:t>
      </w:r>
      <w:r>
        <w:rPr>
          <w:rFonts w:hint="eastAsia" w:cs="宋体" w:asciiTheme="minorEastAsia" w:hAnsiTheme="minorEastAsia"/>
          <w:szCs w:val="21"/>
          <w:u w:val="single"/>
        </w:rPr>
        <w:t xml:space="preserve">    </w:t>
      </w:r>
      <w:r>
        <w:rPr>
          <w:rFonts w:hint="eastAsia" w:ascii="宋体" w:hAnsi="宋体" w:cs="宋体"/>
          <w:kern w:val="1"/>
          <w:sz w:val="21"/>
          <w:szCs w:val="21"/>
        </w:rPr>
        <w:t>个（1至3个）类似工程业绩。</w:t>
      </w:r>
    </w:p>
    <w:p>
      <w:pPr>
        <w:snapToGrid w:val="0"/>
        <w:spacing w:before="36" w:line="312" w:lineRule="auto"/>
        <w:ind w:left="321" w:leftChars="46" w:right="145" w:hanging="220" w:hangingChars="100"/>
        <w:rPr>
          <w:rFonts w:ascii="宋体" w:hAnsi="宋体" w:cs="宋体"/>
          <w:szCs w:val="21"/>
        </w:rPr>
      </w:pPr>
      <w:r>
        <w:rPr>
          <w:rFonts w:ascii="宋体" w:hAnsi="宋体" w:cs="宋体"/>
          <w:szCs w:val="21"/>
        </w:rPr>
        <w:t xml:space="preserve">  类似工程业绩是指: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hint="eastAsia" w:ascii="宋体" w:hAnsi="宋体" w:cs="宋体"/>
          <w:szCs w:val="21"/>
          <w:u w:val="single" w:color="000000"/>
        </w:rPr>
        <w:t>。</w:t>
      </w:r>
      <w:r>
        <w:rPr>
          <w:rFonts w:ascii="宋体" w:hAnsi="宋体" w:cs="宋体"/>
          <w:szCs w:val="21"/>
        </w:rPr>
        <w:t xml:space="preserve">并在人员、设备、资金等方面具备相应的能力。 </w:t>
      </w:r>
    </w:p>
    <w:p>
      <w:pPr>
        <w:snapToGrid w:val="0"/>
        <w:spacing w:before="8" w:line="312" w:lineRule="auto"/>
        <w:rPr>
          <w:rFonts w:ascii="宋体" w:hAnsi="宋体" w:cs="宋体"/>
          <w:sz w:val="13"/>
          <w:szCs w:val="13"/>
        </w:rPr>
      </w:pPr>
    </w:p>
    <w:p>
      <w:pPr>
        <w:snapToGrid w:val="0"/>
        <w:spacing w:before="36" w:line="312" w:lineRule="auto"/>
        <w:ind w:left="416" w:right="145"/>
        <w:rPr>
          <w:rFonts w:ascii="宋体" w:hAnsi="宋体" w:cs="宋体"/>
          <w:szCs w:val="21"/>
        </w:rPr>
      </w:pPr>
      <w:r>
        <w:rPr>
          <w:rFonts w:ascii="宋体" w:hAnsi="宋体" w:cs="宋体"/>
          <w:szCs w:val="21"/>
        </w:rPr>
        <w:t>3.2</w:t>
      </w:r>
      <w:r>
        <w:rPr>
          <w:rFonts w:ascii="宋体" w:hAnsi="宋体" w:cs="宋体"/>
          <w:spacing w:val="-59"/>
          <w:szCs w:val="21"/>
        </w:rPr>
        <w:t xml:space="preserve"> </w:t>
      </w:r>
      <w:r>
        <w:rPr>
          <w:rFonts w:ascii="宋体" w:hAnsi="宋体" w:cs="宋体"/>
          <w:szCs w:val="21"/>
        </w:rPr>
        <w:t>本次招标</w:t>
      </w:r>
      <w:r>
        <w:rPr>
          <w:rFonts w:hint="eastAsia" w:ascii="宋体" w:hAnsi="宋体"/>
          <w:szCs w:val="21"/>
        </w:rPr>
        <w:t>○</w:t>
      </w:r>
      <w:r>
        <w:rPr>
          <w:rFonts w:ascii="宋体" w:hAnsi="宋体" w:cs="宋体"/>
          <w:szCs w:val="21"/>
          <w:u w:val="single" w:color="000000"/>
        </w:rPr>
        <w:t>接受</w:t>
      </w:r>
      <w:r>
        <w:rPr>
          <w:rFonts w:hint="eastAsia" w:ascii="宋体" w:hAnsi="宋体"/>
          <w:szCs w:val="21"/>
        </w:rPr>
        <w:t>○</w:t>
      </w:r>
      <w:r>
        <w:rPr>
          <w:rFonts w:ascii="宋体" w:hAnsi="宋体" w:cs="宋体"/>
          <w:szCs w:val="21"/>
          <w:u w:val="single" w:color="000000"/>
        </w:rPr>
        <w:t>不接受</w:t>
      </w:r>
      <w:r>
        <w:rPr>
          <w:rFonts w:ascii="宋体" w:hAnsi="宋体" w:cs="宋体"/>
          <w:szCs w:val="21"/>
        </w:rPr>
        <w:t xml:space="preserve">联合体投标。 </w:t>
      </w:r>
    </w:p>
    <w:p>
      <w:pPr>
        <w:snapToGrid w:val="0"/>
        <w:spacing w:before="8" w:line="312" w:lineRule="auto"/>
        <w:rPr>
          <w:rFonts w:ascii="宋体" w:hAnsi="宋体" w:cs="宋体"/>
          <w:sz w:val="13"/>
          <w:szCs w:val="13"/>
        </w:rPr>
      </w:pPr>
    </w:p>
    <w:p>
      <w:pPr>
        <w:snapToGrid w:val="0"/>
        <w:spacing w:before="36" w:line="312" w:lineRule="auto"/>
        <w:ind w:left="514" w:right="145"/>
        <w:rPr>
          <w:rFonts w:ascii="宋体" w:hAnsi="宋体" w:cs="宋体"/>
          <w:szCs w:val="21"/>
        </w:rPr>
      </w:pPr>
      <w:r>
        <w:rPr>
          <w:rFonts w:hint="eastAsia" w:ascii="宋体" w:hAnsi="宋体" w:cs="宋体"/>
          <w:szCs w:val="21"/>
        </w:rPr>
        <w:t>□</w:t>
      </w:r>
      <w:r>
        <w:rPr>
          <w:rFonts w:ascii="宋体" w:hAnsi="宋体" w:cs="宋体"/>
          <w:szCs w:val="21"/>
        </w:rPr>
        <w:t>联合体投标的，应满足下列要求：须具有</w:t>
      </w:r>
      <w:r>
        <w:rPr>
          <w:rFonts w:ascii="宋体" w:hAnsi="宋体" w:cs="宋体"/>
          <w:szCs w:val="21"/>
          <w:u w:val="single"/>
        </w:rPr>
        <w:t xml:space="preserve">     </w:t>
      </w:r>
      <w:r>
        <w:rPr>
          <w:rFonts w:ascii="宋体" w:hAnsi="宋体" w:cs="宋体"/>
          <w:spacing w:val="104"/>
          <w:szCs w:val="21"/>
          <w:u w:val="single"/>
        </w:rPr>
        <w:t xml:space="preserve"> </w:t>
      </w:r>
      <w:r>
        <w:rPr>
          <w:rFonts w:ascii="宋体" w:hAnsi="宋体" w:cs="宋体"/>
          <w:szCs w:val="21"/>
        </w:rPr>
        <w:t>资质的单位作为联合体牵头人。联合体成员家数</w:t>
      </w:r>
      <w:r>
        <w:rPr>
          <w:rFonts w:hint="eastAsia" w:ascii="宋体" w:hAnsi="宋体" w:cs="Arial"/>
          <w:szCs w:val="21"/>
        </w:rPr>
        <w:t>（含联合体牵头人）</w:t>
      </w:r>
      <w:r>
        <w:rPr>
          <w:rFonts w:ascii="宋体" w:hAnsi="宋体" w:cs="宋体"/>
          <w:szCs w:val="21"/>
        </w:rPr>
        <w:t>须不超过</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ascii="宋体" w:hAnsi="宋体" w:cs="宋体"/>
          <w:szCs w:val="21"/>
        </w:rPr>
        <w:t xml:space="preserve">家。 联合体需符合有关联合体投标的规定和要求，并提交了联合体协议，明确联合体牵头人 和各方权利义务。 </w:t>
      </w:r>
    </w:p>
    <w:p>
      <w:pPr>
        <w:snapToGrid w:val="0"/>
        <w:spacing w:line="312" w:lineRule="auto"/>
        <w:ind w:firstLine="420" w:firstLineChars="200"/>
        <w:rPr>
          <w:rFonts w:ascii="宋体" w:hAnsi="宋体"/>
          <w:sz w:val="21"/>
          <w:szCs w:val="21"/>
        </w:rPr>
      </w:pPr>
      <w:r>
        <w:rPr>
          <w:rFonts w:ascii="宋体" w:hAnsi="宋体"/>
          <w:sz w:val="21"/>
          <w:szCs w:val="21"/>
        </w:rPr>
        <w:t xml:space="preserve">3.3 </w:t>
      </w:r>
      <w:r>
        <w:rPr>
          <w:rFonts w:hint="eastAsia" w:ascii="宋体" w:hAnsi="宋体"/>
          <w:sz w:val="21"/>
          <w:szCs w:val="21"/>
        </w:rPr>
        <w:t>各投人均可就上述</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（具体数量）个标段投标，可中标的标段数量为</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（具体数量）个。</w:t>
      </w:r>
      <w:r>
        <w:rPr>
          <w:rFonts w:ascii="宋体" w:hAnsi="宋体"/>
          <w:sz w:val="21"/>
          <w:szCs w:val="21"/>
        </w:rPr>
        <w:t xml:space="preserve"> </w:t>
      </w:r>
    </w:p>
    <w:p>
      <w:pPr>
        <w:snapToGrid w:val="0"/>
        <w:spacing w:before="8" w:line="312" w:lineRule="auto"/>
        <w:rPr>
          <w:rFonts w:ascii="宋体" w:hAnsi="宋体" w:cs="宋体"/>
          <w:sz w:val="13"/>
          <w:szCs w:val="13"/>
        </w:rPr>
      </w:pPr>
    </w:p>
    <w:p>
      <w:pPr>
        <w:snapToGrid w:val="0"/>
        <w:spacing w:before="36" w:line="312" w:lineRule="auto"/>
        <w:ind w:left="416" w:right="145"/>
        <w:rPr>
          <w:rFonts w:ascii="宋体" w:hAnsi="宋体" w:cs="宋体"/>
          <w:szCs w:val="21"/>
        </w:rPr>
      </w:pPr>
      <w:r>
        <w:rPr>
          <w:rFonts w:hint="eastAsia" w:ascii="宋体" w:hAnsi="宋体" w:cs="宋体"/>
          <w:szCs w:val="21"/>
        </w:rPr>
        <w:t>□</w:t>
      </w:r>
      <w:r>
        <w:rPr>
          <w:rFonts w:ascii="宋体" w:hAnsi="宋体" w:cs="宋体"/>
          <w:szCs w:val="21"/>
        </w:rPr>
        <w:t xml:space="preserve">如投标人同时在两个及两个以上标段中排名第一，选择中标标段的原则为：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ascii="宋体" w:hAnsi="宋体" w:cs="宋体"/>
          <w:spacing w:val="-3"/>
          <w:szCs w:val="21"/>
          <w:u w:val="single" w:color="000000"/>
        </w:rPr>
        <w:t xml:space="preserve"> </w:t>
      </w:r>
      <w:r>
        <w:rPr>
          <w:rFonts w:ascii="宋体" w:hAnsi="宋体" w:cs="宋体"/>
          <w:szCs w:val="21"/>
          <w:u w:val="single" w:color="000000"/>
        </w:rPr>
        <w:t xml:space="preserve"> </w:t>
      </w:r>
      <w:r>
        <w:rPr>
          <w:rFonts w:hint="eastAsia" w:ascii="宋体" w:hAnsi="宋体" w:cs="宋体"/>
          <w:szCs w:val="21"/>
        </w:rPr>
        <w:t>。</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r>
        <w:rPr>
          <w:rFonts w:ascii="宋体" w:hAnsi="宋体" w:cs="宋体"/>
          <w:spacing w:val="-3"/>
          <w:szCs w:val="21"/>
        </w:rPr>
        <w:t xml:space="preserve">  </w:t>
      </w:r>
      <w:r>
        <w:rPr>
          <w:rFonts w:ascii="宋体" w:hAnsi="宋体" w:cs="宋体"/>
          <w:szCs w:val="21"/>
        </w:rPr>
        <w:t xml:space="preserve">     </w:t>
      </w:r>
    </w:p>
    <w:p>
      <w:pPr>
        <w:snapToGrid w:val="0"/>
        <w:spacing w:before="10" w:line="312" w:lineRule="auto"/>
        <w:ind w:firstLine="420"/>
        <w:rPr>
          <w:rFonts w:ascii="宋体" w:hAnsi="宋体"/>
          <w:sz w:val="21"/>
          <w:szCs w:val="21"/>
        </w:rPr>
      </w:pPr>
      <w:r>
        <w:rPr>
          <w:rFonts w:hint="eastAsia" w:ascii="宋体" w:hAnsi="宋体"/>
          <w:sz w:val="21"/>
          <w:szCs w:val="21"/>
        </w:rPr>
        <w:t>3.4投标人须根据《成都市工程建设招标投标从业单位信用信息管理实施办法》取得相应类别的从业单位信用等级（得分）评价结果；未取得的，其信用得分为0分。从业单位信用等级（得分）评价结果，以成都市公共资源电子交易云平台开标当日（9时后）从成都市工程建设项目招标投标行政监督平台</w:t>
      </w:r>
      <w:r>
        <w:rPr>
          <w:rFonts w:hint="eastAsia" w:asciiTheme="minorEastAsia" w:hAnsiTheme="minorEastAsia"/>
        </w:rPr>
        <w:t>（</w:t>
      </w:r>
      <w:r>
        <w:rPr>
          <w:rFonts w:asciiTheme="minorEastAsia" w:hAnsiTheme="minorEastAsia"/>
        </w:rPr>
        <w:t>http://cbs.chengdu.com.cn/</w:t>
      </w:r>
      <w:r>
        <w:rPr>
          <w:rFonts w:hint="eastAsia" w:asciiTheme="minorEastAsia" w:hAnsiTheme="minorEastAsia"/>
        </w:rPr>
        <w:t>）</w:t>
      </w:r>
      <w:r>
        <w:rPr>
          <w:rFonts w:hint="eastAsia" w:ascii="宋体" w:hAnsi="宋体"/>
          <w:sz w:val="21"/>
          <w:szCs w:val="21"/>
        </w:rPr>
        <w:t>上获取的结果为准并自动关联到《投标情况公示表》。</w:t>
      </w:r>
    </w:p>
    <w:p>
      <w:pPr>
        <w:spacing w:before="10"/>
        <w:ind w:firstLine="416"/>
        <w:rPr>
          <w:u w:val="single"/>
        </w:rPr>
      </w:pPr>
      <w:r>
        <w:rPr>
          <w:rFonts w:asciiTheme="minorEastAsia" w:hAnsiTheme="minorEastAsia"/>
          <w:sz w:val="21"/>
          <w:szCs w:val="21"/>
        </w:rPr>
        <w:t>□</w:t>
      </w:r>
      <w:r>
        <w:rPr>
          <w:rFonts w:hint="eastAsia" w:asciiTheme="minorEastAsia" w:hAnsiTheme="minorEastAsia"/>
        </w:rPr>
        <w:t>从业单位信用等级（得分）</w:t>
      </w:r>
      <w:r>
        <w:rPr>
          <w:rFonts w:hint="eastAsia"/>
        </w:rPr>
        <w:t>按照成都市工程建设项目招标投标行政监督平台专业类别为：</w:t>
      </w:r>
      <w:r>
        <w:rPr>
          <w:rFonts w:hint="eastAsia"/>
          <w:u w:val="single"/>
        </w:rPr>
        <w:t xml:space="preserve">        </w:t>
      </w:r>
      <w:r>
        <w:rPr>
          <w:rFonts w:hint="eastAsia"/>
        </w:rPr>
        <w:t>行业</w:t>
      </w:r>
      <w:r>
        <w:rPr>
          <w:rFonts w:hint="eastAsia"/>
          <w:u w:val="single"/>
        </w:rPr>
        <w:t xml:space="preserve">               </w:t>
      </w:r>
      <w:r>
        <w:rPr>
          <w:rFonts w:hint="eastAsia"/>
        </w:rPr>
        <w:t>分类。</w:t>
      </w:r>
    </w:p>
    <w:p>
      <w:pPr>
        <w:snapToGrid w:val="0"/>
        <w:spacing w:before="10" w:line="312" w:lineRule="auto"/>
        <w:rPr>
          <w:rFonts w:ascii="宋体" w:hAnsi="宋体"/>
          <w:sz w:val="21"/>
          <w:szCs w:val="21"/>
        </w:rPr>
      </w:pPr>
      <w:r>
        <w:rPr>
          <w:rFonts w:hint="eastAsia" w:ascii="宋体" w:hAnsi="宋体"/>
          <w:sz w:val="21"/>
          <w:szCs w:val="21"/>
        </w:rPr>
        <w:t xml:space="preserve">    3.5 资质要求为单个资质的，投标人最终信用得分为：与资质要求对应的信用类别开标当日信用评价得分；资质要求为多个资质的，投标人最终信用得分为：与资质要求对应的信用类别开标当日信用评价得分中的最低分；联合体投标的，投标人最终信用得分为：联合体成员在本项目中对应的信用类别（以联合体协议约定为准）开标当日信用评价得分中的最低分。开标当日成都市公共资源电子交易云平台获取的联合体成员的信用类别，须与联合体协议约定一致；不一致的，联合体投标人的最终信用得分为0分。</w:t>
      </w:r>
    </w:p>
    <w:p>
      <w:pPr>
        <w:snapToGrid w:val="0"/>
        <w:spacing w:before="9" w:line="312" w:lineRule="auto"/>
        <w:rPr>
          <w:rFonts w:ascii="宋体" w:hAnsi="宋体" w:cs="宋体"/>
          <w:sz w:val="13"/>
          <w:szCs w:val="13"/>
        </w:rPr>
      </w:pPr>
    </w:p>
    <w:p>
      <w:pPr>
        <w:pStyle w:val="5"/>
        <w:snapToGrid w:val="0"/>
        <w:spacing w:line="312" w:lineRule="auto"/>
        <w:jc w:val="both"/>
        <w:rPr>
          <w:rFonts w:ascii="宋体" w:hAnsi="宋体"/>
          <w:b w:val="0"/>
        </w:rPr>
      </w:pPr>
      <w:r>
        <w:rPr>
          <w:rFonts w:ascii="宋体" w:hAnsi="宋体"/>
        </w:rPr>
        <w:t xml:space="preserve">4. </w:t>
      </w:r>
      <w:r>
        <w:rPr>
          <w:rFonts w:ascii="宋体" w:hAnsi="宋体"/>
          <w:spacing w:val="3"/>
        </w:rPr>
        <w:t xml:space="preserve"> </w:t>
      </w:r>
      <w:r>
        <w:rPr>
          <w:rFonts w:ascii="宋体" w:hAnsi="宋体"/>
        </w:rPr>
        <w:t>招标文件的获取</w:t>
      </w:r>
    </w:p>
    <w:p>
      <w:pPr>
        <w:snapToGrid w:val="0"/>
        <w:spacing w:line="312" w:lineRule="auto"/>
        <w:ind w:firstLine="315" w:firstLineChars="150"/>
        <w:rPr>
          <w:rFonts w:ascii="宋体" w:hAnsi="宋体"/>
          <w:sz w:val="21"/>
          <w:szCs w:val="21"/>
        </w:rPr>
      </w:pPr>
      <w:r>
        <w:rPr>
          <w:rFonts w:hint="eastAsia" w:ascii="宋体" w:hAnsi="宋体"/>
          <w:sz w:val="21"/>
          <w:szCs w:val="21"/>
        </w:rPr>
        <w:t>4.1凡有意参加投标者，请于</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日起，在成都市公共资源电子交易云平台(www.cdggzy.com）（以下简称“电子交易云平台”）免费下载招标资料（招标文件及相关资料），获得“拟投标项目回执”。</w:t>
      </w:r>
    </w:p>
    <w:p>
      <w:pPr>
        <w:snapToGrid w:val="0"/>
        <w:spacing w:line="312" w:lineRule="auto"/>
        <w:ind w:firstLine="315" w:firstLineChars="150"/>
        <w:rPr>
          <w:rFonts w:ascii="宋体" w:hAnsi="宋体"/>
          <w:sz w:val="21"/>
          <w:szCs w:val="21"/>
        </w:rPr>
      </w:pPr>
      <w:r>
        <w:rPr>
          <w:rFonts w:hint="eastAsia" w:ascii="宋体" w:hAnsi="宋体"/>
          <w:sz w:val="21"/>
          <w:szCs w:val="21"/>
        </w:rPr>
        <w:t>4.2招标人不提供邮购招标文件服务。</w:t>
      </w:r>
    </w:p>
    <w:p>
      <w:pPr>
        <w:pStyle w:val="5"/>
        <w:snapToGrid w:val="0"/>
        <w:spacing w:before="75" w:line="312" w:lineRule="auto"/>
        <w:ind w:right="113"/>
        <w:rPr>
          <w:rFonts w:ascii="宋体" w:hAnsi="宋体"/>
          <w:b w:val="0"/>
        </w:rPr>
      </w:pPr>
      <w:r>
        <w:rPr>
          <w:rFonts w:hint="eastAsia" w:ascii="宋体" w:hAnsi="宋体"/>
        </w:rPr>
        <w:t>5</w:t>
      </w:r>
      <w:r>
        <w:rPr>
          <w:rFonts w:ascii="宋体" w:hAnsi="宋体"/>
        </w:rPr>
        <w:t xml:space="preserve">. </w:t>
      </w:r>
      <w:r>
        <w:rPr>
          <w:rFonts w:ascii="宋体" w:hAnsi="宋体"/>
          <w:spacing w:val="3"/>
        </w:rPr>
        <w:t xml:space="preserve"> </w:t>
      </w:r>
      <w:r>
        <w:rPr>
          <w:rFonts w:ascii="宋体" w:hAnsi="宋体"/>
        </w:rPr>
        <w:t>投标文件的递交</w:t>
      </w:r>
    </w:p>
    <w:p>
      <w:pPr>
        <w:spacing w:before="201"/>
        <w:ind w:firstLine="444" w:firstLineChars="202"/>
        <w:rPr>
          <w:rFonts w:ascii="宋体" w:hAnsi="宋体" w:cs="宋体"/>
          <w:spacing w:val="-37"/>
          <w:szCs w:val="21"/>
        </w:rPr>
      </w:pPr>
      <w:r>
        <w:rPr>
          <w:rFonts w:hint="eastAsia" w:ascii="宋体" w:hAnsi="宋体"/>
          <w:szCs w:val="21"/>
        </w:rPr>
        <w:t>○（现场开标）</w:t>
      </w:r>
      <w:r>
        <w:rPr>
          <w:rFonts w:ascii="宋体" w:hAnsi="宋体" w:cs="宋体"/>
          <w:szCs w:val="21"/>
        </w:rPr>
        <w:t>5.1 投标文件递交的截止时间（投标截止时间，下同）为</w:t>
      </w:r>
      <w:r>
        <w:rPr>
          <w:rFonts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r>
        <w:rPr>
          <w:rFonts w:ascii="宋体" w:hAnsi="宋体" w:cs="宋体"/>
          <w:szCs w:val="21"/>
        </w:rPr>
        <w:t>，地点为</w:t>
      </w:r>
      <w:r>
        <w:rPr>
          <w:rFonts w:hint="eastAsia" w:ascii="宋体" w:hAnsi="宋体"/>
          <w:szCs w:val="21"/>
        </w:rPr>
        <w:t>○</w:t>
      </w:r>
      <w:r>
        <w:rPr>
          <w:rFonts w:ascii="宋体" w:hAnsi="宋体" w:cs="宋体"/>
          <w:szCs w:val="21"/>
          <w:u w:val="single" w:color="000000"/>
        </w:rPr>
        <w:t>成都市公共资源交易服务中心本项目开标室（成都市天府大道北段</w:t>
      </w:r>
      <w:r>
        <w:rPr>
          <w:rFonts w:ascii="宋体" w:hAnsi="宋体" w:cs="宋体"/>
          <w:spacing w:val="-29"/>
          <w:szCs w:val="21"/>
          <w:u w:val="single" w:color="000000"/>
        </w:rPr>
        <w:t xml:space="preserve"> </w:t>
      </w:r>
      <w:r>
        <w:rPr>
          <w:rFonts w:ascii="宋体" w:hAnsi="宋体" w:cs="宋体"/>
          <w:szCs w:val="21"/>
          <w:u w:val="single" w:color="000000"/>
        </w:rPr>
        <w:t>966</w:t>
      </w:r>
      <w:r>
        <w:rPr>
          <w:rFonts w:ascii="宋体" w:hAnsi="宋体" w:cs="宋体"/>
          <w:spacing w:val="-29"/>
          <w:szCs w:val="21"/>
          <w:u w:val="single" w:color="000000"/>
        </w:rPr>
        <w:t xml:space="preserve"> </w:t>
      </w:r>
      <w:r>
        <w:rPr>
          <w:rFonts w:ascii="宋体" w:hAnsi="宋体" w:cs="宋体"/>
          <w:szCs w:val="21"/>
          <w:u w:val="single" w:color="000000"/>
        </w:rPr>
        <w:t>号天府国际金融中心</w:t>
      </w:r>
      <w:r>
        <w:rPr>
          <w:rFonts w:ascii="宋体" w:hAnsi="宋体" w:cs="宋体"/>
          <w:spacing w:val="-26"/>
          <w:szCs w:val="21"/>
          <w:u w:val="single" w:color="000000"/>
        </w:rPr>
        <w:t xml:space="preserve"> </w:t>
      </w:r>
      <w:r>
        <w:rPr>
          <w:rFonts w:ascii="宋体" w:hAnsi="宋体" w:cs="宋体"/>
          <w:szCs w:val="21"/>
          <w:u w:val="single" w:color="000000"/>
        </w:rPr>
        <w:t>7</w:t>
      </w:r>
      <w:r>
        <w:rPr>
          <w:rFonts w:ascii="宋体" w:hAnsi="宋体" w:cs="宋体"/>
          <w:spacing w:val="-31"/>
          <w:szCs w:val="21"/>
          <w:u w:val="single" w:color="000000"/>
        </w:rPr>
        <w:t xml:space="preserve"> </w:t>
      </w:r>
      <w:r>
        <w:rPr>
          <w:rFonts w:ascii="宋体" w:hAnsi="宋体" w:cs="宋体"/>
          <w:szCs w:val="21"/>
          <w:u w:val="single" w:color="000000"/>
        </w:rPr>
        <w:t>号</w:t>
      </w:r>
      <w:r>
        <w:rPr>
          <w:rFonts w:ascii="宋体" w:hAnsi="宋体" w:cs="宋体"/>
          <w:spacing w:val="-37"/>
          <w:szCs w:val="21"/>
          <w:u w:val="single" w:color="000000"/>
        </w:rPr>
        <w:t>楼）</w:t>
      </w:r>
      <w:r>
        <w:rPr>
          <w:rFonts w:ascii="宋体" w:hAnsi="宋体" w:cs="宋体"/>
          <w:spacing w:val="-37"/>
          <w:szCs w:val="21"/>
        </w:rPr>
        <w:t>。</w:t>
      </w:r>
      <w:r>
        <w:rPr>
          <w:rFonts w:hint="eastAsia" w:ascii="宋体" w:hAnsi="宋体"/>
          <w:szCs w:val="21"/>
        </w:rPr>
        <w:t>○</w:t>
      </w:r>
      <w:r>
        <w:rPr>
          <w:rFonts w:hint="eastAsia" w:ascii="宋体" w:hAnsi="宋体" w:cs="宋体"/>
          <w:sz w:val="21"/>
          <w:szCs w:val="21"/>
        </w:rPr>
        <w:t>分中心</w:t>
      </w:r>
      <w:r>
        <w:rPr>
          <w:rFonts w:ascii="宋体" w:hAnsi="宋体" w:cs="宋体"/>
          <w:sz w:val="21"/>
          <w:szCs w:val="21"/>
          <w:u w:val="single"/>
        </w:rPr>
        <w:t xml:space="preserve">                           </w:t>
      </w:r>
      <w:r>
        <w:rPr>
          <w:rFonts w:hint="eastAsia" w:ascii="宋体" w:hAnsi="宋体" w:cs="宋体"/>
          <w:sz w:val="21"/>
          <w:szCs w:val="21"/>
        </w:rPr>
        <w:t>。</w:t>
      </w:r>
    </w:p>
    <w:p>
      <w:pPr>
        <w:ind w:firstLine="416"/>
        <w:rPr>
          <w:rFonts w:ascii="宋体" w:hAnsi="宋体"/>
        </w:rPr>
      </w:pPr>
      <w:r>
        <w:rPr>
          <w:rFonts w:hint="eastAsia" w:ascii="宋体" w:hAnsi="宋体"/>
        </w:rPr>
        <w:t>5</w:t>
      </w:r>
      <w:r>
        <w:rPr>
          <w:rFonts w:ascii="宋体" w:hAnsi="宋体"/>
        </w:rPr>
        <w:t>.2</w:t>
      </w:r>
      <w:r>
        <w:rPr>
          <w:rFonts w:hint="eastAsia" w:ascii="宋体" w:hAnsi="宋体"/>
        </w:rPr>
        <w:t>投标人应通过互联网使用</w:t>
      </w:r>
      <w:r>
        <w:rPr>
          <w:rFonts w:ascii="宋体" w:hAnsi="宋体"/>
        </w:rPr>
        <w:t>CA</w:t>
      </w:r>
      <w:r>
        <w:rPr>
          <w:rFonts w:hint="eastAsia" w:ascii="宋体" w:hAnsi="宋体"/>
        </w:rPr>
        <w:t>数字证书登录成都市公共资源交易云平台（</w:t>
      </w:r>
      <w:r>
        <w:rPr>
          <w:rFonts w:ascii="宋体" w:hAnsi="宋体"/>
        </w:rPr>
        <w:t>www.cdggzy.com</w:t>
      </w:r>
      <w:r>
        <w:rPr>
          <w:rFonts w:hint="eastAsia" w:ascii="宋体" w:hAnsi="宋体"/>
        </w:rPr>
        <w:t>），将加密的投标文件上传至对应项目，并保存系统返回的上传成功回执。</w:t>
      </w:r>
    </w:p>
    <w:p>
      <w:pPr>
        <w:ind w:firstLine="440" w:firstLineChars="200"/>
        <w:rPr>
          <w:rFonts w:ascii="宋体" w:hAnsi="宋体"/>
          <w:szCs w:val="21"/>
        </w:rPr>
      </w:pPr>
      <w:r>
        <w:rPr>
          <w:rFonts w:hint="eastAsia" w:ascii="宋体" w:hAnsi="宋体"/>
          <w:szCs w:val="21"/>
        </w:rPr>
        <w:t>○（不见面开标）</w:t>
      </w:r>
      <w:r>
        <w:rPr>
          <w:rFonts w:ascii="宋体" w:hAnsi="宋体"/>
          <w:szCs w:val="21"/>
        </w:rPr>
        <w:t>5.</w:t>
      </w:r>
      <w:r>
        <w:rPr>
          <w:rFonts w:hint="eastAsia" w:ascii="宋体" w:hAnsi="宋体"/>
          <w:szCs w:val="21"/>
        </w:rPr>
        <w:t>1</w:t>
      </w:r>
      <w:r>
        <w:rPr>
          <w:rFonts w:ascii="宋体" w:hAnsi="宋体"/>
          <w:szCs w:val="21"/>
        </w:rPr>
        <w:t xml:space="preserve"> </w:t>
      </w:r>
      <w:r>
        <w:rPr>
          <w:rFonts w:hint="eastAsia" w:ascii="宋体" w:hAnsi="宋体"/>
          <w:szCs w:val="21"/>
        </w:rPr>
        <w:t>投标文件递交的截止时间（投标截止时间，下同）为</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szCs w:val="21"/>
          <w:u w:val="single"/>
        </w:rPr>
        <w:t xml:space="preserve">   </w:t>
      </w:r>
      <w:r>
        <w:rPr>
          <w:rFonts w:hint="eastAsia" w:ascii="宋体" w:hAnsi="宋体"/>
          <w:szCs w:val="21"/>
        </w:rPr>
        <w:t>时</w:t>
      </w:r>
      <w:r>
        <w:rPr>
          <w:rFonts w:ascii="宋体" w:hAnsi="宋体"/>
          <w:szCs w:val="21"/>
          <w:u w:val="single"/>
        </w:rPr>
        <w:t xml:space="preserve">   </w:t>
      </w:r>
      <w:r>
        <w:rPr>
          <w:rFonts w:hint="eastAsia" w:ascii="宋体" w:hAnsi="宋体"/>
          <w:szCs w:val="21"/>
        </w:rPr>
        <w:t>分，招标人或其委托代理机构，以及已在投标截止时间前按规定上传投标文件的投标人，均应在开标当日投标截止时间前登录不见面开标系统（网址：</w:t>
      </w:r>
      <w:r>
        <w:rPr>
          <w:rFonts w:ascii="宋体" w:hAnsi="宋体"/>
          <w:szCs w:val="21"/>
        </w:rPr>
        <w:t>www.cdggzy.com</w:t>
      </w:r>
      <w:r>
        <w:rPr>
          <w:rFonts w:hint="eastAsia" w:ascii="宋体" w:hAnsi="宋体"/>
          <w:szCs w:val="21"/>
        </w:rPr>
        <w:t>），录入相关人员姓名、电话等基本信息。投标人未按时登录不见面开标系统，错过开标解密时间的，由投标人自行承担不利后果。</w:t>
      </w:r>
    </w:p>
    <w:p>
      <w:pPr>
        <w:ind w:firstLine="416"/>
        <w:rPr>
          <w:rFonts w:ascii="宋体" w:hAnsi="宋体"/>
        </w:rPr>
      </w:pPr>
      <w:r>
        <w:rPr>
          <w:rFonts w:ascii="宋体" w:hAnsi="宋体"/>
          <w:szCs w:val="21"/>
        </w:rPr>
        <w:t xml:space="preserve">5.2 </w:t>
      </w:r>
      <w:r>
        <w:rPr>
          <w:rFonts w:hint="eastAsia" w:ascii="宋体" w:hAnsi="宋体"/>
          <w:szCs w:val="21"/>
        </w:rPr>
        <w:t>投标人应在解密开始后30分钟内在线完成投标文件解密。投标文件未能在规定时间内成功解密的，视为投标人未在规定时间内提交投标文件，由投标人自行承担责任。不见面开标项目不接受投标人现场递交光盘等形式的投标文件，不接受投标人现场解密投标文件。</w:t>
      </w:r>
    </w:p>
    <w:p>
      <w:pPr>
        <w:ind w:firstLine="416"/>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 </w:t>
      </w:r>
      <w:r>
        <w:rPr>
          <w:rFonts w:hint="eastAsia" w:ascii="宋体" w:hAnsi="宋体"/>
        </w:rPr>
        <w:t>投标人应充分考虑上传文件的不可预见因素，未在投标截止时间前完成上传的，在投标截止时间后将无法上传。</w:t>
      </w:r>
    </w:p>
    <w:p>
      <w:pPr>
        <w:pStyle w:val="5"/>
      </w:pPr>
      <w:r>
        <w:rPr>
          <w:rFonts w:hint="eastAsia"/>
        </w:rPr>
        <w:t>6．确认</w:t>
      </w:r>
    </w:p>
    <w:p>
      <w:pPr>
        <w:ind w:firstLine="480"/>
        <w:rPr>
          <w:rFonts w:ascii="宋体" w:hAnsi="宋体" w:cs="宋体"/>
          <w:szCs w:val="21"/>
        </w:rPr>
      </w:pPr>
      <w:r>
        <w:rPr>
          <w:rFonts w:hint="eastAsia" w:ascii="宋体" w:hAnsi="宋体"/>
          <w:sz w:val="24"/>
        </w:rPr>
        <w:t>你单位收到本邀请书后，请于</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hint="eastAsia" w:ascii="宋体" w:hAnsi="宋体"/>
          <w:sz w:val="24"/>
        </w:rPr>
        <w:t>年</w:t>
      </w:r>
      <w:r>
        <w:rPr>
          <w:rFonts w:hint="eastAsia" w:ascii="宋体" w:hAnsi="宋体"/>
          <w:b/>
          <w:sz w:val="24"/>
          <w:u w:val="single"/>
        </w:rPr>
        <w:t xml:space="preserve">   </w:t>
      </w:r>
      <w:r>
        <w:rPr>
          <w:rFonts w:hint="eastAsia" w:ascii="宋体" w:hAnsi="宋体"/>
          <w:sz w:val="24"/>
        </w:rPr>
        <w:t>月</w:t>
      </w:r>
      <w:r>
        <w:rPr>
          <w:rFonts w:hint="eastAsia" w:ascii="宋体" w:hAnsi="宋体"/>
          <w:b/>
          <w:sz w:val="24"/>
          <w:u w:val="single"/>
        </w:rPr>
        <w:t xml:space="preserve">   </w:t>
      </w:r>
      <w:r>
        <w:rPr>
          <w:rFonts w:hint="eastAsia" w:ascii="宋体" w:hAnsi="宋体"/>
          <w:sz w:val="24"/>
        </w:rPr>
        <w:t>日</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hint="eastAsia" w:ascii="宋体" w:hAnsi="宋体"/>
          <w:sz w:val="24"/>
        </w:rPr>
        <w:t>时前，以书面形式确认是否参加投标。在本邀请书规定的时间内未表示是否参加投标或明确表示不参加投标的，不得再参加投标。</w:t>
      </w:r>
    </w:p>
    <w:p>
      <w:pPr>
        <w:pStyle w:val="5"/>
      </w:pPr>
      <w:bookmarkStart w:id="14" w:name="_bookmark15"/>
      <w:bookmarkEnd w:id="14"/>
      <w:bookmarkStart w:id="15" w:name="_Toc68800050"/>
      <w:bookmarkStart w:id="16" w:name="_Toc68889598"/>
      <w:r>
        <w:rPr>
          <w:rFonts w:hint="eastAsia"/>
        </w:rPr>
        <w:t>7</w:t>
      </w:r>
      <w:r>
        <w:t>. 联系方式</w:t>
      </w:r>
      <w:bookmarkEnd w:id="15"/>
      <w:bookmarkEnd w:id="16"/>
    </w:p>
    <w:p>
      <w:pPr>
        <w:spacing w:before="15"/>
        <w:rPr>
          <w:rFonts w:ascii="宋体" w:hAnsi="宋体" w:cs="Microsoft JhengHei"/>
          <w:b/>
          <w:bCs/>
          <w:sz w:val="19"/>
          <w:szCs w:val="19"/>
        </w:rPr>
      </w:pPr>
    </w:p>
    <w:p>
      <w:pPr>
        <w:pStyle w:val="2"/>
        <w:tabs>
          <w:tab w:val="left" w:pos="4228"/>
          <w:tab w:val="left" w:pos="7975"/>
        </w:tabs>
        <w:spacing w:line="350" w:lineRule="auto"/>
        <w:ind w:right="905" w:firstLine="2"/>
        <w:jc w:val="both"/>
      </w:pPr>
      <w:r>
        <w:t>招 标 人：</w:t>
      </w:r>
      <w:r>
        <w:rPr>
          <w:u w:val="single" w:color="000000"/>
        </w:rPr>
        <w:tab/>
      </w:r>
      <w:r>
        <w:t>招标代理机构：</w:t>
      </w:r>
      <w:r>
        <w:rPr>
          <w:u w:val="single" w:color="000000"/>
        </w:rPr>
        <w:tab/>
      </w:r>
      <w:r>
        <w:t xml:space="preserve"> </w:t>
      </w:r>
    </w:p>
    <w:p>
      <w:pPr>
        <w:pStyle w:val="2"/>
        <w:tabs>
          <w:tab w:val="left" w:pos="4228"/>
          <w:tab w:val="left" w:pos="7975"/>
        </w:tabs>
        <w:spacing w:line="350" w:lineRule="auto"/>
        <w:ind w:right="905" w:firstLine="2"/>
        <w:jc w:val="both"/>
      </w:pPr>
      <w:r>
        <w:t xml:space="preserve">地   </w:t>
      </w:r>
      <w:r>
        <w:rPr>
          <w:spacing w:val="3"/>
        </w:rPr>
        <w:t xml:space="preserve"> </w:t>
      </w:r>
      <w:r>
        <w:t>址：</w:t>
      </w:r>
      <w:r>
        <w:rPr>
          <w:u w:val="single" w:color="000000"/>
        </w:rPr>
        <w:tab/>
      </w:r>
      <w:r>
        <w:t xml:space="preserve">地   </w:t>
      </w:r>
      <w:r>
        <w:rPr>
          <w:spacing w:val="5"/>
        </w:rPr>
        <w:t xml:space="preserve"> </w:t>
      </w:r>
      <w:r>
        <w:t>址：</w:t>
      </w:r>
      <w:r>
        <w:rPr>
          <w:u w:val="single" w:color="000000"/>
        </w:rPr>
        <w:t xml:space="preserve"> </w:t>
      </w:r>
      <w:r>
        <w:rPr>
          <w:u w:val="single" w:color="000000"/>
        </w:rPr>
        <w:tab/>
      </w:r>
      <w:r>
        <w:rPr>
          <w:w w:val="28"/>
          <w:u w:val="single" w:color="000000"/>
        </w:rPr>
        <w:t xml:space="preserve"> </w:t>
      </w:r>
      <w:r>
        <w:t xml:space="preserve"> </w:t>
      </w:r>
    </w:p>
    <w:p>
      <w:pPr>
        <w:pStyle w:val="2"/>
        <w:tabs>
          <w:tab w:val="left" w:pos="4228"/>
          <w:tab w:val="left" w:pos="7975"/>
        </w:tabs>
        <w:spacing w:line="350" w:lineRule="auto"/>
        <w:ind w:right="905" w:firstLine="2"/>
        <w:jc w:val="both"/>
      </w:pPr>
      <w:r>
        <w:t xml:space="preserve">邮   </w:t>
      </w:r>
      <w:r>
        <w:rPr>
          <w:spacing w:val="3"/>
        </w:rPr>
        <w:t xml:space="preserve"> </w:t>
      </w:r>
      <w:r>
        <w:t>编：</w:t>
      </w:r>
      <w:r>
        <w:rPr>
          <w:u w:val="single" w:color="000000"/>
        </w:rPr>
        <w:tab/>
      </w:r>
      <w:r>
        <w:t xml:space="preserve">邮   </w:t>
      </w:r>
      <w:r>
        <w:rPr>
          <w:spacing w:val="5"/>
        </w:rPr>
        <w:t xml:space="preserve"> </w:t>
      </w:r>
      <w:r>
        <w:t>编：</w:t>
      </w:r>
      <w:r>
        <w:rPr>
          <w:u w:val="single" w:color="000000"/>
        </w:rPr>
        <w:t xml:space="preserve"> </w:t>
      </w:r>
      <w:r>
        <w:rPr>
          <w:u w:val="single" w:color="000000"/>
        </w:rPr>
        <w:tab/>
      </w:r>
      <w:r>
        <w:rPr>
          <w:w w:val="28"/>
          <w:u w:val="single" w:color="000000"/>
        </w:rPr>
        <w:t xml:space="preserve"> </w:t>
      </w:r>
      <w:r>
        <w:t xml:space="preserve"> </w:t>
      </w:r>
    </w:p>
    <w:p>
      <w:pPr>
        <w:pStyle w:val="2"/>
        <w:tabs>
          <w:tab w:val="left" w:pos="4228"/>
          <w:tab w:val="left" w:pos="7975"/>
        </w:tabs>
        <w:spacing w:line="350" w:lineRule="auto"/>
        <w:ind w:right="905" w:firstLine="2"/>
        <w:jc w:val="both"/>
      </w:pPr>
      <w:r>
        <w:t>联 系</w:t>
      </w:r>
      <w:r>
        <w:rPr>
          <w:spacing w:val="2"/>
        </w:rPr>
        <w:t xml:space="preserve"> </w:t>
      </w:r>
      <w:r>
        <w:t>人：</w:t>
      </w:r>
      <w:r>
        <w:rPr>
          <w:u w:val="single" w:color="000000"/>
        </w:rPr>
        <w:tab/>
      </w:r>
      <w:r>
        <w:t>联 系</w:t>
      </w:r>
      <w:r>
        <w:rPr>
          <w:spacing w:val="4"/>
        </w:rPr>
        <w:t xml:space="preserve"> </w:t>
      </w:r>
      <w:r>
        <w:t>人：</w:t>
      </w:r>
      <w:r>
        <w:rPr>
          <w:u w:val="single" w:color="000000"/>
        </w:rPr>
        <w:t xml:space="preserve"> </w:t>
      </w:r>
      <w:r>
        <w:rPr>
          <w:u w:val="single" w:color="000000"/>
        </w:rPr>
        <w:tab/>
      </w:r>
      <w:r>
        <w:rPr>
          <w:w w:val="28"/>
          <w:u w:val="single" w:color="000000"/>
        </w:rPr>
        <w:t xml:space="preserve"> </w:t>
      </w:r>
      <w:r>
        <w:t xml:space="preserve"> </w:t>
      </w:r>
    </w:p>
    <w:p>
      <w:pPr>
        <w:pStyle w:val="2"/>
        <w:tabs>
          <w:tab w:val="left" w:pos="4228"/>
          <w:tab w:val="left" w:pos="7975"/>
        </w:tabs>
        <w:spacing w:line="350" w:lineRule="auto"/>
        <w:ind w:right="905" w:firstLine="2"/>
        <w:jc w:val="both"/>
        <w:rPr>
          <w:ins w:id="2" w:author="Chicago" w:date="2022-06-27T05:45:22Z"/>
        </w:rPr>
      </w:pPr>
      <w:r>
        <w:t xml:space="preserve">电   </w:t>
      </w:r>
      <w:r>
        <w:rPr>
          <w:spacing w:val="3"/>
        </w:rPr>
        <w:t xml:space="preserve"> </w:t>
      </w:r>
      <w:r>
        <w:t>话：</w:t>
      </w:r>
      <w:r>
        <w:rPr>
          <w:u w:val="single" w:color="000000"/>
        </w:rPr>
        <w:tab/>
      </w:r>
      <w:r>
        <w:t xml:space="preserve">电   </w:t>
      </w:r>
      <w:r>
        <w:rPr>
          <w:spacing w:val="5"/>
        </w:rPr>
        <w:t xml:space="preserve"> </w:t>
      </w:r>
      <w:r>
        <w:t>话：</w:t>
      </w:r>
      <w:r>
        <w:rPr>
          <w:u w:val="single" w:color="000000"/>
        </w:rPr>
        <w:t xml:space="preserve"> </w:t>
      </w:r>
      <w:r>
        <w:rPr>
          <w:u w:val="single" w:color="000000"/>
        </w:rPr>
        <w:tab/>
      </w:r>
      <w:r>
        <w:rPr>
          <w:w w:val="28"/>
          <w:u w:val="single" w:color="000000"/>
        </w:rPr>
        <w:t xml:space="preserve"> </w:t>
      </w:r>
      <w:r>
        <w:t xml:space="preserve"> </w:t>
      </w:r>
    </w:p>
    <w:p>
      <w:pPr>
        <w:rPr>
          <w:ins w:id="3" w:author="Chicago" w:date="2022-06-27T05:45:22Z"/>
        </w:rPr>
      </w:pPr>
      <w:ins w:id="4" w:author="Chicago" w:date="2022-06-27T05:45:22Z">
        <w:r>
          <w:rPr/>
          <w:br w:type="page"/>
        </w:r>
      </w:ins>
    </w:p>
    <w:p>
      <w:pPr>
        <w:pStyle w:val="2"/>
        <w:spacing w:before="201"/>
        <w:ind w:left="313"/>
        <w:rPr>
          <w:rFonts w:cs="宋体"/>
        </w:rPr>
      </w:pPr>
      <w:r>
        <w:rPr>
          <w:rFonts w:cs="宋体"/>
        </w:rPr>
        <w:t>注：</w:t>
      </w:r>
      <w:bookmarkStart w:id="57" w:name="_GoBack"/>
      <w:bookmarkEnd w:id="57"/>
    </w:p>
    <w:p>
      <w:pPr>
        <w:pStyle w:val="2"/>
        <w:spacing w:before="12"/>
        <w:ind w:right="236" w:firstLine="479"/>
        <w:rPr>
          <w:rFonts w:cs="宋体"/>
          <w:sz w:val="18"/>
          <w:szCs w:val="18"/>
        </w:rPr>
      </w:pPr>
      <w:r>
        <w:rPr>
          <w:rFonts w:cs="宋体"/>
          <w:spacing w:val="-1"/>
          <w:sz w:val="18"/>
          <w:szCs w:val="18"/>
        </w:rPr>
        <w:t>（1）项目名称、工程名称约定为项目审批名称（以立项批复或可行性研究报</w:t>
      </w:r>
      <w:r>
        <w:rPr>
          <w:rFonts w:cs="宋体"/>
          <w:spacing w:val="-18"/>
          <w:sz w:val="18"/>
          <w:szCs w:val="18"/>
        </w:rPr>
        <w:t>告批复为准）。</w:t>
      </w:r>
    </w:p>
    <w:p>
      <w:pPr>
        <w:pStyle w:val="2"/>
        <w:spacing w:before="2"/>
        <w:ind w:right="235" w:firstLine="462" w:firstLineChars="300"/>
        <w:rPr>
          <w:rFonts w:cs="宋体"/>
          <w:sz w:val="18"/>
          <w:szCs w:val="18"/>
        </w:rPr>
      </w:pPr>
      <w:r>
        <w:rPr>
          <w:rFonts w:cs="宋体"/>
          <w:spacing w:val="-13"/>
          <w:sz w:val="18"/>
          <w:szCs w:val="18"/>
        </w:rPr>
        <w:t>（2）如未划分标段，“</w:t>
      </w:r>
      <w:r>
        <w:rPr>
          <w:rFonts w:cs="宋体"/>
          <w:spacing w:val="94"/>
          <w:sz w:val="18"/>
          <w:szCs w:val="18"/>
          <w:u w:val="single"/>
        </w:rPr>
        <w:t xml:space="preserve"> </w:t>
      </w:r>
      <w:r>
        <w:rPr>
          <w:rFonts w:cs="宋体"/>
          <w:spacing w:val="-3"/>
          <w:sz w:val="18"/>
          <w:szCs w:val="18"/>
        </w:rPr>
        <w:t>标段”填写为“</w:t>
      </w:r>
      <w:r>
        <w:rPr>
          <w:rFonts w:cs="宋体"/>
          <w:spacing w:val="-3"/>
          <w:sz w:val="18"/>
          <w:szCs w:val="18"/>
          <w:u w:val="single"/>
        </w:rPr>
        <w:t xml:space="preserve"> </w:t>
      </w:r>
      <w:r>
        <w:rPr>
          <w:rFonts w:cs="宋体"/>
          <w:sz w:val="18"/>
          <w:szCs w:val="18"/>
          <w:u w:val="single"/>
        </w:rPr>
        <w:t>/</w:t>
      </w:r>
      <w:r>
        <w:rPr>
          <w:rFonts w:cs="宋体"/>
          <w:spacing w:val="46"/>
          <w:sz w:val="18"/>
          <w:szCs w:val="18"/>
          <w:u w:val="single"/>
        </w:rPr>
        <w:t xml:space="preserve"> </w:t>
      </w:r>
      <w:r>
        <w:rPr>
          <w:rFonts w:cs="宋体"/>
          <w:spacing w:val="-11"/>
          <w:sz w:val="18"/>
          <w:szCs w:val="18"/>
        </w:rPr>
        <w:t>标段”，如划分标段，则填写标</w:t>
      </w:r>
      <w:r>
        <w:rPr>
          <w:rFonts w:cs="宋体"/>
          <w:sz w:val="18"/>
          <w:szCs w:val="18"/>
        </w:rPr>
        <w:t>段序号</w:t>
      </w:r>
    </w:p>
    <w:p>
      <w:pPr>
        <w:pStyle w:val="2"/>
        <w:spacing w:before="5"/>
        <w:ind w:left="507" w:firstLine="516" w:firstLineChars="300"/>
        <w:rPr>
          <w:rFonts w:cs="宋体"/>
          <w:sz w:val="18"/>
          <w:szCs w:val="18"/>
        </w:rPr>
      </w:pPr>
      <w:r>
        <w:rPr>
          <w:rFonts w:cs="宋体"/>
          <w:spacing w:val="-4"/>
          <w:sz w:val="18"/>
          <w:szCs w:val="18"/>
        </w:rPr>
        <w:t>（3）“项目概况及招标范围”应明确本次招标的详细范围和内容；</w:t>
      </w:r>
    </w:p>
    <w:p>
      <w:pPr>
        <w:pStyle w:val="2"/>
        <w:spacing w:before="12"/>
        <w:ind w:right="240" w:firstLine="540" w:firstLineChars="300"/>
        <w:rPr>
          <w:rFonts w:cs="宋体"/>
          <w:sz w:val="18"/>
          <w:szCs w:val="18"/>
        </w:rPr>
      </w:pPr>
      <w:r>
        <w:rPr>
          <w:rFonts w:cs="宋体"/>
          <w:sz w:val="18"/>
          <w:szCs w:val="18"/>
        </w:rPr>
        <w:t>（4）如划分为两个及以上标段，应分别明确各标段的的具体内容、划分情况以及招标控制价。</w:t>
      </w:r>
    </w:p>
    <w:p>
      <w:pPr>
        <w:pStyle w:val="2"/>
        <w:spacing w:before="2"/>
        <w:ind w:firstLine="580"/>
        <w:rPr>
          <w:rFonts w:cs="宋体"/>
          <w:sz w:val="18"/>
          <w:szCs w:val="18"/>
        </w:rPr>
      </w:pPr>
      <w:r>
        <w:rPr>
          <w:rFonts w:cs="宋体"/>
          <w:sz w:val="18"/>
          <w:szCs w:val="18"/>
        </w:rPr>
        <w:t>(5）招标人对投标人的资质要求，应是国家对投标人资质的强制性规定。不</w:t>
      </w:r>
      <w:r>
        <w:rPr>
          <w:rFonts w:cs="宋体"/>
          <w:spacing w:val="-1"/>
          <w:sz w:val="18"/>
          <w:szCs w:val="18"/>
        </w:rPr>
        <w:t>是国家规定的必须具备的资质，不得作为参加投标的条件，但园林绿化工程除外。</w:t>
      </w:r>
    </w:p>
    <w:p>
      <w:pPr>
        <w:pStyle w:val="2"/>
        <w:ind w:right="236" w:firstLine="479"/>
        <w:rPr>
          <w:rFonts w:cs="宋体"/>
          <w:sz w:val="18"/>
          <w:szCs w:val="18"/>
        </w:rPr>
      </w:pPr>
      <w:r>
        <w:rPr>
          <w:rFonts w:cs="宋体"/>
          <w:spacing w:val="-1"/>
          <w:sz w:val="18"/>
          <w:szCs w:val="18"/>
        </w:rPr>
        <w:t>（6）招标人设置的类似工程业绩指标仅限于工程规模、</w:t>
      </w:r>
      <w:r>
        <w:rPr>
          <w:rFonts w:hint="eastAsia" w:cs="宋体"/>
          <w:spacing w:val="-1"/>
          <w:sz w:val="18"/>
          <w:szCs w:val="18"/>
        </w:rPr>
        <w:t>应用类型</w:t>
      </w:r>
      <w:r>
        <w:rPr>
          <w:rFonts w:cs="宋体"/>
          <w:spacing w:val="-1"/>
          <w:sz w:val="18"/>
          <w:szCs w:val="18"/>
        </w:rPr>
        <w:t>、施工工艺</w:t>
      </w:r>
      <w:r>
        <w:rPr>
          <w:rFonts w:cs="宋体"/>
          <w:spacing w:val="2"/>
          <w:sz w:val="18"/>
          <w:szCs w:val="18"/>
        </w:rPr>
        <w:t>等方面，且应符合本次工程招标的内容。类似工程业绩中设置的投资额、面积、长度等规模性量化指标不得高于本次招标工程相应指标。</w:t>
      </w:r>
      <w:r>
        <w:rPr>
          <w:rFonts w:hint="eastAsia" w:cs="宋体"/>
          <w:spacing w:val="2"/>
          <w:sz w:val="18"/>
          <w:szCs w:val="18"/>
        </w:rPr>
        <w:t>类似工程业绩的时限不少于3年</w:t>
      </w:r>
      <w:r>
        <w:rPr>
          <w:rFonts w:cs="宋体"/>
          <w:sz w:val="18"/>
          <w:szCs w:val="18"/>
        </w:rPr>
        <w:t>；类似工程业绩个数不得超过</w:t>
      </w:r>
      <w:r>
        <w:rPr>
          <w:rFonts w:cs="宋体"/>
          <w:spacing w:val="-59"/>
          <w:sz w:val="18"/>
          <w:szCs w:val="18"/>
        </w:rPr>
        <w:t xml:space="preserve"> </w:t>
      </w:r>
      <w:r>
        <w:rPr>
          <w:rFonts w:cs="宋体"/>
          <w:sz w:val="18"/>
          <w:szCs w:val="18"/>
        </w:rPr>
        <w:t>3</w:t>
      </w:r>
      <w:r>
        <w:rPr>
          <w:rFonts w:cs="宋体"/>
          <w:spacing w:val="-60"/>
          <w:sz w:val="18"/>
          <w:szCs w:val="18"/>
        </w:rPr>
        <w:t xml:space="preserve"> </w:t>
      </w:r>
      <w:r>
        <w:rPr>
          <w:rFonts w:cs="宋体"/>
          <w:sz w:val="18"/>
          <w:szCs w:val="18"/>
        </w:rPr>
        <w:t>个。</w:t>
      </w:r>
    </w:p>
    <w:p>
      <w:pPr>
        <w:pStyle w:val="2"/>
        <w:spacing w:before="2"/>
        <w:ind w:right="239" w:firstLine="479"/>
        <w:rPr>
          <w:rFonts w:cs="宋体"/>
          <w:spacing w:val="2"/>
          <w:sz w:val="20"/>
        </w:rPr>
      </w:pPr>
      <w:r>
        <w:rPr>
          <w:rFonts w:cs="宋体"/>
          <w:spacing w:val="-1"/>
          <w:sz w:val="18"/>
          <w:szCs w:val="18"/>
        </w:rPr>
        <w:t>（7）招标人要求投标人须具备的资质一个项目（标段）为一个，因特殊情况</w:t>
      </w:r>
      <w:r>
        <w:rPr>
          <w:rFonts w:cs="宋体"/>
          <w:spacing w:val="2"/>
          <w:sz w:val="18"/>
          <w:szCs w:val="18"/>
        </w:rPr>
        <w:t>需要两个以上资质的，应允许（接受）投标人组成联合体投标，且不得限制联合</w:t>
      </w:r>
      <w:r>
        <w:rPr>
          <w:rFonts w:cs="宋体"/>
          <w:spacing w:val="-99"/>
          <w:sz w:val="18"/>
          <w:szCs w:val="18"/>
        </w:rPr>
        <w:t xml:space="preserve"> </w:t>
      </w:r>
      <w:r>
        <w:rPr>
          <w:rFonts w:cs="宋体"/>
          <w:spacing w:val="2"/>
          <w:sz w:val="18"/>
          <w:szCs w:val="18"/>
        </w:rPr>
        <w:t>体成员数量小于资质类别数量。</w:t>
      </w:r>
      <w:r>
        <w:rPr>
          <w:rFonts w:hint="eastAsia" w:cs="宋体"/>
          <w:spacing w:val="2"/>
          <w:sz w:val="20"/>
        </w:rPr>
        <w:t>两个以上同一资质不同资质等级的单位实行联合共同承包的，联合体资质应符合法律法规的规定，并按照联合体协议约定的职责分工予以认定。</w:t>
      </w:r>
      <w:r>
        <w:rPr>
          <w:rFonts w:cs="宋体"/>
          <w:spacing w:val="2"/>
          <w:sz w:val="20"/>
        </w:rPr>
        <w:br w:type="page"/>
      </w:r>
    </w:p>
    <w:p>
      <w:pPr>
        <w:jc w:val="both"/>
        <w:rPr>
          <w:rFonts w:ascii="宋体" w:hAnsi="宋体" w:cs="宋体"/>
          <w:sz w:val="24"/>
        </w:rPr>
      </w:pPr>
      <w:r>
        <w:rPr>
          <w:rFonts w:hint="eastAsia" w:ascii="宋体" w:hAnsi="宋体" w:cs="宋体"/>
          <w:sz w:val="24"/>
        </w:rPr>
        <w:t>附件：确认通知</w:t>
      </w:r>
    </w:p>
    <w:p>
      <w:pPr>
        <w:jc w:val="center"/>
        <w:rPr>
          <w:rFonts w:ascii="宋体" w:hAnsi="宋体" w:cs="宋体"/>
          <w:b/>
          <w:bCs/>
          <w:sz w:val="24"/>
        </w:rPr>
      </w:pPr>
    </w:p>
    <w:p>
      <w:pPr>
        <w:jc w:val="center"/>
        <w:rPr>
          <w:rFonts w:ascii="宋体" w:hAnsi="宋体" w:cs="宋体"/>
          <w:b/>
          <w:bCs/>
          <w:sz w:val="24"/>
        </w:rPr>
      </w:pPr>
      <w:bookmarkStart w:id="17" w:name="_Toc27914_WPSOffice_Level1"/>
      <w:r>
        <w:rPr>
          <w:rFonts w:hint="eastAsia" w:ascii="宋体" w:hAnsi="宋体" w:cs="宋体"/>
          <w:b/>
          <w:bCs/>
          <w:sz w:val="24"/>
        </w:rPr>
        <w:t>确认通知</w:t>
      </w:r>
      <w:bookmarkEnd w:id="17"/>
    </w:p>
    <w:p>
      <w:pPr>
        <w:jc w:val="center"/>
        <w:rPr>
          <w:rFonts w:ascii="宋体" w:hAnsi="宋体" w:cs="宋体"/>
          <w:b/>
          <w:bCs/>
          <w:sz w:val="24"/>
        </w:rPr>
      </w:pPr>
    </w:p>
    <w:p>
      <w:pPr>
        <w:jc w:val="both"/>
        <w:rPr>
          <w:rFonts w:ascii="宋体" w:hAnsi="宋体" w:cs="宋体"/>
          <w:b/>
          <w:bCs/>
          <w:sz w:val="24"/>
        </w:rPr>
      </w:pPr>
      <w:r>
        <w:rPr>
          <w:rFonts w:hint="eastAsia" w:ascii="宋体" w:hAnsi="宋体" w:cs="宋体"/>
          <w:b/>
          <w:sz w:val="24"/>
          <w:u w:val="single"/>
        </w:rPr>
        <w:t xml:space="preserve">                           </w:t>
      </w:r>
      <w:r>
        <w:rPr>
          <w:rFonts w:hint="eastAsia" w:ascii="宋体" w:hAnsi="宋体" w:cs="宋体"/>
          <w:b/>
          <w:sz w:val="24"/>
        </w:rPr>
        <w:t>（招标人名称）：</w:t>
      </w:r>
    </w:p>
    <w:p>
      <w:pPr>
        <w:adjustRightInd w:val="0"/>
        <w:snapToGrid w:val="0"/>
        <w:jc w:val="both"/>
        <w:rPr>
          <w:rFonts w:ascii="宋体" w:hAnsi="宋体" w:cs="宋体"/>
          <w:sz w:val="24"/>
        </w:rPr>
      </w:pPr>
    </w:p>
    <w:p>
      <w:pPr>
        <w:adjustRightInd w:val="0"/>
        <w:snapToGrid w:val="0"/>
        <w:ind w:firstLine="480" w:firstLineChars="200"/>
        <w:jc w:val="both"/>
        <w:rPr>
          <w:rFonts w:ascii="宋体" w:hAnsi="宋体" w:cs="宋体"/>
          <w:sz w:val="24"/>
        </w:rPr>
      </w:pPr>
      <w:r>
        <w:rPr>
          <w:rFonts w:hint="eastAsia" w:ascii="宋体" w:hAnsi="宋体" w:cs="宋体"/>
          <w:sz w:val="24"/>
        </w:rPr>
        <w:t>我方已于</w:t>
      </w:r>
      <w:r>
        <w:rPr>
          <w:rFonts w:hint="eastAsia" w:ascii="宋体" w:hAnsi="宋体" w:cs="宋体"/>
          <w:b/>
          <w:sz w:val="24"/>
          <w:u w:val="single"/>
        </w:rPr>
        <w:t xml:space="preserve">   </w:t>
      </w:r>
      <w:r>
        <w:rPr>
          <w:rFonts w:hint="eastAsia" w:ascii="宋体" w:hAnsi="宋体" w:cs="宋体"/>
          <w:sz w:val="24"/>
        </w:rPr>
        <w:t>年</w:t>
      </w:r>
      <w:r>
        <w:rPr>
          <w:rFonts w:hint="eastAsia" w:ascii="宋体" w:hAnsi="宋体" w:cs="宋体"/>
          <w:b/>
          <w:sz w:val="24"/>
          <w:u w:val="single"/>
        </w:rPr>
        <w:t xml:space="preserve">  </w:t>
      </w:r>
      <w:r>
        <w:rPr>
          <w:rFonts w:hint="eastAsia" w:ascii="宋体" w:hAnsi="宋体" w:cs="宋体"/>
          <w:sz w:val="24"/>
        </w:rPr>
        <w:t>月</w:t>
      </w:r>
      <w:r>
        <w:rPr>
          <w:rFonts w:hint="eastAsia" w:ascii="宋体" w:hAnsi="宋体" w:cs="宋体"/>
          <w:b/>
          <w:sz w:val="24"/>
          <w:u w:val="single"/>
        </w:rPr>
        <w:t xml:space="preserve">  </w:t>
      </w:r>
      <w:r>
        <w:rPr>
          <w:rFonts w:hint="eastAsia" w:ascii="宋体" w:hAnsi="宋体" w:cs="宋体"/>
          <w:sz w:val="24"/>
        </w:rPr>
        <w:t>日收到你方</w:t>
      </w:r>
      <w:r>
        <w:rPr>
          <w:rFonts w:hint="eastAsia" w:ascii="宋体" w:hAnsi="宋体" w:cs="宋体"/>
          <w:b/>
          <w:sz w:val="24"/>
          <w:u w:val="single"/>
        </w:rPr>
        <w:t xml:space="preserve">  </w:t>
      </w:r>
      <w:r>
        <w:rPr>
          <w:rFonts w:hint="eastAsia" w:ascii="宋体" w:hAnsi="宋体" w:cs="宋体"/>
          <w:sz w:val="24"/>
        </w:rPr>
        <w:t>年</w:t>
      </w:r>
      <w:r>
        <w:rPr>
          <w:rFonts w:hint="eastAsia" w:ascii="宋体" w:hAnsi="宋体" w:cs="宋体"/>
          <w:b/>
          <w:sz w:val="24"/>
          <w:u w:val="single"/>
        </w:rPr>
        <w:t xml:space="preserve">  </w:t>
      </w:r>
      <w:r>
        <w:rPr>
          <w:rFonts w:hint="eastAsia" w:ascii="宋体" w:hAnsi="宋体" w:cs="宋体"/>
          <w:sz w:val="24"/>
        </w:rPr>
        <w:t>月</w:t>
      </w:r>
      <w:r>
        <w:rPr>
          <w:rFonts w:hint="eastAsia" w:ascii="宋体" w:hAnsi="宋体" w:cs="宋体"/>
          <w:b/>
          <w:sz w:val="24"/>
          <w:u w:val="single"/>
        </w:rPr>
        <w:t xml:space="preserve">  </w:t>
      </w:r>
      <w:r>
        <w:rPr>
          <w:rFonts w:hint="eastAsia" w:ascii="宋体" w:hAnsi="宋体" w:cs="宋体"/>
          <w:sz w:val="24"/>
        </w:rPr>
        <w:t>日发出的</w:t>
      </w:r>
      <w:r>
        <w:rPr>
          <w:rFonts w:hint="eastAsia" w:ascii="宋体" w:hAnsi="宋体"/>
          <w:b/>
          <w:sz w:val="24"/>
          <w:u w:val="single"/>
        </w:rPr>
        <w:t xml:space="preserve">          </w:t>
      </w:r>
      <w:r>
        <w:rPr>
          <w:rFonts w:hint="eastAsia" w:ascii="宋体" w:hAnsi="宋体"/>
          <w:sz w:val="24"/>
        </w:rPr>
        <w:t>(项目名称)</w:t>
      </w:r>
      <w:r>
        <w:rPr>
          <w:rFonts w:hint="eastAsia"/>
        </w:rPr>
        <w:t xml:space="preserve"> </w:t>
      </w:r>
      <w:r>
        <w:rPr>
          <w:rFonts w:hint="eastAsia" w:ascii="宋体" w:hAnsi="宋体"/>
          <w:sz w:val="24"/>
        </w:rPr>
        <w:t>监理</w:t>
      </w:r>
      <w:r>
        <w:rPr>
          <w:rFonts w:hint="eastAsia" w:ascii="宋体" w:hAnsi="宋体"/>
          <w:b/>
          <w:sz w:val="24"/>
          <w:u w:val="single"/>
        </w:rPr>
        <w:t xml:space="preserve">   </w:t>
      </w:r>
      <w:r>
        <w:rPr>
          <w:rFonts w:hint="eastAsia" w:ascii="宋体" w:hAnsi="宋体" w:cs="宋体"/>
          <w:sz w:val="24"/>
        </w:rPr>
        <w:t>标段招标的投标邀请书，并确认</w:t>
      </w:r>
      <w:r>
        <w:rPr>
          <w:rFonts w:hint="eastAsia" w:ascii="宋体" w:hAnsi="宋体" w:cs="宋体"/>
          <w:b/>
          <w:sz w:val="24"/>
          <w:u w:val="single"/>
        </w:rPr>
        <w:t xml:space="preserve">          </w:t>
      </w:r>
      <w:r>
        <w:rPr>
          <w:rFonts w:hint="eastAsia" w:ascii="宋体" w:hAnsi="宋体" w:cs="宋体"/>
          <w:bCs/>
          <w:sz w:val="24"/>
        </w:rPr>
        <w:t>（参加/不参加）投标</w:t>
      </w:r>
      <w:r>
        <w:rPr>
          <w:rFonts w:hint="eastAsia" w:ascii="宋体" w:hAnsi="宋体" w:cs="宋体"/>
          <w:sz w:val="24"/>
        </w:rPr>
        <w:t>。</w:t>
      </w:r>
    </w:p>
    <w:p>
      <w:pPr>
        <w:ind w:firstLine="480" w:firstLineChars="200"/>
        <w:jc w:val="both"/>
        <w:rPr>
          <w:rFonts w:ascii="宋体" w:hAnsi="宋体" w:cs="宋体"/>
          <w:sz w:val="24"/>
        </w:rPr>
      </w:pPr>
      <w:r>
        <w:rPr>
          <w:rFonts w:hint="eastAsia" w:ascii="宋体" w:hAnsi="宋体" w:cs="宋体"/>
          <w:sz w:val="24"/>
        </w:rPr>
        <w:t>特此确认。</w:t>
      </w:r>
    </w:p>
    <w:p>
      <w:pPr>
        <w:ind w:firstLine="480" w:firstLineChars="200"/>
        <w:jc w:val="both"/>
        <w:rPr>
          <w:rFonts w:ascii="宋体" w:hAnsi="宋体" w:cs="宋体"/>
          <w:sz w:val="24"/>
        </w:rPr>
      </w:pPr>
    </w:p>
    <w:p>
      <w:pPr>
        <w:ind w:firstLine="480" w:firstLineChars="200"/>
        <w:jc w:val="both"/>
        <w:rPr>
          <w:rFonts w:ascii="宋体" w:hAnsi="宋体" w:cs="宋体"/>
          <w:sz w:val="24"/>
        </w:rPr>
      </w:pPr>
    </w:p>
    <w:p>
      <w:pPr>
        <w:ind w:firstLine="480" w:firstLineChars="200"/>
        <w:jc w:val="both"/>
        <w:rPr>
          <w:rFonts w:ascii="宋体" w:hAnsi="宋体" w:cs="宋体"/>
          <w:sz w:val="24"/>
        </w:rPr>
      </w:pPr>
    </w:p>
    <w:p>
      <w:pPr>
        <w:adjustRightInd w:val="0"/>
        <w:snapToGrid w:val="0"/>
        <w:jc w:val="right"/>
        <w:rPr>
          <w:rFonts w:ascii="宋体" w:hAnsi="宋体"/>
          <w:bCs/>
          <w:sz w:val="24"/>
        </w:rPr>
      </w:pPr>
      <w:r>
        <w:rPr>
          <w:rFonts w:hint="eastAsia" w:ascii="宋体" w:hAnsi="宋体"/>
          <w:bCs/>
          <w:sz w:val="24"/>
        </w:rPr>
        <w:t>被邀请单位名称：</w:t>
      </w:r>
      <w:r>
        <w:rPr>
          <w:rFonts w:hint="eastAsia" w:ascii="宋体" w:hAnsi="宋体"/>
          <w:bCs/>
          <w:sz w:val="24"/>
          <w:u w:val="single"/>
        </w:rPr>
        <w:t xml:space="preserve">                 </w:t>
      </w:r>
      <w:r>
        <w:rPr>
          <w:rFonts w:hint="eastAsia" w:ascii="宋体" w:hAnsi="宋体"/>
          <w:bCs/>
          <w:sz w:val="24"/>
        </w:rPr>
        <w:t>（盖 单 位章）</w:t>
      </w:r>
    </w:p>
    <w:p>
      <w:pPr>
        <w:adjustRightInd w:val="0"/>
        <w:snapToGrid w:val="0"/>
        <w:jc w:val="right"/>
        <w:rPr>
          <w:rFonts w:ascii="宋体" w:hAnsi="宋体"/>
          <w:bCs/>
          <w:sz w:val="24"/>
        </w:rPr>
      </w:pPr>
      <w:r>
        <w:rPr>
          <w:rFonts w:hint="eastAsia" w:ascii="宋体" w:hAnsi="宋体"/>
          <w:bCs/>
          <w:sz w:val="24"/>
        </w:rPr>
        <w:t>法定代表人：</w:t>
      </w:r>
      <w:r>
        <w:rPr>
          <w:rFonts w:hint="eastAsia" w:ascii="宋体" w:hAnsi="宋体"/>
          <w:bCs/>
          <w:sz w:val="24"/>
          <w:u w:val="single"/>
        </w:rPr>
        <w:t xml:space="preserve">                 </w:t>
      </w:r>
      <w:r>
        <w:rPr>
          <w:rFonts w:hint="eastAsia" w:ascii="宋体" w:hAnsi="宋体"/>
          <w:bCs/>
          <w:sz w:val="24"/>
        </w:rPr>
        <w:t>（签      字）</w:t>
      </w:r>
    </w:p>
    <w:p>
      <w:pPr>
        <w:widowControl/>
        <w:rPr>
          <w:rFonts w:ascii="宋体" w:hAnsi="宋体" w:cs="宋体"/>
          <w:color w:val="FF0000"/>
          <w:sz w:val="24"/>
        </w:rPr>
      </w:pPr>
      <w:r>
        <w:rPr>
          <w:rFonts w:hint="eastAsia" w:ascii="宋体" w:hAnsi="宋体"/>
          <w:b/>
          <w:sz w:val="24"/>
        </w:rPr>
        <w:t xml:space="preserve">                                      </w:t>
      </w:r>
      <w:r>
        <w:rPr>
          <w:rFonts w:ascii="宋体" w:hAnsi="宋体"/>
          <w:b/>
          <w:sz w:val="24"/>
        </w:rPr>
        <w:t xml:space="preserve">          </w:t>
      </w:r>
      <w:r>
        <w:rPr>
          <w:rFonts w:hint="eastAsia" w:ascii="宋体" w:hAnsi="宋体"/>
          <w:b/>
          <w:sz w:val="24"/>
        </w:rPr>
        <w:t xml:space="preserve">  </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hint="eastAsia" w:ascii="宋体" w:hAnsi="宋体"/>
          <w:sz w:val="24"/>
        </w:rPr>
        <w:t>年</w:t>
      </w:r>
      <w:r>
        <w:rPr>
          <w:rFonts w:hint="eastAsia" w:ascii="宋体" w:hAnsi="宋体"/>
          <w:b/>
          <w:sz w:val="24"/>
          <w:u w:val="single"/>
        </w:rPr>
        <w:t xml:space="preserve">   </w:t>
      </w:r>
      <w:r>
        <w:rPr>
          <w:rFonts w:hint="eastAsia" w:ascii="宋体" w:hAnsi="宋体"/>
          <w:sz w:val="24"/>
        </w:rPr>
        <w:t>月</w:t>
      </w:r>
      <w:r>
        <w:rPr>
          <w:rFonts w:hint="eastAsia" w:ascii="宋体" w:hAnsi="宋体"/>
          <w:b/>
          <w:sz w:val="24"/>
          <w:u w:val="single"/>
        </w:rPr>
        <w:t xml:space="preserve">   </w:t>
      </w:r>
      <w:r>
        <w:rPr>
          <w:rFonts w:hint="eastAsia" w:ascii="宋体" w:hAnsi="宋体"/>
          <w:sz w:val="24"/>
        </w:rPr>
        <w:t>日</w:t>
      </w:r>
    </w:p>
    <w:p>
      <w:pPr>
        <w:pStyle w:val="2"/>
        <w:spacing w:before="2"/>
        <w:ind w:right="239" w:firstLine="479"/>
        <w:rPr>
          <w:rFonts w:cs="宋体"/>
          <w:sz w:val="18"/>
          <w:szCs w:val="18"/>
        </w:rPr>
      </w:pPr>
    </w:p>
    <w:p>
      <w:pPr>
        <w:pStyle w:val="2"/>
        <w:sectPr>
          <w:pgSz w:w="12240" w:h="15840"/>
          <w:pgMar w:top="1134" w:right="1134" w:bottom="1134" w:left="1134" w:header="0" w:footer="921" w:gutter="0"/>
          <w:cols w:space="720" w:num="1"/>
        </w:sectPr>
      </w:pPr>
      <w:bookmarkStart w:id="18" w:name="_bookmark17"/>
      <w:bookmarkEnd w:id="18"/>
    </w:p>
    <w:p>
      <w:pPr>
        <w:pStyle w:val="4"/>
      </w:pPr>
      <w:bookmarkStart w:id="19" w:name="_Toc16341"/>
      <w:r>
        <w:rPr>
          <w:rFonts w:hint="eastAsia"/>
        </w:rPr>
        <w:t>第二章 投标人须知</w:t>
      </w:r>
      <w:bookmarkEnd w:id="19"/>
    </w:p>
    <w:p>
      <w:pPr>
        <w:pStyle w:val="5"/>
        <w:jc w:val="center"/>
      </w:pPr>
      <w:r>
        <w:rPr>
          <w:rFonts w:hint="eastAsia"/>
        </w:rPr>
        <w:t>投标人须知前附表</w:t>
      </w:r>
    </w:p>
    <w:tbl>
      <w:tblPr>
        <w:tblStyle w:val="15"/>
        <w:tblW w:w="4998" w:type="pct"/>
        <w:jc w:val="center"/>
        <w:tblLayout w:type="autofit"/>
        <w:tblCellMar>
          <w:top w:w="0" w:type="dxa"/>
          <w:left w:w="0" w:type="dxa"/>
          <w:bottom w:w="0" w:type="dxa"/>
          <w:right w:w="0" w:type="dxa"/>
        </w:tblCellMar>
      </w:tblPr>
      <w:tblGrid>
        <w:gridCol w:w="1157"/>
        <w:gridCol w:w="1593"/>
        <w:gridCol w:w="7228"/>
      </w:tblGrid>
      <w:tr>
        <w:tblPrEx>
          <w:tblCellMar>
            <w:top w:w="0" w:type="dxa"/>
            <w:left w:w="0" w:type="dxa"/>
            <w:bottom w:w="0" w:type="dxa"/>
            <w:right w:w="0" w:type="dxa"/>
          </w:tblCellMar>
        </w:tblPrEx>
        <w:trPr>
          <w:trHeight w:val="518"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b/>
                <w:bCs/>
              </w:rPr>
              <w:t>条款号</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b/>
                <w:bCs/>
              </w:rPr>
              <w:t>条款名称</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b/>
                <w:bCs/>
              </w:rPr>
              <w:t>编列内容</w:t>
            </w:r>
          </w:p>
        </w:tc>
      </w:tr>
      <w:tr>
        <w:tblPrEx>
          <w:tblCellMar>
            <w:top w:w="0" w:type="dxa"/>
            <w:left w:w="0" w:type="dxa"/>
            <w:bottom w:w="0" w:type="dxa"/>
            <w:right w:w="0" w:type="dxa"/>
          </w:tblCellMar>
        </w:tblPrEx>
        <w:trPr>
          <w:trHeight w:val="1669"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招标人</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名称：</w:t>
            </w:r>
          </w:p>
          <w:p>
            <w:pPr>
              <w:pStyle w:val="2"/>
              <w:ind w:left="0"/>
            </w:pPr>
            <w:r>
              <w:t>地址：</w:t>
            </w:r>
          </w:p>
          <w:p>
            <w:pPr>
              <w:pStyle w:val="2"/>
              <w:ind w:left="0"/>
            </w:pPr>
            <w:r>
              <w:t>联系人：</w:t>
            </w:r>
          </w:p>
          <w:p>
            <w:pPr>
              <w:pStyle w:val="2"/>
              <w:ind w:left="0"/>
            </w:pPr>
            <w:r>
              <w:t>电话：</w:t>
            </w:r>
          </w:p>
        </w:tc>
      </w:tr>
      <w:tr>
        <w:tblPrEx>
          <w:tblCellMar>
            <w:top w:w="0" w:type="dxa"/>
            <w:left w:w="0" w:type="dxa"/>
            <w:bottom w:w="0" w:type="dxa"/>
            <w:right w:w="0" w:type="dxa"/>
          </w:tblCellMar>
        </w:tblPrEx>
        <w:trPr>
          <w:trHeight w:val="1690"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招标代理机构</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名称：</w:t>
            </w:r>
          </w:p>
          <w:p>
            <w:pPr>
              <w:pStyle w:val="2"/>
              <w:ind w:left="0"/>
            </w:pPr>
            <w:r>
              <w:t>地址：</w:t>
            </w:r>
          </w:p>
          <w:p>
            <w:pPr>
              <w:pStyle w:val="2"/>
              <w:ind w:left="0"/>
            </w:pPr>
            <w:r>
              <w:t>联系人：</w:t>
            </w:r>
          </w:p>
          <w:p>
            <w:pPr>
              <w:pStyle w:val="2"/>
              <w:ind w:left="0"/>
            </w:pPr>
            <w:r>
              <w:t>电话：</w:t>
            </w:r>
          </w:p>
        </w:tc>
      </w:tr>
      <w:tr>
        <w:tblPrEx>
          <w:tblCellMar>
            <w:top w:w="0" w:type="dxa"/>
            <w:left w:w="0" w:type="dxa"/>
            <w:bottom w:w="0" w:type="dxa"/>
            <w:right w:w="0" w:type="dxa"/>
          </w:tblCellMar>
        </w:tblPrEx>
        <w:trPr>
          <w:trHeight w:val="673"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w:t>
            </w:r>
            <w:r>
              <w:rPr>
                <w:rFonts w:hint="eastAsia"/>
              </w:rPr>
              <w:t>4</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★招标项目名称</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07"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w:t>
            </w:r>
            <w:r>
              <w:rPr>
                <w:rFonts w:hint="eastAsia"/>
              </w:rPr>
              <w:t>5</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项目建设地点</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706"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w:t>
            </w:r>
            <w:r>
              <w:rPr>
                <w:rFonts w:hint="eastAsia"/>
              </w:rPr>
              <w:t>6</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项目建设规模</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1143"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w:t>
            </w:r>
            <w:r>
              <w:rPr>
                <w:rFonts w:hint="eastAsia"/>
              </w:rPr>
              <w:t>7</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工程项目施工预计开工日期和建设周期</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777"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1.2.1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资金来源及比例</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732"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1.2.2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资金落实情况</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742"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1.3.1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★招标范围</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1056"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1.3.2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★监理服务期限</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744"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1.3.3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★质量标准</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118"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1.4.1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★投标人资质条件、能力、信誉</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依法设立、具有独立承担民事责任的能力</w:t>
            </w:r>
          </w:p>
          <w:p>
            <w:pPr>
              <w:pStyle w:val="2"/>
              <w:ind w:left="0"/>
            </w:pPr>
            <w:r>
              <w:rPr>
                <w:b/>
                <w:bCs/>
              </w:rPr>
              <w:t>资质条件：</w:t>
            </w:r>
            <w:r>
              <w:rPr>
                <w:rFonts w:hint="eastAsia"/>
              </w:rPr>
              <w:t>同招标公告</w:t>
            </w:r>
          </w:p>
          <w:p>
            <w:pPr>
              <w:pStyle w:val="2"/>
              <w:ind w:left="0"/>
            </w:pPr>
            <w:r>
              <w:rPr>
                <w:b/>
                <w:bCs/>
              </w:rPr>
              <w:t>财务要求：</w:t>
            </w:r>
            <w:r>
              <w:rPr>
                <w:rFonts w:hint="eastAsia"/>
              </w:rPr>
              <w:t>同招标公告</w:t>
            </w:r>
          </w:p>
          <w:p>
            <w:pPr>
              <w:pStyle w:val="2"/>
              <w:ind w:left="0"/>
            </w:pPr>
            <w:r>
              <w:rPr>
                <w:rFonts w:hint="eastAsia"/>
                <w:lang w:val="zh-CN"/>
              </w:rPr>
              <w:t>提供</w:t>
            </w:r>
            <w:r>
              <w:rPr>
                <w:lang w:val="zh-CN"/>
              </w:rPr>
              <w:t>财务状况表</w:t>
            </w:r>
            <w:r>
              <w:rPr>
                <w:rFonts w:hint="eastAsia"/>
                <w:lang w:val="zh-CN"/>
              </w:rPr>
              <w:t>包含</w:t>
            </w:r>
            <w:r>
              <w:rPr>
                <w:rFonts w:hint="eastAsia"/>
              </w:rPr>
              <w:t>经会计师事务所或审计机构出具的资产负债表、现金</w:t>
            </w:r>
            <w:r>
              <w:t>流量表、</w:t>
            </w:r>
            <w:r>
              <w:rPr>
                <w:rFonts w:hint="eastAsia"/>
              </w:rPr>
              <w:t>利润表扫描件。</w:t>
            </w:r>
            <w:r>
              <w:t>□</w:t>
            </w:r>
            <w:r>
              <w:rPr>
                <w:rFonts w:hint="eastAsia"/>
              </w:rPr>
              <w:t>不含财务情况说明书。</w:t>
            </w:r>
          </w:p>
          <w:p>
            <w:pPr>
              <w:pStyle w:val="2"/>
              <w:ind w:left="0"/>
            </w:pPr>
            <w:r>
              <w:rPr>
                <w:b/>
                <w:bCs/>
              </w:rPr>
              <w:t>类似工程业绩要求：</w:t>
            </w:r>
            <w:r>
              <w:rPr>
                <w:rFonts w:hint="eastAsia"/>
              </w:rPr>
              <w:t>同招标公告</w:t>
            </w:r>
          </w:p>
          <w:p>
            <w:pPr>
              <w:pStyle w:val="2"/>
              <w:ind w:left="0"/>
            </w:pPr>
            <w:r>
              <w:rPr>
                <w:b/>
                <w:bCs/>
              </w:rPr>
              <w:t>信誉要求：</w:t>
            </w:r>
            <w:r>
              <w:rPr>
                <w:rFonts w:hint="eastAsia"/>
              </w:rPr>
              <w:t>不存在投标人须知第1.4.3项规定的限制投标的情形；</w:t>
            </w:r>
            <w:r>
              <w:t xml:space="preserve"> </w:t>
            </w:r>
          </w:p>
          <w:p>
            <w:pPr>
              <w:pStyle w:val="2"/>
              <w:ind w:left="0"/>
            </w:pPr>
            <w:r>
              <w:rPr>
                <w:rFonts w:hint="eastAsia"/>
                <w:b/>
                <w:bCs/>
              </w:rPr>
              <w:t>总监理工程师</w:t>
            </w:r>
            <w:r>
              <w:rPr>
                <w:b/>
                <w:bCs/>
              </w:rPr>
              <w:t>：</w:t>
            </w:r>
            <w:r>
              <w:rPr>
                <w:rFonts w:hint="eastAsia"/>
              </w:rPr>
              <w:t>同招标公告；</w:t>
            </w:r>
          </w:p>
          <w:p>
            <w:pPr>
              <w:pStyle w:val="2"/>
              <w:ind w:left="0"/>
              <w:rPr>
                <w:u w:val="single"/>
              </w:rPr>
            </w:pPr>
            <w:r>
              <w:rPr>
                <w:rFonts w:hint="eastAsia"/>
              </w:rPr>
              <w:t>其他主要人员要求：</w:t>
            </w:r>
            <w:r>
              <w:rPr>
                <w:rFonts w:hint="eastAsia"/>
                <w:u w:val="single"/>
              </w:rPr>
              <w:t xml:space="preserve">              </w:t>
            </w:r>
          </w:p>
          <w:p>
            <w:pPr>
              <w:pStyle w:val="2"/>
              <w:ind w:left="0"/>
              <w:rPr>
                <w:b/>
                <w:bCs/>
              </w:rPr>
            </w:pPr>
            <w:r>
              <w:rPr>
                <w:b/>
                <w:bCs/>
              </w:rPr>
              <w:t xml:space="preserve">其他要求： </w:t>
            </w:r>
          </w:p>
          <w:p>
            <w:pPr>
              <w:pStyle w:val="2"/>
              <w:ind w:left="0"/>
            </w:pPr>
            <w:r>
              <w:t>□</w:t>
            </w:r>
            <w:r>
              <w:rPr>
                <w:rFonts w:hint="eastAsia"/>
              </w:rPr>
              <w:t>主要人员（项目负责人和其他主要人员）应是投标人本单位人员，并按第六章“投标文件格式”的“主要人员简历表”要求填写和提供相应的证明、证件。</w:t>
            </w:r>
          </w:p>
          <w:p>
            <w:pPr>
              <w:pStyle w:val="2"/>
              <w:ind w:left="0"/>
            </w:pPr>
            <w:r>
              <w:t>□</w:t>
            </w:r>
            <w:r>
              <w:rPr>
                <w:rFonts w:hint="eastAsia"/>
              </w:rPr>
              <w:t>其他</w:t>
            </w:r>
            <w:r>
              <w:rPr>
                <w:rFonts w:hint="eastAsia"/>
                <w:u w:val="single"/>
              </w:rPr>
              <w:t xml:space="preserve"> </w:t>
            </w:r>
            <w:r>
              <w:rPr>
                <w:u w:val="single"/>
              </w:rPr>
              <w:t xml:space="preserve">                                </w:t>
            </w:r>
            <w:r>
              <w:rPr>
                <w:rFonts w:hint="eastAsia"/>
              </w:rPr>
              <w:t>。</w:t>
            </w:r>
          </w:p>
        </w:tc>
      </w:tr>
      <w:tr>
        <w:tblPrEx>
          <w:tblCellMar>
            <w:top w:w="0" w:type="dxa"/>
            <w:left w:w="0" w:type="dxa"/>
            <w:bottom w:w="0" w:type="dxa"/>
            <w:right w:w="0" w:type="dxa"/>
          </w:tblCellMar>
        </w:tblPrEx>
        <w:trPr>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1.4.2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★是否接受联合体投标</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w:t>
            </w:r>
            <w:r>
              <w:t xml:space="preserve">不接受。 </w:t>
            </w:r>
          </w:p>
          <w:p>
            <w:pPr>
              <w:pStyle w:val="2"/>
              <w:ind w:left="0"/>
            </w:pPr>
            <w:r>
              <w:rPr>
                <w:rFonts w:hint="eastAsia"/>
              </w:rPr>
              <w:t>○</w:t>
            </w:r>
            <w:r>
              <w:t xml:space="preserve">接受，联合体投标的，应满足下列要求： </w:t>
            </w:r>
          </w:p>
          <w:p>
            <w:pPr>
              <w:pStyle w:val="2"/>
              <w:ind w:left="0"/>
            </w:pPr>
            <w:r>
              <w:t>本项目接受具有</w:t>
            </w:r>
            <w:r>
              <w:rPr>
                <w:u w:val="single"/>
              </w:rPr>
              <w:t xml:space="preserve"> </w:t>
            </w:r>
            <w:r>
              <w:rPr>
                <w:rFonts w:hint="eastAsia"/>
                <w:u w:val="single"/>
              </w:rPr>
              <w:t xml:space="preserve">      </w:t>
            </w:r>
            <w:r>
              <w:t>资质的单位作为联合体牵头人。联合体成员家数</w:t>
            </w:r>
            <w:r>
              <w:rPr>
                <w:rFonts w:hint="eastAsia"/>
              </w:rPr>
              <w:t>（含联合体牵头人）</w:t>
            </w:r>
            <w:r>
              <w:t>须不超过</w:t>
            </w:r>
            <w:r>
              <w:rPr>
                <w:u w:val="single"/>
              </w:rPr>
              <w:t xml:space="preserve"> </w:t>
            </w:r>
            <w:r>
              <w:rPr>
                <w:rFonts w:hint="eastAsia"/>
                <w:u w:val="single"/>
              </w:rPr>
              <w:t xml:space="preserve">        </w:t>
            </w:r>
            <w:r>
              <w:t>家。 联合体各方须签订联合体投标协议书，明确联合体牵头人和各方权利义务。联合体中各方不得再以自己名义单独或参加其他联合体在同一合同段中投标。</w:t>
            </w:r>
          </w:p>
        </w:tc>
      </w:tr>
      <w:tr>
        <w:tblPrEx>
          <w:tblCellMar>
            <w:top w:w="0" w:type="dxa"/>
            <w:left w:w="0" w:type="dxa"/>
            <w:bottom w:w="0" w:type="dxa"/>
            <w:right w:w="0" w:type="dxa"/>
          </w:tblCellMar>
        </w:tblPrEx>
        <w:trPr>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1.4.3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投标人不得存在的其他情形</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除投标人不得存在的17种情形之一外，投标人也不得存在下列情形：</w:t>
            </w:r>
          </w:p>
          <w:p>
            <w:pPr>
              <w:pStyle w:val="2"/>
              <w:ind w:left="0"/>
            </w:pPr>
            <w:r>
              <w:rPr>
                <w:rFonts w:hint="eastAsia"/>
              </w:rPr>
              <w:t>□（18）拟任总监理工程师在参加本项目投标时（指提交投标文件截止时间）在其他</w:t>
            </w:r>
            <w:r>
              <w:rPr>
                <w:rFonts w:hint="eastAsia"/>
                <w:u w:val="single"/>
              </w:rPr>
              <w:t xml:space="preserve">    </w:t>
            </w:r>
            <w:r>
              <w:rPr>
                <w:rFonts w:hint="eastAsia"/>
              </w:rPr>
              <w:t>个（1-3个）以上项目担任总监理工程师的；</w:t>
            </w:r>
          </w:p>
          <w:p>
            <w:pPr>
              <w:pStyle w:val="2"/>
              <w:ind w:left="0"/>
            </w:pPr>
            <w:r>
              <w:rPr>
                <w:rFonts w:hint="eastAsia"/>
              </w:rPr>
              <w:t>□（19）根据国家或四川省有关部门制定的其他联合惩戒措施规范性文件（联合惩戒措施包括限制参与工程招投标或限制参与政府采购活动），被列为联合惩戒对象的；</w:t>
            </w:r>
          </w:p>
          <w:p>
            <w:pPr>
              <w:pStyle w:val="2"/>
              <w:ind w:left="0"/>
            </w:pPr>
            <w:r>
              <w:rPr>
                <w:rFonts w:hint="eastAsia"/>
              </w:rPr>
              <w:t>注：除此之外招标人不得另行增加其他限制投标情形。</w:t>
            </w:r>
          </w:p>
          <w:p>
            <w:pPr>
              <w:pStyle w:val="2"/>
              <w:ind w:left="0"/>
            </w:pPr>
            <w:r>
              <w:rPr>
                <w:rFonts w:hint="eastAsia"/>
              </w:rPr>
              <w:t>本条（13）规定的事项，应以有关行政主管部门出具的已生效的行政处罚决定书为依据，“近三年”应以行政处罚决定书的出具时间起算。“被依法暂停或取消投标资格的”是指：</w:t>
            </w:r>
          </w:p>
          <w:p>
            <w:pPr>
              <w:pStyle w:val="2"/>
              <w:ind w:left="0"/>
            </w:pPr>
            <w:r>
              <w:rPr>
                <w:rFonts w:hint="eastAsia"/>
              </w:rPr>
              <w:t>投标人存在被行政主管部门依据法律、法规、规章作出暂停或取消一定时期投标资格的已生效行政处罚，其限制投标范围与所依据的法律、法规、规章适用范围相同，与行政处罚规定的限制投标行政区域无关。</w:t>
            </w:r>
          </w:p>
        </w:tc>
      </w:tr>
      <w:tr>
        <w:tblPrEx>
          <w:tblCellMar>
            <w:top w:w="0" w:type="dxa"/>
            <w:left w:w="0" w:type="dxa"/>
            <w:bottom w:w="0" w:type="dxa"/>
            <w:right w:w="0" w:type="dxa"/>
          </w:tblCellMar>
        </w:tblPrEx>
        <w:trPr>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1.9.1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踏勘现场</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w:t>
            </w:r>
            <w:r>
              <w:t>不组织</w:t>
            </w:r>
          </w:p>
          <w:p>
            <w:pPr>
              <w:pStyle w:val="2"/>
              <w:ind w:left="0"/>
            </w:pPr>
            <w:r>
              <w:rPr>
                <w:rFonts w:hint="eastAsia"/>
              </w:rPr>
              <w:t>○</w:t>
            </w:r>
            <w:r>
              <w:t>组织，踏勘时间：</w:t>
            </w:r>
          </w:p>
          <w:p>
            <w:pPr>
              <w:pStyle w:val="2"/>
              <w:ind w:left="0" w:firstLine="880" w:firstLineChars="400"/>
            </w:pPr>
            <w:r>
              <w:t>踏勘集中地点：</w:t>
            </w:r>
          </w:p>
        </w:tc>
      </w:tr>
      <w:tr>
        <w:tblPrEx>
          <w:tblCellMar>
            <w:top w:w="0" w:type="dxa"/>
            <w:left w:w="0" w:type="dxa"/>
            <w:bottom w:w="0" w:type="dxa"/>
            <w:right w:w="0" w:type="dxa"/>
          </w:tblCellMar>
        </w:tblPrEx>
        <w:trPr>
          <w:jc w:val="center"/>
        </w:trPr>
        <w:tc>
          <w:tcPr>
            <w:tcW w:w="580" w:type="pct"/>
            <w:tcBorders>
              <w:top w:val="single" w:color="000000" w:sz="4" w:space="0"/>
              <w:left w:val="single" w:color="000000" w:sz="4" w:space="0"/>
              <w:bottom w:val="single" w:color="auto" w:sz="4" w:space="0"/>
              <w:right w:val="single" w:color="000000" w:sz="4" w:space="0"/>
            </w:tcBorders>
            <w:vAlign w:val="center"/>
          </w:tcPr>
          <w:p>
            <w:pPr>
              <w:pStyle w:val="2"/>
              <w:ind w:left="0"/>
              <w:jc w:val="center"/>
            </w:pPr>
            <w:r>
              <w:t>1.10.1</w:t>
            </w:r>
          </w:p>
        </w:tc>
        <w:tc>
          <w:tcPr>
            <w:tcW w:w="798" w:type="pct"/>
            <w:tcBorders>
              <w:top w:val="single" w:color="000000" w:sz="4" w:space="0"/>
              <w:left w:val="single" w:color="000000" w:sz="4" w:space="0"/>
              <w:bottom w:val="single" w:color="auto" w:sz="4" w:space="0"/>
              <w:right w:val="single" w:color="000000" w:sz="4" w:space="0"/>
            </w:tcBorders>
            <w:vAlign w:val="center"/>
          </w:tcPr>
          <w:p>
            <w:pPr>
              <w:pStyle w:val="2"/>
              <w:ind w:left="0"/>
              <w:jc w:val="center"/>
            </w:pPr>
            <w:r>
              <w:t>投标预备会</w:t>
            </w:r>
          </w:p>
        </w:tc>
        <w:tc>
          <w:tcPr>
            <w:tcW w:w="3620" w:type="pct"/>
            <w:tcBorders>
              <w:top w:val="single" w:color="000000" w:sz="4" w:space="0"/>
              <w:left w:val="single" w:color="000000" w:sz="4" w:space="0"/>
              <w:bottom w:val="single" w:color="auto" w:sz="4" w:space="0"/>
              <w:right w:val="single" w:color="000000" w:sz="4" w:space="0"/>
            </w:tcBorders>
            <w:vAlign w:val="center"/>
          </w:tcPr>
          <w:p>
            <w:pPr>
              <w:pStyle w:val="2"/>
              <w:ind w:left="0"/>
            </w:pPr>
            <w:r>
              <w:rPr>
                <w:rFonts w:hint="eastAsia"/>
              </w:rPr>
              <w:t>○</w:t>
            </w:r>
            <w:r>
              <w:t>不召开</w:t>
            </w:r>
          </w:p>
          <w:p>
            <w:pPr>
              <w:pStyle w:val="2"/>
              <w:ind w:left="0"/>
            </w:pPr>
            <w:r>
              <w:rPr>
                <w:rFonts w:hint="eastAsia"/>
              </w:rPr>
              <w:t>○</w:t>
            </w:r>
            <w:r>
              <w:t>召开</w:t>
            </w:r>
          </w:p>
          <w:p>
            <w:pPr>
              <w:pStyle w:val="2"/>
              <w:ind w:left="0"/>
            </w:pPr>
            <w:r>
              <w:t>召开时间：</w:t>
            </w:r>
          </w:p>
          <w:p>
            <w:pPr>
              <w:pStyle w:val="2"/>
              <w:ind w:left="0"/>
            </w:pPr>
            <w:r>
              <w:t>召开地点：</w:t>
            </w:r>
          </w:p>
        </w:tc>
      </w:tr>
      <w:tr>
        <w:tblPrEx>
          <w:tblCellMar>
            <w:top w:w="0" w:type="dxa"/>
            <w:left w:w="0" w:type="dxa"/>
            <w:bottom w:w="0" w:type="dxa"/>
            <w:right w:w="0" w:type="dxa"/>
          </w:tblCellMar>
        </w:tblPrEx>
        <w:trPr>
          <w:trHeight w:val="585"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1.12.1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实质性要求</w:t>
            </w:r>
          </w:p>
          <w:p>
            <w:pPr>
              <w:pStyle w:val="2"/>
              <w:ind w:left="0"/>
              <w:jc w:val="center"/>
            </w:pPr>
            <w:r>
              <w:t>和条件</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1409"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1.12.3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偏差</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□不允许</w:t>
            </w:r>
          </w:p>
          <w:p>
            <w:pPr>
              <w:pStyle w:val="2"/>
              <w:ind w:left="0"/>
            </w:pPr>
            <w:r>
              <w:t>□允许，偏差范围：</w:t>
            </w:r>
          </w:p>
          <w:p>
            <w:pPr>
              <w:pStyle w:val="2"/>
              <w:ind w:left="0" w:firstLine="880" w:firstLineChars="400"/>
            </w:pPr>
            <w:r>
              <w:t>偏差幅度：</w:t>
            </w:r>
          </w:p>
        </w:tc>
      </w:tr>
      <w:tr>
        <w:tblPrEx>
          <w:tblCellMar>
            <w:top w:w="0" w:type="dxa"/>
            <w:left w:w="0" w:type="dxa"/>
            <w:bottom w:w="0" w:type="dxa"/>
            <w:right w:w="0" w:type="dxa"/>
          </w:tblCellMar>
        </w:tblPrEx>
        <w:trPr>
          <w:trHeight w:val="850" w:hRule="atLeast"/>
          <w:jc w:val="center"/>
        </w:trPr>
        <w:tc>
          <w:tcPr>
            <w:tcW w:w="580" w:type="pct"/>
            <w:tcBorders>
              <w:top w:val="single" w:color="000000" w:sz="4" w:space="0"/>
              <w:left w:val="single" w:color="000000" w:sz="4" w:space="0"/>
              <w:bottom w:val="single" w:color="auto" w:sz="4" w:space="0"/>
              <w:right w:val="single" w:color="000000" w:sz="4" w:space="0"/>
            </w:tcBorders>
            <w:vAlign w:val="center"/>
          </w:tcPr>
          <w:p>
            <w:pPr>
              <w:pStyle w:val="2"/>
              <w:ind w:left="0"/>
              <w:jc w:val="center"/>
            </w:pPr>
            <w:r>
              <w:t>2.1</w:t>
            </w:r>
          </w:p>
        </w:tc>
        <w:tc>
          <w:tcPr>
            <w:tcW w:w="798" w:type="pct"/>
            <w:tcBorders>
              <w:top w:val="single" w:color="000000" w:sz="4" w:space="0"/>
              <w:left w:val="single" w:color="000000" w:sz="4" w:space="0"/>
              <w:bottom w:val="single" w:color="auto" w:sz="4" w:space="0"/>
              <w:right w:val="single" w:color="000000" w:sz="4" w:space="0"/>
            </w:tcBorders>
            <w:vAlign w:val="center"/>
          </w:tcPr>
          <w:p>
            <w:pPr>
              <w:pStyle w:val="2"/>
              <w:ind w:left="0"/>
              <w:jc w:val="center"/>
            </w:pPr>
            <w:r>
              <w:t>构成招标文件的</w:t>
            </w:r>
          </w:p>
          <w:p>
            <w:pPr>
              <w:pStyle w:val="2"/>
              <w:ind w:left="0"/>
              <w:jc w:val="center"/>
            </w:pPr>
            <w:r>
              <w:t>其他资料</w:t>
            </w:r>
          </w:p>
        </w:tc>
        <w:tc>
          <w:tcPr>
            <w:tcW w:w="3620" w:type="pct"/>
            <w:tcBorders>
              <w:top w:val="single" w:color="000000" w:sz="4" w:space="0"/>
              <w:left w:val="single" w:color="000000" w:sz="4" w:space="0"/>
              <w:bottom w:val="single" w:color="auto" w:sz="4" w:space="0"/>
              <w:right w:val="single" w:color="000000" w:sz="4" w:space="0"/>
            </w:tcBorders>
            <w:vAlign w:val="center"/>
          </w:tcPr>
          <w:p>
            <w:pPr>
              <w:pStyle w:val="2"/>
              <w:ind w:left="0"/>
            </w:pPr>
          </w:p>
        </w:tc>
      </w:tr>
      <w:tr>
        <w:tblPrEx>
          <w:tblCellMar>
            <w:top w:w="0" w:type="dxa"/>
            <w:left w:w="0" w:type="dxa"/>
            <w:bottom w:w="0" w:type="dxa"/>
            <w:right w:w="0" w:type="dxa"/>
          </w:tblCellMar>
        </w:tblPrEx>
        <w:trPr>
          <w:jc w:val="center"/>
        </w:trPr>
        <w:tc>
          <w:tcPr>
            <w:tcW w:w="580"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t>2.2.1</w:t>
            </w:r>
          </w:p>
        </w:tc>
        <w:tc>
          <w:tcPr>
            <w:tcW w:w="798"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投标人要求澄清招标文件</w:t>
            </w:r>
          </w:p>
        </w:tc>
        <w:tc>
          <w:tcPr>
            <w:tcW w:w="3620" w:type="pct"/>
            <w:tcBorders>
              <w:top w:val="single" w:color="auto" w:sz="4" w:space="0"/>
              <w:left w:val="single" w:color="auto" w:sz="4" w:space="0"/>
              <w:bottom w:val="single" w:color="auto" w:sz="4" w:space="0"/>
              <w:right w:val="single" w:color="auto" w:sz="4" w:space="0"/>
            </w:tcBorders>
            <w:vAlign w:val="center"/>
          </w:tcPr>
          <w:p>
            <w:pPr>
              <w:pStyle w:val="2"/>
              <w:ind w:left="0"/>
            </w:pPr>
            <w:r>
              <w:t>投标人如有疑问，应在</w:t>
            </w:r>
            <w:r>
              <w:rPr>
                <w:u w:val="single"/>
              </w:rPr>
              <w:t>  </w:t>
            </w:r>
            <w:r>
              <w:rPr>
                <w:rFonts w:hint="eastAsia"/>
                <w:u w:val="single"/>
              </w:rPr>
              <w:t xml:space="preserve"> </w:t>
            </w:r>
            <w:r>
              <w:rPr>
                <w:u w:val="single"/>
              </w:rPr>
              <w:t> </w:t>
            </w:r>
            <w:r>
              <w:t>年</w:t>
            </w:r>
            <w:r>
              <w:rPr>
                <w:u w:val="single"/>
              </w:rPr>
              <w:t> </w:t>
            </w:r>
            <w:r>
              <w:rPr>
                <w:rFonts w:hint="eastAsia"/>
                <w:u w:val="single"/>
              </w:rPr>
              <w:t xml:space="preserve">  </w:t>
            </w:r>
            <w:r>
              <w:rPr>
                <w:u w:val="single"/>
              </w:rPr>
              <w:t> </w:t>
            </w:r>
            <w:r>
              <w:t>月</w:t>
            </w:r>
            <w:r>
              <w:rPr>
                <w:u w:val="single"/>
              </w:rPr>
              <w:t>  </w:t>
            </w:r>
            <w:r>
              <w:rPr>
                <w:rFonts w:hint="eastAsia"/>
                <w:u w:val="single"/>
              </w:rPr>
              <w:t xml:space="preserve"> </w:t>
            </w:r>
            <w:r>
              <w:rPr>
                <w:u w:val="single"/>
              </w:rPr>
              <w:t> </w:t>
            </w:r>
            <w:r>
              <w:t>日</w:t>
            </w:r>
            <w:r>
              <w:rPr>
                <w:u w:val="single"/>
              </w:rPr>
              <w:t>   </w:t>
            </w:r>
            <w:r>
              <w:t>时之前</w:t>
            </w:r>
            <w:r>
              <w:rPr>
                <w:rFonts w:hint="eastAsia"/>
              </w:rPr>
              <w:t>（投标截止日前10天）</w:t>
            </w:r>
            <w:r>
              <w:t>使用CA数字证书登录电子交易云平台进行在线提问（投标人在此时间之后提出的问题，招标人不再进行澄清和答复）。招标人将在投标截止时间15日前以答疑的形式上传至成都市公共资源交易中心电子交易云平台（www.cdggzy.com）进行答复。</w:t>
            </w:r>
          </w:p>
        </w:tc>
      </w:tr>
      <w:tr>
        <w:tblPrEx>
          <w:tblCellMar>
            <w:top w:w="0" w:type="dxa"/>
            <w:left w:w="0" w:type="dxa"/>
            <w:bottom w:w="0" w:type="dxa"/>
            <w:right w:w="0" w:type="dxa"/>
          </w:tblCellMar>
        </w:tblPrEx>
        <w:trPr>
          <w:trHeight w:val="1095" w:hRule="atLeast"/>
          <w:jc w:val="center"/>
        </w:trPr>
        <w:tc>
          <w:tcPr>
            <w:tcW w:w="580" w:type="pct"/>
            <w:tcBorders>
              <w:top w:val="single" w:color="000000" w:sz="4" w:space="0"/>
              <w:left w:val="single" w:color="000000" w:sz="4" w:space="0"/>
              <w:bottom w:val="single" w:color="auto" w:sz="4" w:space="0"/>
              <w:right w:val="single" w:color="000000" w:sz="4" w:space="0"/>
            </w:tcBorders>
            <w:vAlign w:val="center"/>
          </w:tcPr>
          <w:p>
            <w:pPr>
              <w:pStyle w:val="2"/>
              <w:ind w:left="0"/>
              <w:jc w:val="center"/>
            </w:pPr>
            <w:r>
              <w:t>2.2.2</w:t>
            </w:r>
          </w:p>
        </w:tc>
        <w:tc>
          <w:tcPr>
            <w:tcW w:w="798" w:type="pct"/>
            <w:tcBorders>
              <w:top w:val="single" w:color="000000" w:sz="4" w:space="0"/>
              <w:left w:val="single" w:color="000000" w:sz="4" w:space="0"/>
              <w:bottom w:val="single" w:color="auto" w:sz="4" w:space="0"/>
              <w:right w:val="single" w:color="000000" w:sz="4" w:space="0"/>
            </w:tcBorders>
            <w:vAlign w:val="center"/>
          </w:tcPr>
          <w:p>
            <w:pPr>
              <w:pStyle w:val="2"/>
              <w:ind w:left="0"/>
              <w:jc w:val="center"/>
            </w:pPr>
            <w:r>
              <w:t>投标截止时间</w:t>
            </w:r>
          </w:p>
        </w:tc>
        <w:tc>
          <w:tcPr>
            <w:tcW w:w="3620" w:type="pct"/>
            <w:tcBorders>
              <w:top w:val="single" w:color="000000" w:sz="4" w:space="0"/>
              <w:left w:val="single" w:color="000000" w:sz="4" w:space="0"/>
              <w:bottom w:val="single" w:color="auto" w:sz="4" w:space="0"/>
              <w:right w:val="single" w:color="000000" w:sz="4" w:space="0"/>
            </w:tcBorders>
            <w:vAlign w:val="center"/>
          </w:tcPr>
          <w:p>
            <w:pPr>
              <w:pStyle w:val="2"/>
              <w:ind w:left="0"/>
            </w:pPr>
            <w:r>
              <w:t xml:space="preserve"> </w:t>
            </w:r>
            <w:r>
              <w:rPr>
                <w:u w:val="single"/>
              </w:rPr>
              <w:t xml:space="preserve"> </w:t>
            </w:r>
            <w:r>
              <w:rPr>
                <w:rFonts w:hint="eastAsia"/>
                <w:u w:val="single"/>
              </w:rPr>
              <w:t xml:space="preserve">   </w:t>
            </w:r>
            <w:r>
              <w:rPr>
                <w:u w:val="single"/>
              </w:rPr>
              <w:t xml:space="preserve"> </w:t>
            </w:r>
            <w:r>
              <w:t>年</w:t>
            </w:r>
            <w:r>
              <w:rPr>
                <w:u w:val="single"/>
              </w:rPr>
              <w:t xml:space="preserve">  </w:t>
            </w:r>
            <w:r>
              <w:rPr>
                <w:rFonts w:hint="eastAsia"/>
                <w:u w:val="single"/>
              </w:rPr>
              <w:t xml:space="preserve"> </w:t>
            </w:r>
            <w:r>
              <w:t>月</w:t>
            </w:r>
            <w:r>
              <w:rPr>
                <w:u w:val="single"/>
              </w:rPr>
              <w:t xml:space="preserve">   </w:t>
            </w:r>
            <w:r>
              <w:t>日</w:t>
            </w:r>
            <w:r>
              <w:rPr>
                <w:u w:val="single"/>
              </w:rPr>
              <w:t xml:space="preserve"> </w:t>
            </w:r>
            <w:r>
              <w:rPr>
                <w:rFonts w:hint="eastAsia"/>
                <w:u w:val="single"/>
              </w:rPr>
              <w:t xml:space="preserve">  </w:t>
            </w:r>
            <w:r>
              <w:rPr>
                <w:u w:val="single"/>
              </w:rPr>
              <w:t xml:space="preserve"> </w:t>
            </w:r>
            <w:r>
              <w:t>时</w:t>
            </w:r>
            <w:r>
              <w:rPr>
                <w:u w:val="single"/>
              </w:rPr>
              <w:t xml:space="preserve">   </w:t>
            </w:r>
            <w:r>
              <w:t xml:space="preserve">分（以市公资交易中心系统时间为准） </w:t>
            </w:r>
          </w:p>
          <w:p>
            <w:pPr>
              <w:pStyle w:val="2"/>
              <w:ind w:left="0"/>
            </w:pPr>
            <w:r>
              <w:t>注：若有补遗文件修改的，以补遗文件中确定的时间为准。</w:t>
            </w:r>
          </w:p>
        </w:tc>
      </w:tr>
      <w:tr>
        <w:tblPrEx>
          <w:tblCellMar>
            <w:top w:w="0" w:type="dxa"/>
            <w:left w:w="0" w:type="dxa"/>
            <w:bottom w:w="0" w:type="dxa"/>
            <w:right w:w="0" w:type="dxa"/>
          </w:tblCellMar>
        </w:tblPrEx>
        <w:trPr>
          <w:trHeight w:val="2404" w:hRule="atLeast"/>
          <w:jc w:val="center"/>
        </w:trPr>
        <w:tc>
          <w:tcPr>
            <w:tcW w:w="580"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t>2.2.3</w:t>
            </w:r>
          </w:p>
        </w:tc>
        <w:tc>
          <w:tcPr>
            <w:tcW w:w="798"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t>投标人确认收到招标文件澄清的时间</w:t>
            </w:r>
          </w:p>
        </w:tc>
        <w:tc>
          <w:tcPr>
            <w:tcW w:w="3620" w:type="pct"/>
            <w:tcBorders>
              <w:top w:val="single" w:color="auto" w:sz="4" w:space="0"/>
              <w:left w:val="single" w:color="auto" w:sz="4" w:space="0"/>
              <w:bottom w:val="single" w:color="auto" w:sz="4" w:space="0"/>
              <w:right w:val="single" w:color="auto" w:sz="4" w:space="0"/>
            </w:tcBorders>
            <w:vAlign w:val="center"/>
          </w:tcPr>
          <w:p>
            <w:pPr>
              <w:pStyle w:val="2"/>
              <w:ind w:left="0"/>
            </w:pPr>
            <w:r>
              <w:t>投标截止时间15日前招标人将在成都市公共资源交易中心电子交易云平台（www.cdggzy.com）上传经备案后的答疑、补遗或修改的文件，投标人请及时自行下载本标段的答疑、补遗或修改的文件，投标人应在投标期间随时在成都市公共资源交易中心电子交易云平台（www.cdggzy.com）上查询本标段的答疑、补遗或修改的文件，投标人未自行下载本标段所有答疑、补遗或修改的文件，由此造成的后果由投标人自行承担。</w:t>
            </w:r>
          </w:p>
        </w:tc>
      </w:tr>
      <w:tr>
        <w:tblPrEx>
          <w:tblCellMar>
            <w:top w:w="0" w:type="dxa"/>
            <w:left w:w="0" w:type="dxa"/>
            <w:bottom w:w="0" w:type="dxa"/>
            <w:right w:w="0" w:type="dxa"/>
          </w:tblCellMar>
        </w:tblPrEx>
        <w:trPr>
          <w:trHeight w:val="2083" w:hRule="atLeast"/>
          <w:jc w:val="center"/>
        </w:trPr>
        <w:tc>
          <w:tcPr>
            <w:tcW w:w="580" w:type="pct"/>
            <w:tcBorders>
              <w:top w:val="single" w:color="000000" w:sz="4" w:space="0"/>
              <w:left w:val="single" w:color="000000" w:sz="4" w:space="0"/>
              <w:right w:val="single" w:color="000000" w:sz="4" w:space="0"/>
            </w:tcBorders>
            <w:vAlign w:val="center"/>
          </w:tcPr>
          <w:p>
            <w:pPr>
              <w:pStyle w:val="2"/>
              <w:ind w:left="0"/>
              <w:jc w:val="center"/>
            </w:pPr>
            <w:r>
              <w:t>2.3.2</w:t>
            </w:r>
          </w:p>
        </w:tc>
        <w:tc>
          <w:tcPr>
            <w:tcW w:w="798" w:type="pct"/>
            <w:tcBorders>
              <w:top w:val="single" w:color="000000" w:sz="4" w:space="0"/>
              <w:left w:val="single" w:color="000000" w:sz="4" w:space="0"/>
              <w:right w:val="single" w:color="000000" w:sz="4" w:space="0"/>
            </w:tcBorders>
            <w:vAlign w:val="center"/>
          </w:tcPr>
          <w:p>
            <w:pPr>
              <w:pStyle w:val="2"/>
              <w:ind w:left="0"/>
              <w:jc w:val="center"/>
            </w:pPr>
            <w:r>
              <w:t>投标人确认收到招标文件修改的时间</w:t>
            </w:r>
          </w:p>
        </w:tc>
        <w:tc>
          <w:tcPr>
            <w:tcW w:w="3620" w:type="pct"/>
            <w:tcBorders>
              <w:top w:val="single" w:color="000000" w:sz="4" w:space="0"/>
              <w:left w:val="single" w:color="000000" w:sz="4" w:space="0"/>
              <w:right w:val="single" w:color="000000" w:sz="4" w:space="0"/>
            </w:tcBorders>
            <w:vAlign w:val="center"/>
          </w:tcPr>
          <w:p>
            <w:pPr>
              <w:pStyle w:val="2"/>
              <w:ind w:left="0"/>
            </w:pPr>
            <w:r>
              <w:t>投标截止时间15日前招标人将在成都市公共资源交易中心电子交易云平台（www.cdggzy.com）上传经备案后的答疑、补遗或修改的文件，投标人请及时自行下载本标段的答疑、补遗或修改的文件，投标人应在投标期间随时在成都市公共资源交易中心电子交易云平台（www.cdggzy.com）上查询本标段的答疑、补遗或修改的文件，投标人未自行下载本标段所有答疑、补遗或修改的文件，由此造成的后果由投标人自行承担。</w:t>
            </w:r>
          </w:p>
        </w:tc>
      </w:tr>
      <w:tr>
        <w:tblPrEx>
          <w:tblCellMar>
            <w:top w:w="0" w:type="dxa"/>
            <w:left w:w="0" w:type="dxa"/>
            <w:bottom w:w="0" w:type="dxa"/>
            <w:right w:w="0" w:type="dxa"/>
          </w:tblCellMar>
        </w:tblPrEx>
        <w:trPr>
          <w:trHeight w:val="1088"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3.1</w:t>
            </w:r>
            <w:r>
              <w:rPr>
                <w:rFonts w:hint="eastAsia"/>
              </w:rPr>
              <w:t>.1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构成投标文件的其他材料</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投标人认为有必要提供的其他材料</w:t>
            </w:r>
          </w:p>
        </w:tc>
      </w:tr>
      <w:tr>
        <w:tblPrEx>
          <w:tblCellMar>
            <w:top w:w="0" w:type="dxa"/>
            <w:left w:w="0" w:type="dxa"/>
            <w:bottom w:w="0" w:type="dxa"/>
            <w:right w:w="0" w:type="dxa"/>
          </w:tblCellMar>
        </w:tblPrEx>
        <w:trPr>
          <w:trHeight w:val="975"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3.2.1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增值税税金的计算方法</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3363"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3.2.3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报价方式</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□固定总价报价</w:t>
            </w:r>
            <w:r>
              <w:rPr>
                <w:rFonts w:hint="eastAsia"/>
              </w:rPr>
              <w:t>。</w:t>
            </w:r>
          </w:p>
          <w:p>
            <w:pPr>
              <w:pStyle w:val="2"/>
              <w:ind w:left="0"/>
            </w:pPr>
            <w:r>
              <w:t>_______________________。</w:t>
            </w:r>
          </w:p>
          <w:p>
            <w:pPr>
              <w:pStyle w:val="2"/>
              <w:ind w:left="0"/>
            </w:pPr>
            <w:r>
              <w:t>□费率报价</w:t>
            </w:r>
            <w:r>
              <w:rPr>
                <w:rFonts w:hint="eastAsia"/>
              </w:rPr>
              <w:t>。</w:t>
            </w:r>
          </w:p>
          <w:p>
            <w:pPr>
              <w:pStyle w:val="2"/>
              <w:ind w:left="0"/>
            </w:pPr>
            <w:r>
              <w:t>_______________________。</w:t>
            </w:r>
          </w:p>
          <w:p>
            <w:pPr>
              <w:pStyle w:val="2"/>
              <w:ind w:left="0"/>
            </w:pPr>
            <w:r>
              <w:t>□</w:t>
            </w:r>
            <w:r>
              <w:rPr>
                <w:rFonts w:hint="eastAsia"/>
              </w:rPr>
              <w:t>其他报价方式：</w:t>
            </w:r>
            <w:r>
              <w:t xml:space="preserve"> </w:t>
            </w:r>
          </w:p>
          <w:p>
            <w:pPr>
              <w:pStyle w:val="2"/>
              <w:ind w:left="0"/>
            </w:pPr>
            <w:r>
              <w:t>_______________________。</w:t>
            </w:r>
          </w:p>
          <w:p>
            <w:pPr>
              <w:pStyle w:val="2"/>
              <w:ind w:left="0"/>
            </w:pPr>
            <w:r>
              <w:rPr>
                <w:rFonts w:hint="eastAsia"/>
              </w:rPr>
              <w:t>投标报价不得超过招标控制价，也不得低于成本。</w:t>
            </w:r>
          </w:p>
          <w:p>
            <w:pPr>
              <w:pStyle w:val="2"/>
              <w:ind w:left="0"/>
            </w:pPr>
            <w:r>
              <w:rPr>
                <w:rFonts w:hint="eastAsia"/>
              </w:rPr>
              <w:t>注：报价方式及相关要求，不得以国家已废止的标准作为依据。</w:t>
            </w:r>
          </w:p>
        </w:tc>
      </w:tr>
      <w:tr>
        <w:tblPrEx>
          <w:tblCellMar>
            <w:top w:w="0" w:type="dxa"/>
            <w:left w:w="0" w:type="dxa"/>
            <w:bottom w:w="0" w:type="dxa"/>
            <w:right w:w="0" w:type="dxa"/>
          </w:tblCellMar>
        </w:tblPrEx>
        <w:trPr>
          <w:trHeight w:val="1109"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3.2.4</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★最高投标限价</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□无</w:t>
            </w:r>
          </w:p>
          <w:p>
            <w:pPr>
              <w:pStyle w:val="2"/>
              <w:ind w:left="0"/>
            </w:pPr>
            <w:r>
              <w:t>□有，最高投标限价：</w:t>
            </w:r>
          </w:p>
        </w:tc>
      </w:tr>
      <w:tr>
        <w:tblPrEx>
          <w:tblCellMar>
            <w:top w:w="0" w:type="dxa"/>
            <w:left w:w="0" w:type="dxa"/>
            <w:bottom w:w="0" w:type="dxa"/>
            <w:right w:w="0" w:type="dxa"/>
          </w:tblCellMar>
        </w:tblPrEx>
        <w:trPr>
          <w:trHeight w:val="1035"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3.2.5</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投标报价的其他要求</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2888"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3.3.1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★投标有效期</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u w:val="single"/>
              </w:rPr>
              <w:t xml:space="preserve"> </w:t>
            </w:r>
            <w:r>
              <w:rPr>
                <w:rFonts w:hint="eastAsia"/>
                <w:u w:val="single"/>
              </w:rPr>
              <w:t xml:space="preserve">       </w:t>
            </w:r>
            <w:r>
              <w:rPr>
                <w:u w:val="single"/>
              </w:rPr>
              <w:t xml:space="preserve">  </w:t>
            </w:r>
            <w:r>
              <w:t>日历天（从投标截止之日算起） 注:不能在投标有效期内完成评标和定标的，招标人应当通知所有投标 人延长投标有效期；没有通知的，视为自动(不需通知)延长所有投标人 的投标有效期至完成评标和定标工作。拒绝延长投标有效期的投标人有 权收回投标保证金；没有拒绝延长投标有效期的投标人自动延长其投标 担保的有效期，但不得修改投标文件的实质性内容。因延长投标有效期 造成投标人损失的,招标人应当给予补偿，但因不可抗力需延长投标有效期的除外。</w:t>
            </w:r>
          </w:p>
        </w:tc>
      </w:tr>
      <w:tr>
        <w:tblPrEx>
          <w:tblCellMar>
            <w:top w:w="0" w:type="dxa"/>
            <w:left w:w="0" w:type="dxa"/>
            <w:bottom w:w="0" w:type="dxa"/>
            <w:right w:w="0" w:type="dxa"/>
          </w:tblCellMar>
        </w:tblPrEx>
        <w:trPr>
          <w:trHeight w:val="826"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3.4.1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★投标保证金</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 xml:space="preserve">□不提交 </w:t>
            </w:r>
          </w:p>
          <w:p>
            <w:pPr>
              <w:pStyle w:val="2"/>
              <w:ind w:left="0"/>
            </w:pPr>
            <w:r>
              <w:t>□提交，投标保证金的金额：</w:t>
            </w:r>
            <w:r>
              <w:rPr>
                <w:u w:val="single"/>
              </w:rPr>
              <w:t xml:space="preserve"> </w:t>
            </w:r>
            <w:r>
              <w:rPr>
                <w:rFonts w:hint="eastAsia"/>
                <w:u w:val="single"/>
              </w:rPr>
              <w:t xml:space="preserve">    </w:t>
            </w:r>
            <w:r>
              <w:t>万元。</w:t>
            </w:r>
          </w:p>
          <w:p>
            <w:pPr>
              <w:pStyle w:val="2"/>
              <w:ind w:left="0"/>
            </w:pPr>
            <w:r>
              <w:rPr>
                <w:rFonts w:hint="eastAsia"/>
              </w:rPr>
              <w:t>投标保证金须按招标文件要求、以投标人名义提交。提交单位名称应与投标单位一致，不得以分支机构等其他名义提交，且仅限当次投标项目（标段）有效，不得重复替代使用。</w:t>
            </w:r>
          </w:p>
          <w:p>
            <w:pPr>
              <w:pStyle w:val="2"/>
              <w:ind w:left="0"/>
            </w:pPr>
            <w:r>
              <w:rPr>
                <w:rFonts w:hint="eastAsia"/>
              </w:rPr>
              <w:t>投标保证金的缴纳方式为以下三种方式，由投标人任选一种方式递交：</w:t>
            </w:r>
          </w:p>
          <w:p>
            <w:pPr>
              <w:pStyle w:val="2"/>
              <w:ind w:left="0"/>
            </w:pPr>
            <w:r>
              <w:rPr>
                <w:rFonts w:hint="eastAsia"/>
              </w:rPr>
              <w:t>第一种递交方式——通过基本帐户银行转账或银行电汇或银行汇票或网银</w:t>
            </w:r>
          </w:p>
          <w:p>
            <w:pPr>
              <w:pStyle w:val="2"/>
              <w:ind w:left="0"/>
            </w:pPr>
            <w:r>
              <w:rPr>
                <w:rFonts w:hint="eastAsia"/>
              </w:rPr>
              <w:t>第二种递交方式——银行保函</w:t>
            </w:r>
          </w:p>
          <w:p>
            <w:pPr>
              <w:pStyle w:val="2"/>
              <w:ind w:left="0"/>
            </w:pPr>
            <w:r>
              <w:rPr>
                <w:rFonts w:hint="eastAsia"/>
              </w:rPr>
              <w:t>第三种递交方式——保险保函（目前只接受电子保险保函，即通过与成都市公共资源电子交易云平台完成系统对接的保险机构推送的电子保函）</w:t>
            </w:r>
          </w:p>
          <w:p>
            <w:pPr>
              <w:pStyle w:val="2"/>
              <w:ind w:left="0"/>
            </w:pPr>
            <w:r>
              <w:t>A</w:t>
            </w:r>
            <w:r>
              <w:rPr>
                <w:rFonts w:hint="eastAsia"/>
              </w:rPr>
              <w:t>、采用第一种方式递交投标保证金的注意事项：</w:t>
            </w:r>
          </w:p>
          <w:p>
            <w:pPr>
              <w:pStyle w:val="2"/>
              <w:ind w:left="0"/>
            </w:pPr>
            <w:r>
              <w:rPr>
                <w:rFonts w:hint="eastAsia"/>
              </w:rPr>
              <w:t>（</w:t>
            </w:r>
            <w:r>
              <w:t>1</w:t>
            </w:r>
            <w:r>
              <w:rPr>
                <w:rFonts w:hint="eastAsia"/>
              </w:rPr>
              <w:t>）投标人应根据“拟投标项目回执”上载明的投标保证金收款账户名、账号、开户银行、应交金额等要求交纳保证金，应从其基本账户将投标保证金一次性转至“拟投标项目回执”上的收款账号，投标保证金递交截止时间为投标截止前一个工作日下午16点00分（以到账时间为准）。</w:t>
            </w:r>
          </w:p>
          <w:p>
            <w:pPr>
              <w:pStyle w:val="2"/>
              <w:ind w:left="0"/>
            </w:pPr>
            <w:r>
              <w:rPr>
                <w:rFonts w:hint="eastAsia"/>
              </w:rPr>
              <w:t>（</w:t>
            </w:r>
            <w:r>
              <w:t>2</w:t>
            </w:r>
            <w:r>
              <w:rPr>
                <w:rFonts w:hint="eastAsia"/>
              </w:rPr>
              <w:t>）成都市交易中心投标保证金专用账户的相关信息如下：</w:t>
            </w:r>
          </w:p>
          <w:p>
            <w:pPr>
              <w:pStyle w:val="2"/>
              <w:ind w:left="0"/>
            </w:pPr>
            <w:r>
              <w:rPr>
                <w:rFonts w:hint="eastAsia"/>
              </w:rPr>
              <w:t>开户单位：○成都市公共资源交易服务中心</w:t>
            </w:r>
          </w:p>
          <w:p>
            <w:pPr>
              <w:pStyle w:val="2"/>
              <w:ind w:left="0" w:firstLine="1100" w:firstLineChars="500"/>
              <w:rPr>
                <w:u w:val="single"/>
              </w:rPr>
            </w:pPr>
            <w:r>
              <w:rPr>
                <w:rFonts w:hint="eastAsia"/>
              </w:rPr>
              <w:t>○分中心：</w:t>
            </w:r>
            <w:r>
              <w:rPr>
                <w:rFonts w:hint="eastAsia"/>
                <w:u w:val="single"/>
              </w:rPr>
              <w:t xml:space="preserve">                  </w:t>
            </w:r>
          </w:p>
          <w:p>
            <w:pPr>
              <w:pStyle w:val="2"/>
              <w:ind w:left="0"/>
            </w:pPr>
            <w:r>
              <w:rPr>
                <w:rFonts w:hint="eastAsia"/>
              </w:rPr>
              <w:t>开</w:t>
            </w:r>
            <w:r>
              <w:t xml:space="preserve"> </w:t>
            </w:r>
            <w:r>
              <w:rPr>
                <w:rFonts w:hint="eastAsia"/>
              </w:rPr>
              <w:t>户</w:t>
            </w:r>
            <w:r>
              <w:t xml:space="preserve"> </w:t>
            </w:r>
            <w:r>
              <w:rPr>
                <w:rFonts w:hint="eastAsia"/>
              </w:rPr>
              <w:t>行：以“拟投标项目回执”提供的账号为准</w:t>
            </w:r>
          </w:p>
          <w:p>
            <w:pPr>
              <w:pStyle w:val="2"/>
              <w:ind w:left="0"/>
            </w:pPr>
            <w:r>
              <w:rPr>
                <w:rFonts w:hint="eastAsia"/>
              </w:rPr>
              <w:t>账</w:t>
            </w:r>
            <w:r>
              <w:t xml:space="preserve">    </w:t>
            </w:r>
            <w:r>
              <w:rPr>
                <w:rFonts w:hint="eastAsia"/>
              </w:rPr>
              <w:t>号：以“拟投标项目回执”提供的账号为准</w:t>
            </w:r>
          </w:p>
          <w:p>
            <w:pPr>
              <w:pStyle w:val="2"/>
              <w:ind w:left="0"/>
            </w:pPr>
            <w:r>
              <w:rPr>
                <w:rFonts w:hint="eastAsia"/>
              </w:rPr>
              <w:t>注：在成都银行开设基本账户的投标人，必须使用同城交换或银行电汇的方式提交投标保证金，不能使用通存通兑的方式提交。</w:t>
            </w:r>
          </w:p>
          <w:p>
            <w:pPr>
              <w:pStyle w:val="2"/>
              <w:ind w:left="0"/>
            </w:pPr>
            <w:r>
              <w:rPr>
                <w:rFonts w:hint="eastAsia"/>
              </w:rPr>
              <w:t>B、采用第二种方式递交投标保证金的注意事项：</w:t>
            </w:r>
          </w:p>
          <w:p>
            <w:pPr>
              <w:pStyle w:val="2"/>
              <w:ind w:left="0"/>
            </w:pPr>
            <w:r>
              <w:rPr>
                <w:rFonts w:hint="eastAsia"/>
              </w:rPr>
              <w:t>（1）银行保函的格式以银行格式为准，保函的内容应包括投标保证金金额、保函的有效期限、银行担保的内容（即：如因投标人原因发生招标文件规定的投标保证金不予退还的情况，由银行向招标人足额支付投标保证金）；</w:t>
            </w:r>
          </w:p>
          <w:p>
            <w:pPr>
              <w:pStyle w:val="2"/>
              <w:ind w:left="0"/>
            </w:pPr>
            <w:r>
              <w:rPr>
                <w:rFonts w:hint="eastAsia"/>
              </w:rPr>
              <w:t>（2）递交纸质银行保函的投标人，应在投标截止时间前1个工作日16点00分之前，将投标人基本账户开户银行出具的银行保函原件提交至交易中心；递交电子银行保函的投标人，应在投标截止时间前1个工作日16点00分之前，对接银行将出具的电子银行保函推送至成都市公共资源电子交易云平台。</w:t>
            </w:r>
          </w:p>
          <w:p>
            <w:pPr>
              <w:pStyle w:val="2"/>
              <w:ind w:left="0"/>
            </w:pPr>
            <w:r>
              <w:rPr>
                <w:rFonts w:hint="eastAsia"/>
              </w:rPr>
              <w:t>C、采用第三种方式递交投标保证金的注意事项：</w:t>
            </w:r>
          </w:p>
          <w:p>
            <w:pPr>
              <w:pStyle w:val="2"/>
              <w:ind w:left="0"/>
            </w:pPr>
            <w:r>
              <w:rPr>
                <w:rFonts w:hint="eastAsia"/>
              </w:rPr>
              <w:t>（1）保证保险的格式以保险机构的保单格式为准，保单内容应包括投标保证金金额、保单的有效期限、保证的内容等；</w:t>
            </w:r>
          </w:p>
          <w:p>
            <w:pPr>
              <w:pStyle w:val="2"/>
              <w:ind w:left="0"/>
            </w:pPr>
            <w:r>
              <w:rPr>
                <w:rFonts w:hint="eastAsia"/>
              </w:rPr>
              <w:t>（2）投标人应通过其银行账户向保险公司缴纳保函保费。在投标截止时间前1个工作日16点00分之前，保险公司将对应标段投标人的电子保函推送至成都市公共资源电子交易云平台。保险公司通过短信方式告知投标人投保成功和电子保险保函推送成功。保函保费以投标情况公示表为准；</w:t>
            </w:r>
          </w:p>
          <w:p>
            <w:pPr>
              <w:pStyle w:val="2"/>
              <w:ind w:left="0"/>
            </w:pPr>
            <w:r>
              <w:rPr>
                <w:rFonts w:hint="eastAsia"/>
              </w:rPr>
              <w:t>（3）投标人在招标投标过程中存在提供虚假保证资料或虚假保单、围标串标等违法违规行为经调查属实的，记入企业不良信用信息，同时推送至相关监管部门，在投标保证保险业务开展过程中实施联合惩戒。</w:t>
            </w:r>
          </w:p>
          <w:p>
            <w:pPr>
              <w:pStyle w:val="2"/>
              <w:ind w:left="0"/>
            </w:pPr>
            <w:r>
              <w:rPr>
                <w:rFonts w:hint="eastAsia"/>
              </w:rPr>
              <w:t>D、项目（标段）投标保证金的提交情况应于开标时在成都市交易中心开标系统中公布。</w:t>
            </w:r>
          </w:p>
          <w:p>
            <w:pPr>
              <w:pStyle w:val="2"/>
              <w:ind w:left="0"/>
            </w:pPr>
            <w:r>
              <w:rPr>
                <w:rFonts w:hint="eastAsia"/>
              </w:rPr>
              <w:t>E、本标段投标人不按本招标文件要求提交投标保证金的，该投标文件将被否决投标。</w:t>
            </w:r>
          </w:p>
          <w:p>
            <w:pPr>
              <w:pStyle w:val="2"/>
              <w:ind w:left="0"/>
            </w:pPr>
            <w:r>
              <w:rPr>
                <w:rFonts w:hint="eastAsia"/>
              </w:rPr>
              <w:t>F、联合体投标的，投标保证金须由联合体牵头人递交，并对联合体各成员均具有同等约束力。</w:t>
            </w:r>
          </w:p>
          <w:p>
            <w:pPr>
              <w:pStyle w:val="2"/>
              <w:ind w:left="0"/>
            </w:pPr>
            <w:r>
              <w:rPr>
                <w:rFonts w:hint="eastAsia"/>
              </w:rPr>
              <w:t>注：</w:t>
            </w:r>
          </w:p>
          <w:p>
            <w:pPr>
              <w:pStyle w:val="2"/>
              <w:ind w:left="0"/>
            </w:pPr>
            <w:r>
              <w:rPr>
                <w:rFonts w:hint="eastAsia"/>
              </w:rPr>
              <w:t>1、在开标 (投标截止时间)时，成都市交易中心对投标人投标保证金提交信息有异常的情况在投标情况公示表上进行标记“</w:t>
            </w:r>
            <w:r>
              <w:t>*”</w:t>
            </w:r>
            <w:r>
              <w:rPr>
                <w:rFonts w:hint="eastAsia"/>
              </w:rPr>
              <w:t>，招标人（招标代理）如实记录并推送给评标委员会，由评标委员会予以评审。</w:t>
            </w:r>
          </w:p>
          <w:p>
            <w:pPr>
              <w:pStyle w:val="2"/>
              <w:ind w:left="0"/>
            </w:pPr>
            <w:r>
              <w:rPr>
                <w:rFonts w:hint="eastAsia"/>
              </w:rPr>
              <w:t>2、投标人应根据投标保证金交纳要求以及“拟投标项目回执”中的投标保证金收款账户名称、收款账号（下载招标文件时由系统自动生成收款账号）、开户银行等信息提交保证金，并通过交款银行查询是否提交成功。</w:t>
            </w:r>
          </w:p>
          <w:p>
            <w:pPr>
              <w:pStyle w:val="2"/>
              <w:ind w:left="0"/>
            </w:pPr>
            <w:r>
              <w:rPr>
                <w:rFonts w:hint="eastAsia"/>
              </w:rPr>
              <w:t>3、投标保证金不得超过项目估算价的百分之二，但最高不得超过八十万元人民币。投标保证金有效期应当与投标有效期一致。</w:t>
            </w:r>
          </w:p>
          <w:p>
            <w:pPr>
              <w:pStyle w:val="2"/>
              <w:ind w:left="0"/>
            </w:pPr>
            <w:r>
              <w:rPr>
                <w:rFonts w:hint="eastAsia"/>
              </w:rPr>
              <w:t>4、投标保证金金额经计算为</w:t>
            </w:r>
            <w:r>
              <w:t>1—9</w:t>
            </w:r>
            <w:r>
              <w:rPr>
                <w:rFonts w:hint="eastAsia"/>
              </w:rPr>
              <w:t>9</w:t>
            </w:r>
            <w:r>
              <w:t>99</w:t>
            </w:r>
            <w:r>
              <w:rPr>
                <w:rFonts w:hint="eastAsia"/>
              </w:rPr>
              <w:t>元的，按照“取整就低”原则取整到千位（即缴纳：0，</w:t>
            </w:r>
            <w:r>
              <w:t>1000</w:t>
            </w:r>
            <w:r>
              <w:rPr>
                <w:rFonts w:hint="eastAsia"/>
              </w:rPr>
              <w:t>、</w:t>
            </w:r>
            <w:r>
              <w:t>2000</w:t>
            </w:r>
            <w:r>
              <w:rPr>
                <w:rFonts w:hint="eastAsia"/>
              </w:rPr>
              <w:t>、</w:t>
            </w:r>
            <w:r>
              <w:t>3000</w:t>
            </w:r>
            <w:r>
              <w:rPr>
                <w:rFonts w:hint="eastAsia"/>
              </w:rPr>
              <w:t>………</w:t>
            </w:r>
            <w:r>
              <w:t>9000</w:t>
            </w:r>
            <w:r>
              <w:rPr>
                <w:rFonts w:hint="eastAsia"/>
              </w:rPr>
              <w:t>元）；投标保证金金额经计算为</w:t>
            </w:r>
            <w:r>
              <w:t>10000—</w:t>
            </w:r>
            <w:r>
              <w:rPr>
                <w:rFonts w:hint="eastAsia"/>
              </w:rPr>
              <w:t>199</w:t>
            </w:r>
            <w:r>
              <w:t>999</w:t>
            </w:r>
            <w:r>
              <w:rPr>
                <w:rFonts w:hint="eastAsia"/>
              </w:rPr>
              <w:t>元的，按照“取整就低”原则取整到万位（即缴纳：</w:t>
            </w:r>
            <w:r>
              <w:t>10000</w:t>
            </w:r>
            <w:r>
              <w:rPr>
                <w:rFonts w:hint="eastAsia"/>
              </w:rPr>
              <w:t>、</w:t>
            </w:r>
            <w:r>
              <w:t>20000</w:t>
            </w:r>
            <w:r>
              <w:rPr>
                <w:rFonts w:hint="eastAsia"/>
              </w:rPr>
              <w:t>、</w:t>
            </w:r>
            <w:r>
              <w:t>30000</w:t>
            </w:r>
            <w:r>
              <w:rPr>
                <w:rFonts w:hint="eastAsia"/>
              </w:rPr>
              <w:t>………1</w:t>
            </w:r>
            <w:r>
              <w:t>90000</w:t>
            </w:r>
            <w:r>
              <w:rPr>
                <w:rFonts w:hint="eastAsia"/>
              </w:rPr>
              <w:t>元）；投标保证金金额经计算为200</w:t>
            </w:r>
            <w:r>
              <w:t>000—</w:t>
            </w:r>
            <w:r>
              <w:rPr>
                <w:rFonts w:hint="eastAsia"/>
              </w:rPr>
              <w:t>3</w:t>
            </w:r>
            <w:r>
              <w:t>99999</w:t>
            </w:r>
            <w:r>
              <w:rPr>
                <w:rFonts w:hint="eastAsia"/>
              </w:rPr>
              <w:t>元的，按照“取整就低”原则以2万元递增取整（即缴纳：20</w:t>
            </w:r>
            <w:r>
              <w:t>0000</w:t>
            </w:r>
            <w:r>
              <w:rPr>
                <w:rFonts w:hint="eastAsia"/>
              </w:rPr>
              <w:t>、</w:t>
            </w:r>
            <w:r>
              <w:t>2</w:t>
            </w:r>
            <w:r>
              <w:rPr>
                <w:rFonts w:hint="eastAsia"/>
              </w:rPr>
              <w:t>20</w:t>
            </w:r>
            <w:r>
              <w:t>000</w:t>
            </w:r>
            <w:r>
              <w:rPr>
                <w:rFonts w:hint="eastAsia"/>
              </w:rPr>
              <w:t>、24</w:t>
            </w:r>
            <w:r>
              <w:t>0000</w:t>
            </w:r>
            <w:r>
              <w:rPr>
                <w:rFonts w:hint="eastAsia"/>
              </w:rPr>
              <w:t>………38</w:t>
            </w:r>
            <w:r>
              <w:t>0000</w:t>
            </w:r>
            <w:r>
              <w:rPr>
                <w:rFonts w:hint="eastAsia"/>
              </w:rPr>
              <w:t>元）；投标保证金金额经计算为400</w:t>
            </w:r>
            <w:r>
              <w:t>000—</w:t>
            </w:r>
            <w:r>
              <w:rPr>
                <w:rFonts w:hint="eastAsia"/>
              </w:rPr>
              <w:t>7</w:t>
            </w:r>
            <w:r>
              <w:t>99999</w:t>
            </w:r>
            <w:r>
              <w:rPr>
                <w:rFonts w:hint="eastAsia"/>
              </w:rPr>
              <w:t>元的，按照“取整就低”原则以5万元递增取整（即缴纳：40</w:t>
            </w:r>
            <w:r>
              <w:t>0000</w:t>
            </w:r>
            <w:r>
              <w:rPr>
                <w:rFonts w:hint="eastAsia"/>
              </w:rPr>
              <w:t>、450</w:t>
            </w:r>
            <w:r>
              <w:t>000</w:t>
            </w:r>
            <w:r>
              <w:rPr>
                <w:rFonts w:hint="eastAsia"/>
              </w:rPr>
              <w:t>、50</w:t>
            </w:r>
            <w:r>
              <w:t>0000</w:t>
            </w:r>
            <w:r>
              <w:rPr>
                <w:rFonts w:hint="eastAsia"/>
              </w:rPr>
              <w:t>………78</w:t>
            </w:r>
            <w:r>
              <w:t>0000</w:t>
            </w:r>
            <w:r>
              <w:rPr>
                <w:rFonts w:hint="eastAsia"/>
              </w:rPr>
              <w:t>元）；投标保证金金额经计算在</w:t>
            </w:r>
            <w:r>
              <w:t>800000</w:t>
            </w:r>
            <w:r>
              <w:rPr>
                <w:rFonts w:hint="eastAsia"/>
              </w:rPr>
              <w:t>元（含）以上的，缴纳</w:t>
            </w:r>
            <w:r>
              <w:t>800000</w:t>
            </w:r>
            <w:r>
              <w:rPr>
                <w:rFonts w:hint="eastAsia"/>
              </w:rPr>
              <w:t>元。</w:t>
            </w:r>
          </w:p>
        </w:tc>
      </w:tr>
      <w:tr>
        <w:tblPrEx>
          <w:tblCellMar>
            <w:top w:w="0" w:type="dxa"/>
            <w:left w:w="0" w:type="dxa"/>
            <w:bottom w:w="0" w:type="dxa"/>
            <w:right w:w="0" w:type="dxa"/>
          </w:tblCellMar>
        </w:tblPrEx>
        <w:trPr>
          <w:trHeight w:val="10201"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3.4.3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投标保证金的退还</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投标保证金的递交与退还的相关规定按照成发改法规函【2019】159号文执行。</w:t>
            </w:r>
          </w:p>
          <w:p>
            <w:pPr>
              <w:pStyle w:val="2"/>
              <w:ind w:left="0"/>
            </w:pPr>
            <w:r>
              <w:rPr>
                <w:rFonts w:hint="eastAsia"/>
              </w:rPr>
              <w:t>（一）</w:t>
            </w:r>
            <w:r>
              <w:t>投标保证金的正常退还程序</w:t>
            </w:r>
          </w:p>
          <w:p>
            <w:pPr>
              <w:pStyle w:val="2"/>
              <w:ind w:left="0"/>
            </w:pPr>
            <w:r>
              <w:rPr>
                <w:rFonts w:hint="eastAsia"/>
              </w:rPr>
              <w:t>1．非中标候选人的投标保证金及保函，由交易中心在评标结束后第7个工作日发起退还。</w:t>
            </w:r>
          </w:p>
          <w:p>
            <w:pPr>
              <w:pStyle w:val="2"/>
              <w:ind w:left="0"/>
            </w:pPr>
            <w:r>
              <w:rPr>
                <w:rFonts w:hint="eastAsia"/>
              </w:rPr>
              <w:t>2．对于中标的中标候选人，在投标有效期内，由交易中心按照该项目（标段）招标人的书面意见将投标保证金及保函退还至投标人；超过投标有效期的，在有效期届满后第1个工作日由交易中心对投标保证金及保函直接发起退还；对其余中标候选人，在评标结束后10个工作日内招标人未向交易中心提出暂不予退还投标保证金及保函的，由交易中心直接发起退还。</w:t>
            </w:r>
          </w:p>
          <w:p>
            <w:pPr>
              <w:pStyle w:val="2"/>
              <w:ind w:left="0"/>
            </w:pPr>
            <w:r>
              <w:t>（二）投标保证金的非正常退还程序</w:t>
            </w:r>
          </w:p>
          <w:p>
            <w:pPr>
              <w:pStyle w:val="2"/>
              <w:ind w:left="0"/>
            </w:pPr>
            <w:r>
              <w:rPr>
                <w:rFonts w:hint="eastAsia"/>
              </w:rPr>
              <w:t>1、投标人涉嫌违法违规或被投诉的，正处于调查处理期间，招标监督部门应及时书面通知交易中心，投标保证金暂不退还。待行政监督部门出具调查处理结果后，交易中心根据处理意见发起退还。</w:t>
            </w:r>
          </w:p>
          <w:p>
            <w:pPr>
              <w:pStyle w:val="2"/>
              <w:ind w:left="0"/>
            </w:pPr>
            <w:r>
              <w:rPr>
                <w:rFonts w:hint="eastAsia"/>
              </w:rPr>
              <w:t>2、招标人因特殊情况书面要求所有投标人延长投标有效期，并相应延长投标保证金有效期的，须在正常退还程序启动之前书面告知交易中心。若投标人向交易中心书面表达拒绝延长并放弃投标的，由交易中心将投标保证金退还至投标人。</w:t>
            </w:r>
          </w:p>
          <w:p>
            <w:pPr>
              <w:pStyle w:val="2"/>
              <w:ind w:left="0"/>
            </w:pPr>
            <w:r>
              <w:t>（三）投标保证金的退还方式</w:t>
            </w:r>
          </w:p>
          <w:p>
            <w:pPr>
              <w:pStyle w:val="2"/>
              <w:ind w:left="0"/>
            </w:pPr>
            <w:r>
              <w:rPr>
                <w:rFonts w:hint="eastAsia"/>
              </w:rPr>
              <w:t>1、以现金方式提交的投标保证金，交易中心将保证金退还至原拨付账户；以保函方式提交的投标保证金，交易中心按保函约定方式退还。</w:t>
            </w:r>
          </w:p>
          <w:p>
            <w:pPr>
              <w:pStyle w:val="2"/>
              <w:ind w:left="0"/>
            </w:pPr>
            <w:r>
              <w:rPr>
                <w:rFonts w:hint="eastAsia"/>
              </w:rPr>
              <w:t>2、以现金方式提交的投标保证金，其利息按照专用账户开户银行退款当日挂牌对公活期存款利率计算，在退还投标保证金的同时将利息划拨至投标保证金的原拨付账户。</w:t>
            </w:r>
          </w:p>
        </w:tc>
      </w:tr>
      <w:tr>
        <w:tblPrEx>
          <w:tblCellMar>
            <w:top w:w="0" w:type="dxa"/>
            <w:left w:w="0" w:type="dxa"/>
            <w:bottom w:w="0" w:type="dxa"/>
            <w:right w:w="0" w:type="dxa"/>
          </w:tblCellMar>
        </w:tblPrEx>
        <w:trPr>
          <w:trHeight w:val="2279"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3.4.4</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投标保证金</w:t>
            </w:r>
          </w:p>
          <w:p>
            <w:pPr>
              <w:pStyle w:val="2"/>
              <w:ind w:left="0"/>
              <w:jc w:val="center"/>
            </w:pPr>
            <w:r>
              <w:t>不予退还的情形</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 xml:space="preserve">投标人有下列情形之一的，不予退还投标保证金： </w:t>
            </w:r>
          </w:p>
          <w:p>
            <w:pPr>
              <w:pStyle w:val="2"/>
              <w:ind w:left="0"/>
            </w:pPr>
            <w:r>
              <w:t xml:space="preserve">（一）在提交投标文件截止时间后到招标文件规定的投标有效期终止之前，投标人撤回、补充、修改或替代投标文件的； </w:t>
            </w:r>
          </w:p>
          <w:p>
            <w:pPr>
              <w:pStyle w:val="2"/>
              <w:ind w:left="0"/>
            </w:pPr>
            <w:r>
              <w:t xml:space="preserve">（二）中标通知书发出后，中标人放弃中标项目的，无正当理由不与招标人签订合同的，在签订合同时向招标人提出附加条件或者更改合同实质性内容的，或者拒不提交所要求的履约保证金的； </w:t>
            </w:r>
          </w:p>
          <w:p>
            <w:pPr>
              <w:pStyle w:val="2"/>
              <w:ind w:left="0"/>
            </w:pPr>
            <w:r>
              <w:t xml:space="preserve">（三）投标人在投标活动中串通投标、弄虚作假的； </w:t>
            </w:r>
          </w:p>
          <w:p>
            <w:pPr>
              <w:pStyle w:val="2"/>
              <w:ind w:left="0"/>
            </w:pPr>
            <w:r>
              <w:t>（四）法律法规规定不予退还的其他情形。不予退还投标保证金的，由市公资交易中心依据招标人的书面通知</w:t>
            </w:r>
            <w:r>
              <w:rPr>
                <w:rFonts w:hint="eastAsia"/>
              </w:rPr>
              <w:t>和</w:t>
            </w:r>
            <w:r>
              <w:t>行政监督部门的书面处理意见，将投标保证金转至招标人的基本账户。</w:t>
            </w:r>
          </w:p>
        </w:tc>
      </w:tr>
      <w:tr>
        <w:tblPrEx>
          <w:tblCellMar>
            <w:top w:w="0" w:type="dxa"/>
            <w:left w:w="0" w:type="dxa"/>
            <w:bottom w:w="0" w:type="dxa"/>
            <w:right w:w="0" w:type="dxa"/>
          </w:tblCellMar>
        </w:tblPrEx>
        <w:trPr>
          <w:trHeight w:val="1112"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3.5</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资格审查资料的特殊要求</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w:t>
            </w:r>
            <w:r>
              <w:t>无</w:t>
            </w:r>
          </w:p>
          <w:p>
            <w:pPr>
              <w:pStyle w:val="2"/>
              <w:ind w:left="0"/>
            </w:pPr>
            <w:r>
              <w:rPr>
                <w:rFonts w:hint="eastAsia"/>
              </w:rPr>
              <w:t>○</w:t>
            </w:r>
            <w:r>
              <w:t>有，具体要求：</w:t>
            </w:r>
          </w:p>
        </w:tc>
      </w:tr>
      <w:tr>
        <w:tblPrEx>
          <w:tblCellMar>
            <w:top w:w="0" w:type="dxa"/>
            <w:left w:w="0" w:type="dxa"/>
            <w:bottom w:w="0" w:type="dxa"/>
            <w:right w:w="0" w:type="dxa"/>
          </w:tblCellMar>
        </w:tblPrEx>
        <w:trPr>
          <w:trHeight w:val="1102"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3.5.2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近年财务状况的年份要求</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○无</w:t>
            </w:r>
          </w:p>
          <w:p>
            <w:pPr>
              <w:pStyle w:val="2"/>
              <w:ind w:left="0"/>
            </w:pPr>
            <w:r>
              <w:rPr>
                <w:rFonts w:hint="eastAsia"/>
              </w:rPr>
              <w:t>○</w:t>
            </w:r>
            <w:r>
              <w:t>近</w:t>
            </w:r>
            <w:r>
              <w:rPr>
                <w:u w:val="single"/>
              </w:rPr>
              <w:t xml:space="preserve"> 3 </w:t>
            </w:r>
            <w:r>
              <w:t>年或成立至今（成立不足 3 年的）</w:t>
            </w:r>
          </w:p>
        </w:tc>
      </w:tr>
      <w:tr>
        <w:tblPrEx>
          <w:tblCellMar>
            <w:top w:w="0" w:type="dxa"/>
            <w:left w:w="0" w:type="dxa"/>
            <w:bottom w:w="0" w:type="dxa"/>
            <w:right w:w="0" w:type="dxa"/>
          </w:tblCellMar>
        </w:tblPrEx>
        <w:trPr>
          <w:trHeight w:val="1218"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3.5.3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近年完成的类似项目的年份要求</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○无</w:t>
            </w:r>
          </w:p>
          <w:p>
            <w:pPr>
              <w:pStyle w:val="2"/>
              <w:ind w:left="0"/>
            </w:pPr>
            <w:r>
              <w:rPr>
                <w:rFonts w:hint="eastAsia"/>
              </w:rPr>
              <w:t>○</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CellMar>
            <w:top w:w="0" w:type="dxa"/>
            <w:left w:w="0" w:type="dxa"/>
            <w:bottom w:w="0" w:type="dxa"/>
            <w:right w:w="0" w:type="dxa"/>
          </w:tblCellMar>
        </w:tblPrEx>
        <w:trPr>
          <w:trHeight w:val="1542"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3.5.5</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近年发生的诉讼及仲裁情况的年份要求</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○不提供</w:t>
            </w:r>
          </w:p>
          <w:p>
            <w:pPr>
              <w:pStyle w:val="2"/>
              <w:ind w:left="0"/>
            </w:pPr>
            <w:r>
              <w:rPr>
                <w:rFonts w:hint="eastAsia"/>
              </w:rPr>
              <w:t>○</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日至投标截止时间</w:t>
            </w:r>
          </w:p>
        </w:tc>
      </w:tr>
      <w:tr>
        <w:tblPrEx>
          <w:tblCellMar>
            <w:top w:w="0" w:type="dxa"/>
            <w:left w:w="0" w:type="dxa"/>
            <w:bottom w:w="0" w:type="dxa"/>
            <w:right w:w="0" w:type="dxa"/>
          </w:tblCellMar>
        </w:tblPrEx>
        <w:trPr>
          <w:trHeight w:val="1212"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3.6.1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★是否允许递交备选投标方案</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w:t>
            </w:r>
            <w:r>
              <w:t>无</w:t>
            </w:r>
          </w:p>
          <w:p>
            <w:pPr>
              <w:pStyle w:val="2"/>
              <w:ind w:left="0"/>
            </w:pPr>
            <w:r>
              <w:rPr>
                <w:rFonts w:hint="eastAsia"/>
              </w:rPr>
              <w:t>○</w:t>
            </w:r>
            <w:r>
              <w:t>有，具体要求：</w:t>
            </w:r>
          </w:p>
        </w:tc>
      </w:tr>
      <w:tr>
        <w:tblPrEx>
          <w:tblCellMar>
            <w:top w:w="0" w:type="dxa"/>
            <w:left w:w="0" w:type="dxa"/>
            <w:bottom w:w="0" w:type="dxa"/>
            <w:right w:w="0" w:type="dxa"/>
          </w:tblCellMar>
        </w:tblPrEx>
        <w:trPr>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3.7.</w:t>
            </w:r>
            <w:r>
              <w:rPr>
                <w:rFonts w:hint="eastAsia"/>
              </w:rPr>
              <w:t>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w:t>
            </w:r>
            <w:r>
              <w:rPr>
                <w:rFonts w:hint="eastAsia"/>
              </w:rPr>
              <w:t>投标文件格式</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（1）投标人不得对招标文件格式中的实质性内容进行删减或修改。（注解除外）</w:t>
            </w:r>
          </w:p>
          <w:p>
            <w:pPr>
              <w:pStyle w:val="2"/>
              <w:ind w:left="0"/>
            </w:pPr>
            <w:r>
              <w:rPr>
                <w:rFonts w:hint="eastAsia"/>
              </w:rPr>
              <w:t>（2）投标人可以在格式内容之后另行说明和增加相关的内容。另行说明或自行增加的内容、以及按投标文件格式在空格（下划线）由投标人填写的内容，不得与招标文件的强制性审查标准和禁止性规定相抵触。</w:t>
            </w:r>
          </w:p>
          <w:p>
            <w:pPr>
              <w:pStyle w:val="2"/>
              <w:ind w:left="0"/>
            </w:pPr>
            <w:r>
              <w:rPr>
                <w:rFonts w:hint="eastAsia"/>
              </w:rPr>
              <w:t>（3）投标文件应对招标文件提出的所有实质性要求和条件作出实质性响应，并且实质性响应的内容不得互相矛盾。</w:t>
            </w:r>
          </w:p>
          <w:p>
            <w:pPr>
              <w:pStyle w:val="2"/>
              <w:ind w:left="0"/>
            </w:pPr>
            <w:r>
              <w:rPr>
                <w:rFonts w:hint="eastAsia"/>
              </w:rPr>
              <w:t>（4）投标文件应内容完整，字迹清晰可辨。字迹模糊导致无法确认关键技术方案、关键工期、关键工程质量保证措施、投标价格的，应否决其投标。</w:t>
            </w:r>
          </w:p>
          <w:p>
            <w:pPr>
              <w:pStyle w:val="2"/>
              <w:ind w:left="0"/>
            </w:pPr>
            <w:r>
              <w:rPr>
                <w:rFonts w:hint="eastAsia"/>
              </w:rPr>
              <w:t>（5）投标文件所附证明材料应内容完整并清晰可辨。所附证明材料内容不完整或字迹模糊的，评标委员会可要求投标人提供原件核验。</w:t>
            </w:r>
          </w:p>
        </w:tc>
      </w:tr>
      <w:tr>
        <w:tblPrEx>
          <w:tblCellMar>
            <w:top w:w="0" w:type="dxa"/>
            <w:left w:w="0" w:type="dxa"/>
            <w:bottom w:w="0" w:type="dxa"/>
            <w:right w:w="0" w:type="dxa"/>
          </w:tblCellMar>
        </w:tblPrEx>
        <w:trPr>
          <w:trHeight w:val="8619"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3.7.3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★盖章要求</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（1）电子投标文件中所有要求法定代表人盖章的地方都应用法定代表人的电子印章盖章。要求法定代表人盖章的地方由其他人（包括委托代理人）盖章的，其投标将被否决投标。</w:t>
            </w:r>
          </w:p>
          <w:p>
            <w:pPr>
              <w:pStyle w:val="2"/>
              <w:ind w:left="0"/>
            </w:pPr>
            <w:r>
              <w:rPr>
                <w:rFonts w:hint="eastAsia"/>
              </w:rPr>
              <w:t>以联合体投标的，电子投标文件所有要求法定代表人盖章的地方由联合体的牵头人盖其法定代表人电子印章即可（即电子投标文件中除</w:t>
            </w:r>
            <w:r>
              <w:rPr>
                <w:rFonts w:hint="eastAsia"/>
                <w:u w:val="single"/>
              </w:rPr>
              <w:t xml:space="preserve">             </w:t>
            </w:r>
            <w:r>
              <w:rPr>
                <w:rFonts w:hint="eastAsia"/>
              </w:rPr>
              <w:t>有明确要求各联合体各成员单位法定代表人盖其法定代表人电子印章外，其余要求法定代表人盖章处均由牵头人完成法定代表人盖章，与联合体中各成员的行为具有同等法律效力）。</w:t>
            </w:r>
          </w:p>
          <w:p>
            <w:pPr>
              <w:pStyle w:val="2"/>
              <w:ind w:left="0"/>
            </w:pPr>
            <w:r>
              <w:rPr>
                <w:rFonts w:hint="eastAsia"/>
              </w:rPr>
              <w:t>（2）电子投标文件所有要求投标人盖章的地方都应加盖投标人单位（法定名称）的电子印章，不得使用专用印章（如经济合同章、投标专用章等）或下属单位印章代替。</w:t>
            </w:r>
          </w:p>
          <w:p>
            <w:pPr>
              <w:pStyle w:val="2"/>
              <w:ind w:left="0"/>
            </w:pPr>
            <w:r>
              <w:rPr>
                <w:rFonts w:hint="eastAsia"/>
              </w:rPr>
              <w:t>以联合体投标的，电子投标文件所有要求投标人盖单位章的地方由联合体的牵头人盖单位电子印章即可（即电子投标文件中除</w:t>
            </w:r>
            <w:r>
              <w:rPr>
                <w:rFonts w:hint="eastAsia"/>
                <w:u w:val="single"/>
              </w:rPr>
              <w:t xml:space="preserve">          </w:t>
            </w:r>
            <w:r>
              <w:rPr>
                <w:rFonts w:hint="eastAsia"/>
              </w:rPr>
              <w:t>有明确要求各联合体各成员单位盖单位电子印章外，其余投标人盖章处均由牵头人完成盖章，与联合体中各成员的行为具有同等法律效力）。</w:t>
            </w:r>
          </w:p>
          <w:p>
            <w:pPr>
              <w:pStyle w:val="2"/>
              <w:ind w:left="0"/>
            </w:pPr>
            <w:r>
              <w:rPr>
                <w:rFonts w:hint="eastAsia"/>
              </w:rPr>
              <w:t>（3）电子投标文件若有修改，需要撤回原来上传到云平台的电子投标文件后，重新上传修改后并盖章完整的加密投标文件。</w:t>
            </w:r>
          </w:p>
          <w:p>
            <w:pPr>
              <w:pStyle w:val="2"/>
              <w:ind w:left="0"/>
            </w:pPr>
            <w:r>
              <w:rPr>
                <w:rFonts w:hint="eastAsia"/>
              </w:rPr>
              <w:t>（4）投标文件中提供的证明材料：</w:t>
            </w:r>
          </w:p>
          <w:p>
            <w:pPr>
              <w:pStyle w:val="2"/>
              <w:ind w:left="0"/>
            </w:pPr>
            <w:r>
              <w:rPr>
                <w:rFonts w:hint="eastAsia"/>
              </w:rPr>
              <w:t>○应统一由投标人（若</w:t>
            </w:r>
            <w:r>
              <w:t>为联合体，则为</w:t>
            </w:r>
            <w:r>
              <w:rPr>
                <w:rFonts w:hint="eastAsia"/>
              </w:rPr>
              <w:t>联合体牵头人）</w:t>
            </w:r>
            <w:r>
              <w:rPr>
                <w:rFonts w:hint="eastAsia"/>
                <w:u w:val="single"/>
              </w:rPr>
              <w:t>加盖企业电子印章</w:t>
            </w:r>
            <w:r>
              <w:rPr>
                <w:rFonts w:hint="eastAsia"/>
              </w:rPr>
              <w:t>。</w:t>
            </w:r>
          </w:p>
          <w:p>
            <w:pPr>
              <w:pStyle w:val="2"/>
              <w:ind w:left="0"/>
            </w:pPr>
            <w:r>
              <w:rPr>
                <w:rFonts w:hint="eastAsia"/>
              </w:rPr>
              <w:t>○投标人</w:t>
            </w:r>
            <w:r>
              <w:t>无需</w:t>
            </w:r>
            <w:r>
              <w:rPr>
                <w:rFonts w:hint="eastAsia"/>
              </w:rPr>
              <w:t>加盖</w:t>
            </w:r>
            <w:r>
              <w:rPr>
                <w:rFonts w:hint="eastAsia"/>
                <w:u w:val="single"/>
              </w:rPr>
              <w:t>企业电子印章</w:t>
            </w:r>
            <w:r>
              <w:rPr>
                <w:rFonts w:hint="eastAsia"/>
              </w:rPr>
              <w:t>。</w:t>
            </w:r>
          </w:p>
        </w:tc>
      </w:tr>
      <w:tr>
        <w:tblPrEx>
          <w:tblCellMar>
            <w:top w:w="0" w:type="dxa"/>
            <w:left w:w="0" w:type="dxa"/>
            <w:bottom w:w="0" w:type="dxa"/>
            <w:right w:w="0" w:type="dxa"/>
          </w:tblCellMar>
        </w:tblPrEx>
        <w:trPr>
          <w:trHeight w:val="7814"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3.7.4</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投标文件份数</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○现场开标</w:t>
            </w:r>
          </w:p>
          <w:p>
            <w:pPr>
              <w:pStyle w:val="2"/>
              <w:ind w:left="0"/>
            </w:pPr>
            <w:r>
              <w:rPr>
                <w:rFonts w:hint="eastAsia"/>
              </w:rPr>
              <w:t>（1）投标人应提供一份格式正确、内容完整、加密的电子投标文件。电子投标文件应使用“成都市电子投标文件制作系统（2017版）”制作，并通过CA数字证书进行加密，存储为扩展名为CDT的文件。</w:t>
            </w:r>
          </w:p>
          <w:p>
            <w:pPr>
              <w:pStyle w:val="2"/>
              <w:ind w:left="0"/>
            </w:pPr>
            <w:r>
              <w:rPr>
                <w:rFonts w:hint="eastAsia"/>
              </w:rPr>
              <w:t>（2）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截止时间后，概不补交。</w:t>
            </w:r>
          </w:p>
          <w:p>
            <w:pPr>
              <w:pStyle w:val="2"/>
              <w:ind w:left="0"/>
            </w:pPr>
            <w:r>
              <w:rPr>
                <w:rFonts w:hint="eastAsia"/>
              </w:rPr>
              <w:t>□（3）中标人需在领取中标通知书时另向招标人提供</w:t>
            </w:r>
            <w:r>
              <w:rPr>
                <w:rFonts w:hint="eastAsia"/>
                <w:u w:val="single"/>
              </w:rPr>
              <w:t xml:space="preserve">     </w:t>
            </w:r>
            <w:r>
              <w:rPr>
                <w:rFonts w:hint="eastAsia"/>
              </w:rPr>
              <w:t>份书面投标文件。</w:t>
            </w:r>
          </w:p>
          <w:p>
            <w:pPr>
              <w:pStyle w:val="2"/>
              <w:ind w:left="0"/>
            </w:pPr>
            <w:r>
              <w:rPr>
                <w:rFonts w:hint="eastAsia"/>
              </w:rPr>
              <w:t>○不见面开标</w:t>
            </w:r>
          </w:p>
          <w:p>
            <w:pPr>
              <w:pStyle w:val="2"/>
              <w:ind w:left="0"/>
            </w:pPr>
            <w:r>
              <w:rPr>
                <w:rFonts w:hint="eastAsia"/>
              </w:rPr>
              <w:t>（1）投标人应提供一份格式正确、内容完整、加密的电子投标文件。电子投标文件应使用“成都市电子投标文件制作系统（2017版）”制作，并通过CA数字证书进行加密，存储为扩展名为CDT的文件。（文件大小不能超过150MB，否则无法生成投标文件,也无法上传。）</w:t>
            </w:r>
          </w:p>
          <w:p>
            <w:pPr>
              <w:pStyle w:val="2"/>
              <w:ind w:left="0"/>
            </w:pPr>
            <w:r>
              <w:rPr>
                <w:rFonts w:hint="eastAsia"/>
              </w:rPr>
              <w:t>（2）不见面开标项目不接受投标人现场递交光盘等形式的投标文件，不接受投标人现场解密投标文件。</w:t>
            </w:r>
          </w:p>
          <w:p>
            <w:pPr>
              <w:pStyle w:val="2"/>
              <w:ind w:left="0"/>
            </w:pPr>
            <w:r>
              <w:rPr>
                <w:rFonts w:hint="eastAsia"/>
              </w:rPr>
              <w:t>□（3）中标人需在领取中标通知书时另向招标人提供</w:t>
            </w:r>
            <w:r>
              <w:rPr>
                <w:rFonts w:hint="eastAsia"/>
                <w:u w:val="single"/>
              </w:rPr>
              <w:t xml:space="preserve">     </w:t>
            </w:r>
            <w:r>
              <w:rPr>
                <w:rFonts w:hint="eastAsia"/>
              </w:rPr>
              <w:t>份书面投标文件。</w:t>
            </w:r>
          </w:p>
        </w:tc>
      </w:tr>
      <w:tr>
        <w:tblPrEx>
          <w:tblCellMar>
            <w:top w:w="0" w:type="dxa"/>
            <w:left w:w="0" w:type="dxa"/>
            <w:bottom w:w="0" w:type="dxa"/>
            <w:right w:w="0" w:type="dxa"/>
          </w:tblCellMar>
        </w:tblPrEx>
        <w:trPr>
          <w:trHeight w:val="2100"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4.1.1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投标文件的包装和密封</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○（现场开标）</w:t>
            </w:r>
          </w:p>
          <w:p>
            <w:pPr>
              <w:pStyle w:val="2"/>
              <w:ind w:left="0"/>
            </w:pPr>
            <w:r>
              <w:t>（1）电子投标文件未使用 CA 数字证 书进行加密的，将无法上传至云平台。若投标人投标文件因密封不严、标志不明、未加密而造成过早启 封、失密等情况，招标人及招标代理机构概不负责。</w:t>
            </w:r>
            <w:r>
              <w:rPr>
                <w:rFonts w:hint="eastAsia"/>
              </w:rPr>
              <w:t>投标人自愿提交一张包含相同内容的投标文件光盘以备CA解密失败时使用，光盘应密封完好（包装及密封形式不限）。</w:t>
            </w:r>
          </w:p>
          <w:p>
            <w:pPr>
              <w:pStyle w:val="2"/>
              <w:ind w:left="0"/>
            </w:pPr>
            <w:r>
              <w:t>（</w:t>
            </w:r>
            <w:r>
              <w:rPr>
                <w:rFonts w:hint="eastAsia"/>
              </w:rPr>
              <w:t>2</w:t>
            </w:r>
            <w:r>
              <w:t>）投标人应委派 1 名委托代理人参加开标会，对开标会程序、书面 记录、评标时的澄清往来记录予以确认、签字，该委托代理人应在开标 时向招标人单独递交授权委托书原件（该原件不密封在投标文件中，也 不需单独密封），以示身份。投标文件中不需附授权委托书。授权委托书格式详见招标文件投标文件格式附件。</w:t>
            </w:r>
          </w:p>
          <w:p>
            <w:pPr>
              <w:pStyle w:val="2"/>
              <w:ind w:left="0"/>
            </w:pPr>
            <w:r>
              <w:rPr>
                <w:rFonts w:hint="eastAsia"/>
              </w:rPr>
              <w:t>○（不见面开标）</w:t>
            </w:r>
          </w:p>
          <w:p>
            <w:pPr>
              <w:pStyle w:val="2"/>
              <w:ind w:left="0"/>
            </w:pPr>
            <w:r>
              <w:rPr>
                <w:rFonts w:hint="eastAsia"/>
              </w:rPr>
              <w:t>（</w:t>
            </w:r>
            <w:r>
              <w:t>1</w:t>
            </w:r>
            <w:r>
              <w:rPr>
                <w:rFonts w:hint="eastAsia"/>
              </w:rPr>
              <w:t>）电子投标文件未使用</w:t>
            </w:r>
            <w:r>
              <w:t>CA</w:t>
            </w:r>
            <w:r>
              <w:rPr>
                <w:rFonts w:hint="eastAsia"/>
              </w:rPr>
              <w:t>数字证书进行加密的，将无法上传至云平台。若投标人投标文件因未加密而造成过早失密等情况，招标人及招标代理机构概不负责。不见面开标项目不接受投标人现场递交光盘等形式的投标文件，不接受投标人现场解密投标文件。</w:t>
            </w:r>
          </w:p>
          <w:p>
            <w:pPr>
              <w:pStyle w:val="2"/>
              <w:ind w:left="0"/>
            </w:pPr>
            <w:r>
              <w:rPr>
                <w:rFonts w:hint="eastAsia"/>
              </w:rPr>
              <w:t>（</w:t>
            </w:r>
            <w:r>
              <w:t>2</w:t>
            </w:r>
            <w:r>
              <w:rPr>
                <w:rFonts w:hint="eastAsia"/>
              </w:rPr>
              <w:t>）投标人委托</w:t>
            </w:r>
            <w:r>
              <w:t>1</w:t>
            </w:r>
            <w:r>
              <w:rPr>
                <w:rFonts w:hint="eastAsia"/>
              </w:rPr>
              <w:t>名委托代理人持企业</w:t>
            </w:r>
            <w:r>
              <w:t>CA</w:t>
            </w:r>
            <w:r>
              <w:rPr>
                <w:rFonts w:hint="eastAsia"/>
              </w:rPr>
              <w:t>数字证书在线参加开标会，对开标会程序、记录、评标时的澄清往来记录予以确认、签章。</w:t>
            </w:r>
          </w:p>
        </w:tc>
      </w:tr>
      <w:tr>
        <w:tblPrEx>
          <w:tblCellMar>
            <w:top w:w="0" w:type="dxa"/>
            <w:left w:w="0" w:type="dxa"/>
            <w:bottom w:w="0" w:type="dxa"/>
            <w:right w:w="0" w:type="dxa"/>
          </w:tblCellMar>
        </w:tblPrEx>
        <w:trPr>
          <w:trHeight w:val="2980"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4.1.2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封套上应载明的信息</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○（现场开标）</w:t>
            </w:r>
          </w:p>
          <w:p>
            <w:pPr>
              <w:pStyle w:val="2"/>
              <w:ind w:left="0"/>
            </w:pPr>
            <w:r>
              <w:rPr>
                <w:rFonts w:hint="eastAsia"/>
              </w:rPr>
              <w:t xml:space="preserve">招标人名称： </w:t>
            </w:r>
          </w:p>
          <w:p>
            <w:pPr>
              <w:pStyle w:val="2"/>
              <w:ind w:left="0"/>
            </w:pPr>
            <w:r>
              <w:rPr>
                <w:rFonts w:hint="eastAsia"/>
              </w:rPr>
              <w:t xml:space="preserve">投标人名称： </w:t>
            </w:r>
          </w:p>
          <w:p>
            <w:pPr>
              <w:pStyle w:val="2"/>
              <w:ind w:left="0"/>
            </w:pPr>
            <w:r>
              <w:rPr>
                <w:rFonts w:hint="eastAsia"/>
              </w:rPr>
              <w:t xml:space="preserve"> </w:t>
            </w:r>
            <w:r>
              <w:rPr>
                <w:rFonts w:hint="eastAsia"/>
                <w:u w:val="single"/>
              </w:rPr>
              <w:t xml:space="preserve">         (项目名称)    </w:t>
            </w:r>
            <w:r>
              <w:rPr>
                <w:rFonts w:hint="eastAsia"/>
              </w:rPr>
              <w:t>标段投标文件</w:t>
            </w:r>
          </w:p>
          <w:p>
            <w:pPr>
              <w:pStyle w:val="2"/>
              <w:ind w:left="0"/>
            </w:pPr>
            <w:r>
              <w:t>在</w:t>
            </w:r>
            <w:r>
              <w:rPr>
                <w:u w:val="single"/>
              </w:rPr>
              <w:t xml:space="preserve">    </w:t>
            </w:r>
            <w:r>
              <w:t>年</w:t>
            </w:r>
            <w:r>
              <w:rPr>
                <w:u w:val="single"/>
              </w:rPr>
              <w:t xml:space="preserve">    </w:t>
            </w:r>
            <w:r>
              <w:t>月</w:t>
            </w:r>
            <w:r>
              <w:rPr>
                <w:u w:val="single"/>
              </w:rPr>
              <w:t xml:space="preserve">   </w:t>
            </w:r>
            <w:r>
              <w:t>日</w:t>
            </w:r>
            <w:r>
              <w:rPr>
                <w:u w:val="single"/>
              </w:rPr>
              <w:t xml:space="preserve">    </w:t>
            </w:r>
            <w:r>
              <w:t>时</w:t>
            </w:r>
            <w:r>
              <w:rPr>
                <w:u w:val="single"/>
              </w:rPr>
              <w:t xml:space="preserve">    </w:t>
            </w:r>
            <w:r>
              <w:t>分前不得开启</w:t>
            </w:r>
          </w:p>
          <w:p>
            <w:pPr>
              <w:pStyle w:val="2"/>
              <w:ind w:left="0"/>
            </w:pPr>
            <w:r>
              <w:rPr>
                <w:rFonts w:hint="eastAsia"/>
              </w:rPr>
              <w:t>○（不见面开标）</w:t>
            </w:r>
          </w:p>
          <w:p>
            <w:pPr>
              <w:pStyle w:val="2"/>
              <w:ind w:left="0"/>
            </w:pPr>
            <w:r>
              <w:rPr>
                <w:rFonts w:hint="eastAsia"/>
              </w:rPr>
              <w:t>无</w:t>
            </w:r>
          </w:p>
        </w:tc>
      </w:tr>
      <w:tr>
        <w:tblPrEx>
          <w:tblCellMar>
            <w:top w:w="0" w:type="dxa"/>
            <w:left w:w="0" w:type="dxa"/>
            <w:bottom w:w="0" w:type="dxa"/>
            <w:right w:w="0" w:type="dxa"/>
          </w:tblCellMar>
        </w:tblPrEx>
        <w:trPr>
          <w:trHeight w:val="6352"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4.2.1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递交投标文件</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○（现场开标）</w:t>
            </w:r>
          </w:p>
          <w:p>
            <w:pPr>
              <w:pStyle w:val="2"/>
              <w:ind w:left="0"/>
            </w:pPr>
            <w:r>
              <w:rPr>
                <w:rFonts w:hint="eastAsia"/>
              </w:rPr>
              <w:t>（1）</w:t>
            </w:r>
            <w:r>
              <w:t xml:space="preserve">投标人应在本投标人须知前附表第 2.2.2 条规定的投标截止时间之前递交投标文件。 </w:t>
            </w:r>
          </w:p>
          <w:p>
            <w:pPr>
              <w:pStyle w:val="2"/>
              <w:ind w:left="0"/>
            </w:pPr>
            <w:r>
              <w:t>（2）投标人应通过互联网使用 CA 数字证书登录成都市公共资源交易云 平台（</w:t>
            </w:r>
            <w:r>
              <w:fldChar w:fldCharType="begin"/>
            </w:r>
            <w:r>
              <w:instrText xml:space="preserve"> HYPERLINK "http://www.cdggzy.com/" \h </w:instrText>
            </w:r>
            <w:r>
              <w:fldChar w:fldCharType="separate"/>
            </w:r>
            <w:r>
              <w:t>www.cdggzy.com</w:t>
            </w:r>
            <w:r>
              <w:fldChar w:fldCharType="end"/>
            </w:r>
            <w:r>
              <w:t xml:space="preserve">），将加密的投标文件上传至对应项目，并保存 系统返回的上传成功回执。 </w:t>
            </w:r>
          </w:p>
          <w:p>
            <w:pPr>
              <w:pStyle w:val="2"/>
              <w:ind w:left="0"/>
            </w:pPr>
            <w:r>
              <w:rPr>
                <w:rFonts w:hint="eastAsia"/>
              </w:rPr>
              <w:t>（3）投标人应在投标截止时间前，到达开标现场。</w:t>
            </w:r>
          </w:p>
          <w:p>
            <w:pPr>
              <w:pStyle w:val="2"/>
              <w:ind w:left="0"/>
            </w:pPr>
            <w:r>
              <w:rPr>
                <w:rFonts w:hint="eastAsia"/>
              </w:rPr>
              <w:t>○（不见面开标）</w:t>
            </w:r>
          </w:p>
          <w:p>
            <w:pPr>
              <w:pStyle w:val="2"/>
              <w:ind w:left="0"/>
            </w:pPr>
            <w:r>
              <w:rPr>
                <w:rFonts w:hint="eastAsia"/>
              </w:rPr>
              <w:t>（1）投标人应在本投标人须知前附表第2.2.2条规定的投标截止时间之前递交投标文件。</w:t>
            </w:r>
          </w:p>
          <w:p>
            <w:pPr>
              <w:pStyle w:val="2"/>
              <w:ind w:left="0"/>
            </w:pPr>
            <w:r>
              <w:rPr>
                <w:rFonts w:hint="eastAsia"/>
              </w:rPr>
              <w:t>（2）投标人应通过互联网使用CA数字证书登录成都市公共资源交易云平台（www.cdggzy.com），将加密的投标文件上传至对应项目，并保存系统返回的上传成功回执。</w:t>
            </w:r>
          </w:p>
          <w:p>
            <w:pPr>
              <w:pStyle w:val="2"/>
              <w:ind w:left="0"/>
            </w:pPr>
            <w:r>
              <w:rPr>
                <w:rFonts w:hint="eastAsia"/>
              </w:rPr>
              <w:t>（3）投标人应充分考虑上传文件的不可预见因素，未在投标截止时间前完成上传的，在投标截止时间后将无法上传。</w:t>
            </w:r>
            <w:r>
              <w:t xml:space="preserve"> </w:t>
            </w:r>
          </w:p>
          <w:p>
            <w:pPr>
              <w:pStyle w:val="2"/>
              <w:ind w:left="0"/>
            </w:pPr>
          </w:p>
        </w:tc>
      </w:tr>
      <w:tr>
        <w:tblPrEx>
          <w:tblCellMar>
            <w:top w:w="0" w:type="dxa"/>
            <w:left w:w="0" w:type="dxa"/>
            <w:bottom w:w="0" w:type="dxa"/>
            <w:right w:w="0" w:type="dxa"/>
          </w:tblCellMar>
        </w:tblPrEx>
        <w:trPr>
          <w:trHeight w:val="2455"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4.2.2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递交投标文件地点</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○（现场开标）</w:t>
            </w:r>
          </w:p>
          <w:p>
            <w:pPr>
              <w:pStyle w:val="2"/>
              <w:ind w:left="0"/>
            </w:pPr>
            <w:r>
              <w:rPr>
                <w:rFonts w:hint="eastAsia"/>
              </w:rPr>
              <w:t>○成都市天府大道北段966号天府国际金融中心7号楼本项目开标室（具体开标室详见市公资交易中心开标当天大屏幕显示）</w:t>
            </w:r>
          </w:p>
          <w:p>
            <w:pPr>
              <w:pStyle w:val="2"/>
              <w:ind w:left="0"/>
            </w:pPr>
            <w:r>
              <w:rPr>
                <w:rFonts w:hint="eastAsia"/>
              </w:rPr>
              <w:t>○分中心：</w:t>
            </w:r>
            <w:r>
              <w:t xml:space="preserve">    </w:t>
            </w:r>
            <w:r>
              <w:rPr>
                <w:rFonts w:hint="eastAsia"/>
              </w:rPr>
              <w:t xml:space="preserve">         </w:t>
            </w:r>
            <w:r>
              <w:t xml:space="preserve">   </w:t>
            </w:r>
          </w:p>
          <w:p>
            <w:pPr>
              <w:pStyle w:val="2"/>
              <w:ind w:left="0"/>
            </w:pPr>
            <w:r>
              <w:rPr>
                <w:rFonts w:hint="eastAsia"/>
              </w:rPr>
              <w:t>○（不见面开标）</w:t>
            </w:r>
          </w:p>
          <w:p>
            <w:pPr>
              <w:pStyle w:val="2"/>
              <w:ind w:left="0"/>
            </w:pPr>
            <w:r>
              <w:rPr>
                <w:rFonts w:hint="eastAsia"/>
                <w:sz w:val="21"/>
                <w:szCs w:val="20"/>
              </w:rPr>
              <w:t>投标人自行确定上传投标文件地点</w:t>
            </w:r>
          </w:p>
        </w:tc>
      </w:tr>
      <w:tr>
        <w:tblPrEx>
          <w:tblCellMar>
            <w:top w:w="0" w:type="dxa"/>
            <w:left w:w="0" w:type="dxa"/>
            <w:bottom w:w="0" w:type="dxa"/>
            <w:right w:w="0" w:type="dxa"/>
          </w:tblCellMar>
        </w:tblPrEx>
        <w:trPr>
          <w:trHeight w:val="1727"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4.2.3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投标文件是否退还</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○（现场开标）</w:t>
            </w:r>
          </w:p>
          <w:p>
            <w:pPr>
              <w:pStyle w:val="2"/>
              <w:ind w:left="0"/>
            </w:pPr>
            <w:r>
              <w:rPr>
                <w:rFonts w:hint="eastAsia"/>
              </w:rPr>
              <w:t>○是</w:t>
            </w:r>
          </w:p>
          <w:p>
            <w:pPr>
              <w:pStyle w:val="2"/>
              <w:ind w:left="0"/>
            </w:pPr>
            <w:r>
              <w:rPr>
                <w:rFonts w:hint="eastAsia"/>
              </w:rPr>
              <w:t>○否</w:t>
            </w:r>
          </w:p>
          <w:p>
            <w:pPr>
              <w:pStyle w:val="2"/>
              <w:ind w:left="0"/>
            </w:pPr>
            <w:r>
              <w:rPr>
                <w:rFonts w:hint="eastAsia"/>
              </w:rPr>
              <w:t>○（不见面开标）</w:t>
            </w:r>
          </w:p>
          <w:p>
            <w:pPr>
              <w:pStyle w:val="2"/>
              <w:ind w:left="0"/>
            </w:pPr>
          </w:p>
        </w:tc>
      </w:tr>
      <w:tr>
        <w:tblPrEx>
          <w:tblCellMar>
            <w:top w:w="0" w:type="dxa"/>
            <w:left w:w="0" w:type="dxa"/>
            <w:bottom w:w="0" w:type="dxa"/>
            <w:right w:w="0" w:type="dxa"/>
          </w:tblCellMar>
        </w:tblPrEx>
        <w:trPr>
          <w:trHeight w:val="2507"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4.3.1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投标文件的修改与撤回</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 xml:space="preserve">（1）在招标公告规定的投标截止时间前，投标人可以修改或撤回已递交的投标文件。投标人投标文件进行撤回的，应在“成都市公共资源电子交易云平台”直接进行撤回操作；投标人对投标文件进行修改的，应 在投标文件截止时间前在“成都市公共资源电子交易云平台”撤回原文件后，重新上传修改后并加密的投标文件。 </w:t>
            </w:r>
          </w:p>
          <w:p>
            <w:pPr>
              <w:pStyle w:val="2"/>
              <w:ind w:left="0"/>
            </w:pPr>
            <w:r>
              <w:t>（</w:t>
            </w:r>
            <w:r>
              <w:rPr>
                <w:rFonts w:hint="eastAsia"/>
              </w:rPr>
              <w:t>2</w:t>
            </w:r>
            <w:r>
              <w:t>）修改后加密投标文件的递交，以投标截止时间前最后完成上传的文件为准。</w:t>
            </w:r>
          </w:p>
        </w:tc>
      </w:tr>
      <w:tr>
        <w:tblPrEx>
          <w:tblCellMar>
            <w:top w:w="0" w:type="dxa"/>
            <w:left w:w="0" w:type="dxa"/>
            <w:bottom w:w="0" w:type="dxa"/>
            <w:right w:w="0" w:type="dxa"/>
          </w:tblCellMar>
        </w:tblPrEx>
        <w:trPr>
          <w:trHeight w:val="3992"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5.1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开标时间和地点</w:t>
            </w:r>
          </w:p>
        </w:tc>
        <w:tc>
          <w:tcPr>
            <w:tcW w:w="3620" w:type="pct"/>
            <w:tcBorders>
              <w:top w:val="single" w:color="000000" w:sz="4" w:space="0"/>
              <w:left w:val="single" w:color="000000" w:sz="4" w:space="0"/>
              <w:bottom w:val="single" w:color="000000" w:sz="4" w:space="0"/>
              <w:right w:val="single" w:color="000000" w:sz="4" w:space="0"/>
            </w:tcBorders>
            <w:vAlign w:val="center"/>
          </w:tcPr>
          <w:p>
            <w:pPr>
              <w:rPr>
                <w:rFonts w:ascii="宋体" w:hAnsi="宋体"/>
                <w:sz w:val="21"/>
                <w:szCs w:val="21"/>
              </w:rPr>
            </w:pPr>
            <w:r>
              <w:rPr>
                <w:rFonts w:hint="eastAsia" w:ascii="宋体" w:hAnsi="宋体"/>
                <w:sz w:val="21"/>
                <w:szCs w:val="21"/>
              </w:rPr>
              <w:t>○（现场开标）</w:t>
            </w:r>
          </w:p>
          <w:p>
            <w:pPr>
              <w:rPr>
                <w:rFonts w:asciiTheme="minorEastAsia" w:hAnsiTheme="minorEastAsia"/>
                <w:sz w:val="21"/>
                <w:szCs w:val="21"/>
              </w:rPr>
            </w:pPr>
            <w:r>
              <w:rPr>
                <w:rFonts w:asciiTheme="minorEastAsia" w:hAnsiTheme="minorEastAsia"/>
                <w:sz w:val="21"/>
                <w:szCs w:val="21"/>
              </w:rPr>
              <w:t xml:space="preserve">开标时间：同投标截止时间 </w:t>
            </w:r>
          </w:p>
          <w:p>
            <w:pPr>
              <w:rPr>
                <w:rFonts w:asciiTheme="minorEastAsia" w:hAnsiTheme="minorEastAsia"/>
                <w:sz w:val="21"/>
                <w:szCs w:val="21"/>
              </w:rPr>
            </w:pPr>
            <w:r>
              <w:rPr>
                <w:rFonts w:asciiTheme="minorEastAsia" w:hAnsiTheme="minorEastAsia"/>
                <w:sz w:val="21"/>
                <w:szCs w:val="21"/>
              </w:rPr>
              <w:t xml:space="preserve">开标地点: </w:t>
            </w:r>
          </w:p>
          <w:p>
            <w:pPr>
              <w:ind w:left="143" w:leftChars="65"/>
              <w:rPr>
                <w:rFonts w:asciiTheme="minorEastAsia" w:hAnsiTheme="minorEastAsia"/>
                <w:sz w:val="21"/>
                <w:szCs w:val="21"/>
              </w:rPr>
            </w:pPr>
            <w:r>
              <w:rPr>
                <w:rFonts w:hint="eastAsia" w:asciiTheme="minorEastAsia" w:hAnsiTheme="minorEastAsia"/>
                <w:sz w:val="21"/>
                <w:szCs w:val="21"/>
              </w:rPr>
              <w:t>○成都市天府大道北段966号天府国际金融中心7号楼本项目开标室（具体开标室详见市公资交易中心开标当天大屏幕显示）</w:t>
            </w:r>
          </w:p>
          <w:p>
            <w:pPr>
              <w:pStyle w:val="2"/>
              <w:ind w:left="144"/>
              <w:rPr>
                <w:rFonts w:asciiTheme="minorEastAsia" w:hAnsiTheme="minorEastAsia"/>
              </w:rPr>
            </w:pPr>
            <w:r>
              <w:rPr>
                <w:rFonts w:hint="eastAsia" w:asciiTheme="minorEastAsia" w:hAnsiTheme="minorEastAsia"/>
              </w:rPr>
              <w:t>○分中心：</w:t>
            </w:r>
            <w:r>
              <w:rPr>
                <w:rFonts w:hint="eastAsia" w:asciiTheme="minorEastAsia" w:hAnsiTheme="minorEastAsia"/>
                <w:u w:val="single"/>
              </w:rPr>
              <w:t xml:space="preserve">                             </w:t>
            </w:r>
            <w:r>
              <w:rPr>
                <w:rFonts w:hint="eastAsia" w:asciiTheme="minorEastAsia" w:hAnsiTheme="minorEastAsia"/>
              </w:rPr>
              <w:t xml:space="preserve">           </w:t>
            </w:r>
          </w:p>
          <w:p>
            <w:pPr>
              <w:ind w:left="18" w:leftChars="8"/>
              <w:rPr>
                <w:rFonts w:ascii="宋体" w:hAnsi="宋体"/>
                <w:sz w:val="21"/>
                <w:szCs w:val="21"/>
              </w:rPr>
            </w:pPr>
            <w:r>
              <w:rPr>
                <w:rFonts w:hint="eastAsia" w:ascii="宋体" w:hAnsi="宋体"/>
                <w:sz w:val="21"/>
                <w:szCs w:val="21"/>
              </w:rPr>
              <w:t>○（不见面开标）</w:t>
            </w:r>
          </w:p>
          <w:p>
            <w:pPr>
              <w:ind w:left="143" w:leftChars="65"/>
              <w:rPr>
                <w:rFonts w:ascii="宋体" w:hAnsi="宋体"/>
                <w:sz w:val="21"/>
                <w:szCs w:val="21"/>
              </w:rPr>
            </w:pPr>
            <w:r>
              <w:rPr>
                <w:rFonts w:hint="eastAsia" w:ascii="宋体" w:hAnsi="宋体"/>
                <w:sz w:val="21"/>
                <w:szCs w:val="21"/>
              </w:rPr>
              <w:t>开标时间：同投标截止时间</w:t>
            </w:r>
          </w:p>
          <w:p>
            <w:pPr>
              <w:pStyle w:val="2"/>
              <w:ind w:left="0"/>
            </w:pPr>
            <w:r>
              <w:rPr>
                <w:rFonts w:hint="eastAsia"/>
              </w:rPr>
              <w:t>投标文件解密截止时间：解密开始后</w:t>
            </w:r>
            <w:r>
              <w:t>30</w:t>
            </w:r>
            <w:r>
              <w:rPr>
                <w:rFonts w:hint="eastAsia"/>
              </w:rPr>
              <w:t xml:space="preserve">分钟    </w:t>
            </w:r>
          </w:p>
          <w:p>
            <w:pPr>
              <w:pStyle w:val="2"/>
              <w:ind w:left="0"/>
            </w:pPr>
          </w:p>
        </w:tc>
      </w:tr>
      <w:tr>
        <w:tblPrEx>
          <w:tblCellMar>
            <w:top w:w="0" w:type="dxa"/>
            <w:left w:w="0" w:type="dxa"/>
            <w:bottom w:w="0" w:type="dxa"/>
            <w:right w:w="0" w:type="dxa"/>
          </w:tblCellMar>
        </w:tblPrEx>
        <w:trPr>
          <w:trHeight w:val="3010"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5.2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开标程序</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○（现场开标）</w:t>
            </w:r>
          </w:p>
          <w:p>
            <w:pPr>
              <w:pStyle w:val="2"/>
              <w:ind w:left="0"/>
            </w:pPr>
            <w:r>
              <w:t>开标程序：</w:t>
            </w:r>
          </w:p>
          <w:p>
            <w:pPr>
              <w:pStyle w:val="2"/>
              <w:ind w:left="0"/>
            </w:pPr>
            <w:r>
              <w:rPr>
                <w:rFonts w:hint="eastAsia"/>
              </w:rPr>
              <w:t>(1)</w:t>
            </w:r>
            <w:r>
              <w:t>从业单位信用等级（得分）评价结果，以</w:t>
            </w:r>
            <w:r>
              <w:rPr>
                <w:rFonts w:hint="eastAsia"/>
              </w:rPr>
              <w:t>成都市公共资源电子交易云平台开标当日9时后从</w:t>
            </w:r>
            <w:r>
              <w:t>成都市工程建设</w:t>
            </w:r>
            <w:r>
              <w:rPr>
                <w:rFonts w:hint="eastAsia"/>
              </w:rPr>
              <w:t>项目</w:t>
            </w:r>
            <w:r>
              <w:t>招标投标行政监督平台上</w:t>
            </w:r>
            <w:r>
              <w:rPr>
                <w:rFonts w:hint="eastAsia"/>
              </w:rPr>
              <w:t>获取</w:t>
            </w:r>
            <w:r>
              <w:t>的结果为准</w:t>
            </w:r>
            <w:r>
              <w:rPr>
                <w:rFonts w:hint="eastAsia"/>
              </w:rPr>
              <w:t>并自动关联到《投标情况公示表》（如有）。</w:t>
            </w:r>
          </w:p>
          <w:p>
            <w:pPr>
              <w:pStyle w:val="2"/>
              <w:ind w:left="0"/>
            </w:pPr>
            <w:r>
              <w:t xml:space="preserve">（2）公示投标人投标情况，招标人确定是否接收标书。 </w:t>
            </w:r>
          </w:p>
          <w:p>
            <w:pPr>
              <w:pStyle w:val="2"/>
              <w:ind w:left="0"/>
            </w:pPr>
            <w:r>
              <w:t xml:space="preserve">（3）宣布并记录招标人、唱标人、记录人、监督人等有关人员姓名、 单位等信息。 </w:t>
            </w:r>
          </w:p>
          <w:p>
            <w:pPr>
              <w:pStyle w:val="2"/>
              <w:ind w:left="0"/>
            </w:pPr>
            <w:r>
              <w:t xml:space="preserve">（4）招标人组织投标人代表在现场使用投标人的企业 CA 数字证书解密 投标文件。 </w:t>
            </w:r>
          </w:p>
          <w:p>
            <w:pPr>
              <w:pStyle w:val="2"/>
              <w:ind w:left="0"/>
            </w:pPr>
            <w:r>
              <w:t>（5）招标人唱标或进行电声唱标完成后，确认开标记录表信息。</w:t>
            </w:r>
          </w:p>
          <w:p>
            <w:pPr>
              <w:pStyle w:val="2"/>
              <w:ind w:left="0"/>
            </w:pPr>
            <w:r>
              <w:t xml:space="preserve">（6）招标人打印开标记录表，组织有关人员在开标记录表上签字确认（如投标人未对开标记录表进行签字确认，则视为对开标程序和结果无 异议）。 </w:t>
            </w:r>
          </w:p>
          <w:p>
            <w:pPr>
              <w:pStyle w:val="2"/>
              <w:ind w:left="0"/>
            </w:pPr>
            <w:r>
              <w:t>注：</w:t>
            </w:r>
          </w:p>
          <w:p>
            <w:pPr>
              <w:pStyle w:val="2"/>
              <w:ind w:left="0"/>
            </w:pPr>
            <w:r>
              <w:rPr>
                <w:rFonts w:hint="eastAsia"/>
              </w:rPr>
              <w:t>（1）解密失败的投标人在投标截止时间以前递交的光盘中的投标文件为准。</w:t>
            </w:r>
          </w:p>
          <w:p>
            <w:pPr>
              <w:pStyle w:val="2"/>
              <w:ind w:left="0"/>
            </w:pPr>
            <w:r>
              <w:rPr>
                <w:rFonts w:hint="eastAsia"/>
              </w:rPr>
              <w:t>（2）</w:t>
            </w:r>
            <w:r>
              <w:t>投标人对开标有异议的，应当在开标现场提出，招标人当场作出答复，并制作记录。</w:t>
            </w:r>
          </w:p>
          <w:p>
            <w:pPr>
              <w:pStyle w:val="2"/>
              <w:ind w:left="0"/>
            </w:pPr>
            <w:r>
              <w:rPr>
                <w:rFonts w:hint="eastAsia"/>
              </w:rPr>
              <w:t>○（不见面开标）</w:t>
            </w:r>
          </w:p>
          <w:p>
            <w:pPr>
              <w:pStyle w:val="2"/>
              <w:ind w:left="0"/>
            </w:pPr>
            <w:r>
              <w:rPr>
                <w:rFonts w:hint="eastAsia"/>
              </w:rPr>
              <w:t>开标程序：</w:t>
            </w:r>
          </w:p>
          <w:p>
            <w:pPr>
              <w:pStyle w:val="2"/>
              <w:ind w:left="0"/>
            </w:pPr>
            <w:r>
              <w:t>1</w:t>
            </w:r>
            <w:r>
              <w:rPr>
                <w:rFonts w:hint="eastAsia"/>
              </w:rPr>
              <w:t>、从业单位信用等级（得分）评价结果，以成都市公共资源电子交易云平台开标当日9时后从成都市工程建设项目招标投标行政监督平台上获取的结果为准并自动关联到《投标情况公示表》</w:t>
            </w:r>
          </w:p>
          <w:p>
            <w:pPr>
              <w:pStyle w:val="2"/>
              <w:ind w:left="0"/>
            </w:pPr>
            <w:r>
              <w:t>2</w:t>
            </w:r>
            <w:r>
              <w:rPr>
                <w:rFonts w:hint="eastAsia"/>
              </w:rPr>
              <w:t>、招标人或其委托代理机构，以及已在投标截止时间前按规定上传投标文件的投标人，均应在开标当日投标截止时间前登录不见面开标系统（网址：</w:t>
            </w:r>
            <w:r>
              <w:t>www.cdggzy.com</w:t>
            </w:r>
            <w:r>
              <w:rPr>
                <w:rFonts w:hint="eastAsia"/>
              </w:rPr>
              <w:t>），录入相关人员姓名、电话等基本信息。</w:t>
            </w:r>
          </w:p>
          <w:p>
            <w:pPr>
              <w:pStyle w:val="2"/>
              <w:ind w:left="0"/>
            </w:pPr>
            <w:r>
              <w:t>3</w:t>
            </w:r>
            <w:r>
              <w:rPr>
                <w:rFonts w:hint="eastAsia"/>
              </w:rPr>
              <w:t>、</w:t>
            </w:r>
            <w:r>
              <w:t>投标时间截止后，招标人或其委托代理机构点击确认开标开始，系统进入正式开标环节，展示所有已上传投标文件的投标人名单、投标保证金交纳情况和投标人相关信用信息等投标基本情况。</w:t>
            </w:r>
          </w:p>
          <w:p>
            <w:pPr>
              <w:pStyle w:val="2"/>
              <w:ind w:left="0"/>
            </w:pPr>
            <w:r>
              <w:t>4</w:t>
            </w:r>
            <w:r>
              <w:rPr>
                <w:rFonts w:hint="eastAsia"/>
              </w:rPr>
              <w:t>、</w:t>
            </w:r>
            <w:r>
              <w:t>投标基本情况展示后，招标人或其委托代理机构应点击进入投标文件解密环节，投标人应在解密开始后</w:t>
            </w:r>
            <w:r>
              <w:rPr>
                <w:rFonts w:hint="eastAsia"/>
              </w:rPr>
              <w:t>30</w:t>
            </w:r>
            <w:r>
              <w:t>分钟内在线完成投标文件解密。</w:t>
            </w:r>
          </w:p>
          <w:p>
            <w:pPr>
              <w:pStyle w:val="2"/>
              <w:ind w:left="0"/>
            </w:pPr>
            <w:r>
              <w:t>5、所有投标人完成解密后或在规定解密时间截止后，经招标人或其委托代理机构确认进入唱标展示环节，由系统直接展示各投标人名称、投标报价等唱标内容，生成开标记录表。</w:t>
            </w:r>
          </w:p>
          <w:p>
            <w:pPr>
              <w:pStyle w:val="2"/>
              <w:ind w:left="0"/>
            </w:pPr>
            <w:r>
              <w:t>6、投标人对开标有异议的，应在线提出，由招标人或其委托代理机构在线即时答复处理。</w:t>
            </w:r>
            <w:r>
              <w:rPr>
                <w:rFonts w:hint="eastAsia"/>
              </w:rPr>
              <w:t>招标人或其委托代理机构应为投标人提供提出异议时间不少于</w:t>
            </w:r>
            <w:r>
              <w:t>10分钟（生成开标记录表开始起算）。所有异议处理完毕后，由招标人或其委托代理机构确认开标结束。</w:t>
            </w:r>
          </w:p>
          <w:p>
            <w:pPr>
              <w:pStyle w:val="2"/>
              <w:ind w:left="0"/>
            </w:pPr>
            <w:r>
              <w:rPr>
                <w:rFonts w:hint="eastAsia"/>
              </w:rPr>
              <w:t>注：</w:t>
            </w:r>
            <w:r>
              <w:t>投标人未提出异议的，视同其认可开标过程、开标内容和开标结果</w:t>
            </w:r>
          </w:p>
        </w:tc>
      </w:tr>
      <w:tr>
        <w:tblPrEx>
          <w:tblCellMar>
            <w:top w:w="0" w:type="dxa"/>
            <w:left w:w="0" w:type="dxa"/>
            <w:bottom w:w="0" w:type="dxa"/>
            <w:right w:w="0" w:type="dxa"/>
          </w:tblCellMar>
        </w:tblPrEx>
        <w:trPr>
          <w:trHeight w:val="2652"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6.1.1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评标委员会的组建</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评标委员会构成：</w:t>
            </w:r>
            <w:r>
              <w:rPr>
                <w:rFonts w:hint="eastAsia"/>
                <w:u w:val="single"/>
              </w:rPr>
              <w:t xml:space="preserve">      </w:t>
            </w:r>
            <w:r>
              <w:rPr>
                <w:rFonts w:hint="eastAsia"/>
              </w:rPr>
              <w:t>人（须为5</w:t>
            </w:r>
            <w:r>
              <w:t>人</w:t>
            </w:r>
            <w:r>
              <w:rPr>
                <w:rFonts w:hint="eastAsia"/>
              </w:rPr>
              <w:t>或5人</w:t>
            </w:r>
            <w:r>
              <w:t>以上单数</w:t>
            </w:r>
            <w:r>
              <w:rPr>
                <w:rFonts w:hint="eastAsia"/>
              </w:rPr>
              <w:t>）；</w:t>
            </w:r>
            <w:r>
              <w:t>其中招标人代表</w:t>
            </w:r>
            <w:r>
              <w:rPr>
                <w:rFonts w:hint="eastAsia"/>
              </w:rPr>
              <w:t xml:space="preserve">   </w:t>
            </w:r>
            <w:r>
              <w:t>人，评标专家</w:t>
            </w:r>
            <w:r>
              <w:rPr>
                <w:rFonts w:hint="eastAsia"/>
                <w:u w:val="single"/>
              </w:rPr>
              <w:t xml:space="preserve">   </w:t>
            </w:r>
            <w:r>
              <w:t>人</w:t>
            </w:r>
            <w:r>
              <w:rPr>
                <w:rFonts w:hint="eastAsia"/>
              </w:rPr>
              <w:t>。</w:t>
            </w:r>
            <w:r>
              <w:t xml:space="preserve"> </w:t>
            </w:r>
          </w:p>
          <w:p>
            <w:pPr>
              <w:pStyle w:val="2"/>
              <w:ind w:left="0"/>
            </w:pPr>
            <w:r>
              <w:t>评标专家确定方式：</w:t>
            </w:r>
            <w:r>
              <w:rPr>
                <w:rFonts w:hint="eastAsia"/>
              </w:rPr>
              <w:t>从四川省评标专家库内相关专业的专家名单中随机抽取。</w:t>
            </w:r>
          </w:p>
          <w:p>
            <w:pPr>
              <w:pStyle w:val="2"/>
              <w:ind w:left="0"/>
            </w:pPr>
            <w:r>
              <w:rPr>
                <w:rFonts w:hint="eastAsia"/>
              </w:rPr>
              <w:t>注：评标委员会组建时，可视情况调整并增加评标委员会人数。</w:t>
            </w:r>
          </w:p>
          <w:p>
            <w:pPr>
              <w:pStyle w:val="2"/>
              <w:ind w:left="0"/>
            </w:pPr>
            <w:r>
              <w:rPr>
                <w:rFonts w:hint="eastAsia"/>
              </w:rPr>
              <w:t>招标人代表人数不得超过评标委员会总数的1/3。</w:t>
            </w:r>
          </w:p>
        </w:tc>
      </w:tr>
      <w:tr>
        <w:tblPrEx>
          <w:tblCellMar>
            <w:top w:w="0" w:type="dxa"/>
            <w:left w:w="0" w:type="dxa"/>
            <w:bottom w:w="0" w:type="dxa"/>
            <w:right w:w="0" w:type="dxa"/>
          </w:tblCellMar>
        </w:tblPrEx>
        <w:trPr>
          <w:trHeight w:val="708"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6.3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评标办法</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综合评估法</w:t>
            </w:r>
          </w:p>
        </w:tc>
      </w:tr>
      <w:tr>
        <w:tblPrEx>
          <w:tblCellMar>
            <w:top w:w="0" w:type="dxa"/>
            <w:left w:w="0" w:type="dxa"/>
            <w:bottom w:w="0" w:type="dxa"/>
            <w:right w:w="0" w:type="dxa"/>
          </w:tblCellMar>
        </w:tblPrEx>
        <w:trPr>
          <w:trHeight w:val="1968"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6.3.2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评标委员会推荐中标候选人的人数</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推荐的中标候选人数：1-3 名。如果中标人放弃中标、因不可抗力不能履行合同、不按照招标文件要求 提交履约保证金，或者被查实存在影响中标结果的违法行为等情形，不 符合中标条件的，招标人可以按照评标委员会提出的中标候选人名单排序依次确定其他中标候选人为中标人，也可以重新招标。</w:t>
            </w:r>
          </w:p>
        </w:tc>
      </w:tr>
      <w:tr>
        <w:tblPrEx>
          <w:tblCellMar>
            <w:top w:w="0" w:type="dxa"/>
            <w:left w:w="0" w:type="dxa"/>
            <w:bottom w:w="0" w:type="dxa"/>
            <w:right w:w="0" w:type="dxa"/>
          </w:tblCellMar>
        </w:tblPrEx>
        <w:trPr>
          <w:trHeight w:val="1346"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7.1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中标候选人公示媒介及期限</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公示媒介：</w:t>
            </w:r>
            <w:r>
              <w:rPr>
                <w:u w:val="single"/>
              </w:rPr>
              <w:t>全国公共资源交易平台（四川省）、成都市公共资源交易服务中心（网址：http://ggzyjy.sc.gov.cn、www.cdggzy.com）</w:t>
            </w:r>
          </w:p>
          <w:p>
            <w:pPr>
              <w:pStyle w:val="2"/>
              <w:ind w:left="0"/>
            </w:pPr>
            <w:r>
              <w:t>公示期限：</w:t>
            </w:r>
            <w:r>
              <w:rPr>
                <w:rFonts w:hint="eastAsia"/>
                <w:u w:val="single"/>
              </w:rPr>
              <w:t xml:space="preserve">   </w:t>
            </w:r>
            <w:r>
              <w:rPr>
                <w:rFonts w:hint="eastAsia"/>
              </w:rPr>
              <w:t>个工作</w:t>
            </w:r>
            <w:r>
              <w:t>日</w:t>
            </w:r>
            <w:r>
              <w:rPr>
                <w:rFonts w:hint="eastAsia"/>
              </w:rPr>
              <w:t xml:space="preserve"> （不少于3个工作</w:t>
            </w:r>
            <w:r>
              <w:t>日</w:t>
            </w:r>
            <w:r>
              <w:rPr>
                <w:rFonts w:hint="eastAsia"/>
              </w:rPr>
              <w:t>）</w:t>
            </w:r>
          </w:p>
        </w:tc>
      </w:tr>
      <w:tr>
        <w:tblPrEx>
          <w:tblCellMar>
            <w:top w:w="0" w:type="dxa"/>
            <w:left w:w="0" w:type="dxa"/>
            <w:bottom w:w="0" w:type="dxa"/>
            <w:right w:w="0" w:type="dxa"/>
          </w:tblCellMar>
        </w:tblPrEx>
        <w:trPr>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7.4</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是否授权评标委员会确定中标人</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w:t>
            </w:r>
            <w:r>
              <w:t xml:space="preserve">是 </w:t>
            </w:r>
          </w:p>
          <w:p>
            <w:pPr>
              <w:pStyle w:val="2"/>
              <w:ind w:left="0"/>
            </w:pPr>
            <w:r>
              <w:rPr>
                <w:rFonts w:hint="eastAsia"/>
              </w:rPr>
              <w:t>○</w:t>
            </w:r>
            <w:r>
              <w:t>否,推荐的中标候选人数：1-3 名。 如果中标人放弃中标、因不可抗力不能履行合同、不按照招标文件要求 提交履约保证金，或者被查实存在影响中标结果的违法行为等情形，不 符合中标条件的，招标人可以按照评标委员会提出的中标候选人名单排序依次确定其他中标候选人为中标人，也可以重新招标。</w:t>
            </w:r>
          </w:p>
        </w:tc>
      </w:tr>
      <w:tr>
        <w:trPr>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7.6.1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履约保证金</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w:t>
            </w:r>
            <w:r>
              <w:t xml:space="preserve">不提交 </w:t>
            </w:r>
          </w:p>
          <w:p>
            <w:pPr>
              <w:pStyle w:val="2"/>
              <w:ind w:left="0"/>
            </w:pPr>
            <w:r>
              <w:rPr>
                <w:rFonts w:hint="eastAsia"/>
              </w:rPr>
              <w:t>○</w:t>
            </w:r>
            <w:r>
              <w:t xml:space="preserve">提交，履约保证金要求如下： </w:t>
            </w:r>
          </w:p>
          <w:p>
            <w:pPr>
              <w:pStyle w:val="2"/>
              <w:ind w:left="0"/>
            </w:pPr>
            <w:r>
              <w:t>履约保证金金额:______中标合同金额的_______%；</w:t>
            </w:r>
          </w:p>
          <w:p>
            <w:pPr>
              <w:pStyle w:val="2"/>
              <w:ind w:left="0"/>
            </w:pPr>
            <w:r>
              <w:t>履约保证金必须通过中标人的基本账户以银行转帐方式或银 行保函方式</w:t>
            </w:r>
            <w:r>
              <w:rPr>
                <w:rFonts w:hint="eastAsia"/>
              </w:rPr>
              <w:t>□保证保险方式</w:t>
            </w:r>
            <w:r>
              <w:t>缴纳，须在招标人发出中标通知书后</w:t>
            </w:r>
            <w:r>
              <w:rPr>
                <w:u w:val="single"/>
              </w:rPr>
              <w:tab/>
            </w:r>
            <w:r>
              <w:rPr>
                <w:rFonts w:hint="eastAsia"/>
                <w:u w:val="single"/>
              </w:rPr>
              <w:t xml:space="preserve">  </w:t>
            </w:r>
            <w:r>
              <w:t>个工作日内提交。</w:t>
            </w:r>
          </w:p>
          <w:p>
            <w:pPr>
              <w:pStyle w:val="2"/>
              <w:ind w:left="0"/>
            </w:pPr>
            <w:r>
              <w:t>注：履约保证金不得超过中标合同金额的10%，招标人不得要求没有法律法规依据的其他任何形式的各类保证金、押金等。</w:t>
            </w:r>
          </w:p>
        </w:tc>
      </w:tr>
      <w:tr>
        <w:tblPrEx>
          <w:tblCellMar>
            <w:top w:w="0" w:type="dxa"/>
            <w:left w:w="0" w:type="dxa"/>
            <w:bottom w:w="0" w:type="dxa"/>
            <w:right w:w="0" w:type="dxa"/>
          </w:tblCellMar>
        </w:tblPrEx>
        <w:trPr>
          <w:trHeight w:val="504"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10</w:t>
            </w:r>
          </w:p>
        </w:tc>
        <w:tc>
          <w:tcPr>
            <w:tcW w:w="4419" w:type="pct"/>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需要补充的其他内容</w:t>
            </w:r>
          </w:p>
        </w:tc>
      </w:tr>
      <w:tr>
        <w:tblPrEx>
          <w:tblCellMar>
            <w:top w:w="0" w:type="dxa"/>
            <w:left w:w="0" w:type="dxa"/>
            <w:bottom w:w="0" w:type="dxa"/>
            <w:right w:w="0" w:type="dxa"/>
          </w:tblCellMar>
        </w:tblPrEx>
        <w:trPr>
          <w:trHeight w:val="635"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10.1</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编页码</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不作统一要求，投标人自定。</w:t>
            </w:r>
          </w:p>
        </w:tc>
      </w:tr>
      <w:tr>
        <w:tblPrEx>
          <w:tblCellMar>
            <w:top w:w="0" w:type="dxa"/>
            <w:left w:w="0" w:type="dxa"/>
            <w:bottom w:w="0" w:type="dxa"/>
            <w:right w:w="0" w:type="dxa"/>
          </w:tblCellMar>
        </w:tblPrEx>
        <w:trPr>
          <w:trHeight w:val="1577"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10.2</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招标代理服务费</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w:t>
            </w:r>
            <w:r>
              <w:t>不适</w:t>
            </w:r>
            <w:r>
              <w:rPr>
                <w:rFonts w:hint="eastAsia"/>
              </w:rPr>
              <w:t>用</w:t>
            </w:r>
            <w:r>
              <w:t xml:space="preserve">(自行招标)。 </w:t>
            </w:r>
          </w:p>
          <w:p>
            <w:pPr>
              <w:pStyle w:val="2"/>
              <w:ind w:left="0"/>
            </w:pPr>
            <w:r>
              <w:rPr>
                <w:rFonts w:hint="eastAsia"/>
              </w:rPr>
              <w:t>○招标人支付。</w:t>
            </w:r>
          </w:p>
          <w:p>
            <w:pPr>
              <w:pStyle w:val="2"/>
              <w:ind w:left="0"/>
            </w:pPr>
            <w:r>
              <w:rPr>
                <w:rFonts w:hint="eastAsia"/>
              </w:rPr>
              <w:t>○中标的投标人支付，支付标准：</w:t>
            </w:r>
            <w:r>
              <w:rPr>
                <w:u w:val="single"/>
              </w:rPr>
              <w:t xml:space="preserve">           </w:t>
            </w:r>
            <w:r>
              <w:rPr>
                <w:rFonts w:hint="eastAsia"/>
              </w:rPr>
              <w:t>（按照招标代理合同约定填写）</w:t>
            </w:r>
          </w:p>
        </w:tc>
      </w:tr>
      <w:tr>
        <w:tblPrEx>
          <w:tblCellMar>
            <w:top w:w="0" w:type="dxa"/>
            <w:left w:w="0" w:type="dxa"/>
            <w:bottom w:w="0" w:type="dxa"/>
            <w:right w:w="0" w:type="dxa"/>
          </w:tblCellMar>
        </w:tblPrEx>
        <w:trPr>
          <w:trHeight w:val="1568"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10.3</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★报价唯一</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只能有一个有效报价。投标报价文件（包括投标函）中的任何单价、合价或总价，不论其大写金额或小写金额均只能有一个，任何有选择和保留的报价将不予接受。</w:t>
            </w:r>
          </w:p>
        </w:tc>
      </w:tr>
      <w:tr>
        <w:tblPrEx>
          <w:tblCellMar>
            <w:top w:w="0" w:type="dxa"/>
            <w:left w:w="0" w:type="dxa"/>
            <w:bottom w:w="0" w:type="dxa"/>
            <w:right w:w="0" w:type="dxa"/>
          </w:tblCellMar>
        </w:tblPrEx>
        <w:trPr>
          <w:trHeight w:val="5105"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10.4</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w:t>
            </w:r>
            <w:r>
              <w:rPr>
                <w:rFonts w:hint="eastAsia"/>
              </w:rPr>
              <w:t>低于成本报价</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在评标过程中，评标委员会发现投标人的报价明显低于其他投标报价，使得其投标报价可能低于其个别成本的，应当要求该投标人作出书面说明,评标委员会应从投标人的人员配置、监理周期、施工期配合服务的要求、管理成本等方面综合考虑对投标人是否低于其个别成本进行认定，评标委员会经评审认为其不低于成本的，应当书面说明理由。投标人不能说明或者评标委员会认为说明不合理的，由评标委员会认定该投标人以低于成本报价竞标，其投标应作否决处理。</w:t>
            </w:r>
          </w:p>
          <w:p>
            <w:pPr>
              <w:pStyle w:val="2"/>
              <w:ind w:left="0"/>
            </w:pPr>
            <w:r>
              <w:rPr>
                <w:rFonts w:hint="eastAsia"/>
              </w:rPr>
              <w:t>启动低于成本评审的具体标准：</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（招标人根据需要自行确定，也可不填）。</w:t>
            </w:r>
          </w:p>
          <w:p>
            <w:pPr>
              <w:pStyle w:val="2"/>
              <w:ind w:left="0"/>
            </w:pPr>
            <w:r>
              <w:rPr>
                <w:rFonts w:hint="eastAsia"/>
              </w:rPr>
              <w:t>评标委员会全体成员半数以上认为该投标人不能合理说明的，认定该投标人以低于成本报价竞标，其投标应作否决处理。持有异议的评标委员会成员可以书面方式阐述其不同意见和理由，拒绝签字且不陈述其不同意见和理由的，视为同意。</w:t>
            </w:r>
          </w:p>
        </w:tc>
      </w:tr>
      <w:tr>
        <w:tblPrEx>
          <w:tblCellMar>
            <w:top w:w="0" w:type="dxa"/>
            <w:left w:w="0" w:type="dxa"/>
            <w:bottom w:w="0" w:type="dxa"/>
            <w:right w:w="0" w:type="dxa"/>
          </w:tblCellMar>
        </w:tblPrEx>
        <w:trPr>
          <w:trHeight w:val="2580"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10.5</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确定中标人</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 xml:space="preserve">招标人（或招标人授权的评标委员会）按照评标委员会推荐中标候选人 的顺序确定中标人。但当投标人被推荐为中标候选人的合同段数量多于 可以中标的合同数量时，按如下方式确定中标人： </w:t>
            </w:r>
          </w:p>
          <w:p>
            <w:pPr>
              <w:pStyle w:val="2"/>
              <w:ind w:left="0"/>
            </w:pPr>
            <w:r>
              <w:rPr>
                <w:rFonts w:hint="eastAsia"/>
              </w:rPr>
              <w:t>○</w:t>
            </w:r>
            <w:r>
              <w:t xml:space="preserve">由投标人选择中标的合同段。 </w:t>
            </w:r>
          </w:p>
          <w:p>
            <w:pPr>
              <w:pStyle w:val="2"/>
              <w:ind w:left="1760" w:hanging="1760" w:hangingChars="800"/>
            </w:pPr>
            <w:r>
              <w:rPr>
                <w:rFonts w:hint="eastAsia"/>
              </w:rPr>
              <w:t>○</w:t>
            </w:r>
            <w:r>
              <w:t>由招标人选择中标的合同段，招标人选择该投标人中标的合同段的原则是：</w:t>
            </w:r>
          </w:p>
          <w:p>
            <w:pPr>
              <w:pStyle w:val="2"/>
              <w:ind w:left="1760" w:hanging="1760" w:hangingChars="800"/>
            </w:pPr>
            <w:r>
              <w:rPr>
                <w:rFonts w:hint="eastAsia"/>
              </w:rPr>
              <w:t>__________________________________</w:t>
            </w:r>
          </w:p>
        </w:tc>
      </w:tr>
      <w:tr>
        <w:tblPrEx>
          <w:tblCellMar>
            <w:top w:w="0" w:type="dxa"/>
            <w:left w:w="0" w:type="dxa"/>
            <w:bottom w:w="0" w:type="dxa"/>
            <w:right w:w="0" w:type="dxa"/>
          </w:tblCellMar>
        </w:tblPrEx>
        <w:trPr>
          <w:trHeight w:val="3044"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10.6</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★投标文件的真实性要求</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投标人所递交的投标文件（包括有关资料、澄清）应不存在</w:t>
            </w:r>
            <w:r>
              <w:rPr>
                <w:rFonts w:hint="eastAsia"/>
              </w:rPr>
              <w:t>弄虚作假或隐瞒</w:t>
            </w:r>
            <w:r>
              <w:t>。 投标人声明不存在限制投标情形但被发现存在限制投标情形的，</w:t>
            </w:r>
            <w:r>
              <w:rPr>
                <w:rFonts w:hint="eastAsia"/>
              </w:rPr>
              <w:t>属于隐瞒情形（单位负责人为同一人或者存在控股、管理关系的不同单位，在同一标段投标或者未划分标段的同一招标项目投标，若投标人在投标文件中已填报上述信息的，不属于隐瞒情形）。</w:t>
            </w:r>
            <w:r>
              <w:t xml:space="preserve"> 如投标文件存在</w:t>
            </w:r>
            <w:r>
              <w:rPr>
                <w:rFonts w:hint="eastAsia"/>
              </w:rPr>
              <w:t>弄虚作假或隐瞒</w:t>
            </w:r>
            <w:r>
              <w:t>，在评标阶段，评标委员会应将该投标文件作否决投标处理；中标候选人确定后发现的，</w:t>
            </w:r>
            <w:r>
              <w:rPr>
                <w:rFonts w:hint="eastAsia"/>
              </w:rPr>
              <w:t>招标人可以取消中标候选人或中标人资格</w:t>
            </w:r>
            <w:r>
              <w:t>。</w:t>
            </w:r>
          </w:p>
        </w:tc>
      </w:tr>
      <w:tr>
        <w:tblPrEx>
          <w:tblCellMar>
            <w:top w:w="0" w:type="dxa"/>
            <w:left w:w="0" w:type="dxa"/>
            <w:bottom w:w="0" w:type="dxa"/>
            <w:right w:w="0" w:type="dxa"/>
          </w:tblCellMar>
        </w:tblPrEx>
        <w:trPr>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10.7</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开标时投标人宜携带的资料</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○（现场开标）</w:t>
            </w:r>
          </w:p>
          <w:p>
            <w:pPr>
              <w:pStyle w:val="2"/>
              <w:ind w:left="0"/>
            </w:pPr>
            <w:r>
              <w:t xml:space="preserve">一、投标人在开标时宜携带以下资料，以备查验投标保证金是否到账 以及投标文件解密时使用： </w:t>
            </w:r>
          </w:p>
          <w:p>
            <w:pPr>
              <w:pStyle w:val="2"/>
              <w:ind w:left="0"/>
            </w:pPr>
            <w:r>
              <w:t xml:space="preserve">1、加密此项目投标文件的企业 CA 数字证书；（必须携带） </w:t>
            </w:r>
          </w:p>
          <w:p>
            <w:pPr>
              <w:pStyle w:val="2"/>
              <w:ind w:left="0"/>
            </w:pPr>
            <w:r>
              <w:t>2、</w:t>
            </w:r>
            <w:r>
              <w:rPr>
                <w:rFonts w:hint="eastAsia"/>
              </w:rPr>
              <w:t>“拟投标项目回执”原件</w:t>
            </w:r>
            <w:r>
              <w:t xml:space="preserve">； </w:t>
            </w:r>
          </w:p>
          <w:p>
            <w:pPr>
              <w:pStyle w:val="2"/>
              <w:ind w:left="0"/>
            </w:pPr>
            <w:r>
              <w:t xml:space="preserve">3、网络投标文件上传成功回执单。 </w:t>
            </w:r>
          </w:p>
          <w:p>
            <w:pPr>
              <w:pStyle w:val="2"/>
              <w:ind w:left="0"/>
            </w:pPr>
            <w:r>
              <w:t>二、评标当天，投标人宜携带以下资料，以备评标委员会在需要查验时</w:t>
            </w:r>
            <w:r>
              <w:rPr>
                <w:rFonts w:hint="eastAsia"/>
              </w:rPr>
              <w:t xml:space="preserve">能及时提供。 </w:t>
            </w:r>
          </w:p>
          <w:p>
            <w:pPr>
              <w:pStyle w:val="2"/>
              <w:ind w:left="0"/>
            </w:pPr>
            <w:r>
              <w:rPr>
                <w:rFonts w:hint="eastAsia"/>
              </w:rPr>
              <w:t xml:space="preserve">1、类似工程业绩的相关证明材料原件。 </w:t>
            </w:r>
          </w:p>
          <w:p>
            <w:pPr>
              <w:pStyle w:val="2"/>
              <w:ind w:left="0"/>
            </w:pPr>
            <w:r>
              <w:rPr>
                <w:rFonts w:hint="eastAsia"/>
              </w:rPr>
              <w:t xml:space="preserve">2、加密此项目投标文件的企业 CA 数字证书。 </w:t>
            </w:r>
          </w:p>
          <w:p>
            <w:pPr>
              <w:pStyle w:val="2"/>
              <w:ind w:left="0"/>
            </w:pPr>
            <w:r>
              <w:rPr>
                <w:rFonts w:hint="eastAsia"/>
              </w:rPr>
              <w:t>注：投标人未按上述要求携带以上资料造成的后果由投标人自行承担。</w:t>
            </w:r>
          </w:p>
          <w:p>
            <w:pPr>
              <w:pStyle w:val="2"/>
              <w:ind w:left="0"/>
            </w:pPr>
            <w:r>
              <w:rPr>
                <w:rFonts w:hint="eastAsia"/>
              </w:rPr>
              <w:t>○（不见面开标）</w:t>
            </w:r>
          </w:p>
          <w:p>
            <w:pPr>
              <w:pStyle w:val="2"/>
              <w:ind w:left="0"/>
            </w:pPr>
            <w:r>
              <w:rPr>
                <w:rFonts w:hint="eastAsia"/>
              </w:rPr>
              <w:t>无</w:t>
            </w:r>
          </w:p>
        </w:tc>
      </w:tr>
      <w:tr>
        <w:trPr>
          <w:trHeight w:val="3075" w:hRule="atLeas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10.8</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招标文件内容冲突的解决及优先适用次序</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招标文件中招标人编制的内容前后有矛盾或不一致，有时间先后顺序的，以时间在后的修改、澄清或补正文件为准；没有时间先后顺序的，以公平的原则进行处理。投标人须知前附表和招标文件中“注”的内容与正文不一致时，以投标人须知前附表和招标文件中“注”的内容为准。</w:t>
            </w:r>
          </w:p>
          <w:p>
            <w:pPr>
              <w:pStyle w:val="2"/>
              <w:ind w:left="0"/>
            </w:pPr>
            <w:r>
              <w:rPr>
                <w:rFonts w:hint="eastAsia"/>
              </w:rPr>
              <w:t>对招标文件的内容理解有争议的，由招标人按照招标文件所使用的词句、招标文件的有关条款、招标的目的、习惯以及诚实信用原则，确定该条款的真实意思，有两种以上解释的，作出不利于招标人一方的解释。</w:t>
            </w:r>
          </w:p>
        </w:tc>
      </w:tr>
      <w:tr>
        <w:tblPrEx>
          <w:tblCellMar>
            <w:top w:w="0" w:type="dxa"/>
            <w:left w:w="0" w:type="dxa"/>
            <w:bottom w:w="0" w:type="dxa"/>
            <w:right w:w="0" w:type="dxa"/>
          </w:tblCellMar>
        </w:tblPrEx>
        <w:trPr>
          <w:trHeight w:val="1867"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10.9</w:t>
            </w:r>
          </w:p>
        </w:tc>
        <w:tc>
          <w:tcPr>
            <w:tcW w:w="798"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知识产权</w:t>
            </w:r>
          </w:p>
        </w:tc>
        <w:tc>
          <w:tcPr>
            <w:tcW w:w="3620" w:type="pct"/>
            <w:tcBorders>
              <w:top w:val="single" w:color="000000" w:sz="4" w:space="0"/>
              <w:left w:val="single" w:color="000000" w:sz="4" w:space="0"/>
              <w:bottom w:val="single" w:color="000000" w:sz="4" w:space="0"/>
              <w:right w:val="single" w:color="000000" w:sz="4" w:space="0"/>
            </w:tcBorders>
            <w:vAlign w:val="center"/>
          </w:tcPr>
          <w:p>
            <w:pPr>
              <w:pStyle w:val="2"/>
              <w:ind w:left="0"/>
            </w:pPr>
            <w:r>
              <w:t>构成本招标文件各组成部分的文件，未经招标人书面同意，投标人不得擅自复印和用于非本招标项目所需的其他目的。招标人全部或者部分使 用未中标人投标文件中的技术成果或技术方案时，需征得其书面同意，并不得擅自复印或提供给第三人</w:t>
            </w:r>
          </w:p>
        </w:tc>
      </w:tr>
      <w:tr>
        <w:tblPrEx>
          <w:tblCellMar>
            <w:top w:w="0" w:type="dxa"/>
            <w:left w:w="0" w:type="dxa"/>
            <w:bottom w:w="0" w:type="dxa"/>
            <w:right w:w="0" w:type="dxa"/>
          </w:tblCellMar>
        </w:tblPrEx>
        <w:trPr>
          <w:trHeight w:val="1403" w:hRule="exact"/>
          <w:jc w:val="center"/>
        </w:trPr>
        <w:tc>
          <w:tcPr>
            <w:tcW w:w="580" w:type="pct"/>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10.10</w:t>
            </w:r>
          </w:p>
        </w:tc>
        <w:tc>
          <w:tcPr>
            <w:tcW w:w="798" w:type="pct"/>
            <w:vMerge w:val="restart"/>
            <w:tcBorders>
              <w:top w:val="single" w:color="000000" w:sz="4" w:space="0"/>
              <w:left w:val="single" w:color="000000" w:sz="4" w:space="0"/>
              <w:right w:val="single" w:color="000000" w:sz="4" w:space="0"/>
            </w:tcBorders>
            <w:vAlign w:val="center"/>
          </w:tcPr>
          <w:p>
            <w:pPr>
              <w:pStyle w:val="2"/>
              <w:ind w:left="0"/>
              <w:jc w:val="center"/>
            </w:pPr>
            <w:r>
              <w:t>其他</w:t>
            </w:r>
          </w:p>
        </w:tc>
        <w:tc>
          <w:tcPr>
            <w:tcW w:w="3620" w:type="pct"/>
            <w:tcBorders>
              <w:top w:val="single" w:color="000000" w:sz="4" w:space="0"/>
              <w:left w:val="single" w:color="000000" w:sz="4" w:space="0"/>
              <w:bottom w:val="single" w:color="auto" w:sz="4" w:space="0"/>
              <w:right w:val="single" w:color="000000" w:sz="4" w:space="0"/>
            </w:tcBorders>
            <w:vAlign w:val="center"/>
          </w:tcPr>
          <w:p>
            <w:pPr>
              <w:pStyle w:val="2"/>
              <w:ind w:left="0"/>
            </w:pPr>
            <w:r>
              <w:rPr>
                <w:rFonts w:hint="eastAsia"/>
              </w:rPr>
              <w:t>招标文件投标人须知前附表所述内容与招标文件投标人须知正文部分所述内容不一致或招标文件投标人须知正文部分中表述不明时，以投标人须知前附表的所述内容为准。</w:t>
            </w:r>
          </w:p>
        </w:tc>
      </w:tr>
      <w:tr>
        <w:tblPrEx>
          <w:tblCellMar>
            <w:top w:w="0" w:type="dxa"/>
            <w:left w:w="0" w:type="dxa"/>
            <w:bottom w:w="0" w:type="dxa"/>
            <w:right w:w="0" w:type="dxa"/>
          </w:tblCellMar>
        </w:tblPrEx>
        <w:trPr>
          <w:trHeight w:val="1330" w:hRule="exact"/>
          <w:jc w:val="center"/>
        </w:trPr>
        <w:tc>
          <w:tcPr>
            <w:tcW w:w="580" w:type="pct"/>
            <w:vMerge w:val="continue"/>
            <w:tcBorders>
              <w:left w:val="single" w:color="000000" w:sz="4" w:space="0"/>
              <w:bottom w:val="single" w:color="000000" w:sz="4" w:space="0"/>
              <w:right w:val="single" w:color="000000" w:sz="4" w:space="0"/>
            </w:tcBorders>
            <w:vAlign w:val="center"/>
          </w:tcPr>
          <w:p>
            <w:pPr>
              <w:pStyle w:val="2"/>
              <w:ind w:left="0"/>
              <w:jc w:val="center"/>
            </w:pPr>
          </w:p>
        </w:tc>
        <w:tc>
          <w:tcPr>
            <w:tcW w:w="798" w:type="pct"/>
            <w:vMerge w:val="continue"/>
            <w:tcBorders>
              <w:left w:val="single" w:color="000000" w:sz="4" w:space="0"/>
              <w:bottom w:val="single" w:color="000000" w:sz="4" w:space="0"/>
              <w:right w:val="single" w:color="000000" w:sz="4" w:space="0"/>
            </w:tcBorders>
            <w:vAlign w:val="center"/>
          </w:tcPr>
          <w:p>
            <w:pPr>
              <w:pStyle w:val="2"/>
              <w:ind w:left="0"/>
              <w:jc w:val="center"/>
            </w:pPr>
          </w:p>
        </w:tc>
        <w:tc>
          <w:tcPr>
            <w:tcW w:w="3620" w:type="pct"/>
            <w:tcBorders>
              <w:top w:val="single" w:color="auto" w:sz="4" w:space="0"/>
              <w:left w:val="single" w:color="000000" w:sz="4" w:space="0"/>
              <w:bottom w:val="single" w:color="000000" w:sz="4" w:space="0"/>
              <w:right w:val="single" w:color="000000" w:sz="4" w:space="0"/>
            </w:tcBorders>
            <w:vAlign w:val="center"/>
          </w:tcPr>
          <w:p>
            <w:pPr>
              <w:pStyle w:val="2"/>
              <w:ind w:left="0"/>
            </w:pPr>
            <w:r>
              <w:rPr>
                <w:rFonts w:hint="eastAsia"/>
              </w:rPr>
              <w:t>招标文件中“★”号条款为招标文件规定的实质性要求。未实质性响应招标文件中“★”条款，视为重大偏差（报价详细评审的重大偏差另行约定），评标委员会在评审时应作否决投标处理。</w:t>
            </w:r>
          </w:p>
        </w:tc>
      </w:tr>
      <w:tr>
        <w:tblPrEx>
          <w:tblCellMar>
            <w:top w:w="0" w:type="dxa"/>
            <w:left w:w="0" w:type="dxa"/>
            <w:bottom w:w="0" w:type="dxa"/>
            <w:right w:w="0" w:type="dxa"/>
          </w:tblCellMar>
        </w:tblPrEx>
        <w:trPr>
          <w:trHeight w:val="944" w:hRule="exact"/>
          <w:jc w:val="center"/>
        </w:trPr>
        <w:tc>
          <w:tcPr>
            <w:tcW w:w="580" w:type="pct"/>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10.11</w:t>
            </w:r>
          </w:p>
        </w:tc>
        <w:tc>
          <w:tcPr>
            <w:tcW w:w="4419" w:type="pct"/>
            <w:gridSpan w:val="2"/>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根据川发改招管【2011】1210号文件规定，严格执行“一地受罚，处处受制”的信用管理制度，任何投标人弄虚作假中标的行为一旦查实，在全省范围内的投标活动将受到制约。</w:t>
            </w:r>
          </w:p>
        </w:tc>
      </w:tr>
      <w:tr>
        <w:tblPrEx>
          <w:tblCellMar>
            <w:top w:w="0" w:type="dxa"/>
            <w:left w:w="108" w:type="dxa"/>
            <w:bottom w:w="0" w:type="dxa"/>
            <w:right w:w="108" w:type="dxa"/>
          </w:tblCellMar>
        </w:tblPrEx>
        <w:trPr>
          <w:jc w:val="center"/>
        </w:trPr>
        <w:tc>
          <w:tcPr>
            <w:tcW w:w="580"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11</w:t>
            </w:r>
          </w:p>
        </w:tc>
        <w:tc>
          <w:tcPr>
            <w:tcW w:w="798"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电子招标投标</w:t>
            </w:r>
          </w:p>
        </w:tc>
        <w:tc>
          <w:tcPr>
            <w:tcW w:w="3620" w:type="pct"/>
            <w:tcBorders>
              <w:top w:val="single" w:color="auto" w:sz="4" w:space="0"/>
              <w:left w:val="single" w:color="auto" w:sz="4" w:space="0"/>
              <w:bottom w:val="single" w:color="auto" w:sz="4" w:space="0"/>
              <w:right w:val="single" w:color="auto" w:sz="4" w:space="0"/>
            </w:tcBorders>
            <w:vAlign w:val="center"/>
          </w:tcPr>
          <w:p>
            <w:pPr>
              <w:pStyle w:val="2"/>
              <w:ind w:left="0"/>
            </w:pPr>
            <w:r>
              <w:rPr>
                <w:rFonts w:hint="eastAsia"/>
              </w:rPr>
              <w:t xml:space="preserve">投标人应按照《成都市发展和改革委员会等 8 部门关于启动成都市公共资源电子交易云平台工程建设项目招标投标系统（2017 版）试运行的通知》（成发改招投标〔2017〕1098 号）规定编制投标文件。注意事项： </w:t>
            </w:r>
          </w:p>
          <w:p>
            <w:pPr>
              <w:pStyle w:val="2"/>
              <w:ind w:left="0"/>
            </w:pPr>
            <w:r>
              <w:rPr>
                <w:rFonts w:hint="eastAsia"/>
              </w:rPr>
              <w:t xml:space="preserve">（1）投标人应办理 CA 数字证书及电子签章，使用“成都市电子投标文件编制系统（2017 版）”制作电子投标文件，请使用最新版系统（可对照成都市公共资源电子交易云平台检查版本号是否为最新）。 </w:t>
            </w:r>
          </w:p>
          <w:p>
            <w:pPr>
              <w:pStyle w:val="2"/>
              <w:ind w:left="0"/>
            </w:pPr>
            <w:r>
              <w:rPr>
                <w:rFonts w:hint="eastAsia"/>
              </w:rPr>
              <w:t xml:space="preserve">（2）电子投标文件为一个扩展名为 CDT 的文件。 </w:t>
            </w:r>
          </w:p>
          <w:p>
            <w:pPr>
              <w:pStyle w:val="2"/>
              <w:ind w:left="0"/>
            </w:pPr>
            <w:r>
              <w:rPr>
                <w:rFonts w:hint="eastAsia"/>
              </w:rPr>
              <w:t xml:space="preserve">（3）制作电子投标文件应按照文件制作导航系统建立目录并分级，不同内容按标签提示制作导入，应保证目录清晰、内容完整、方便评审。涉及图片类的文件须保证图片清晰。 </w:t>
            </w:r>
          </w:p>
          <w:p>
            <w:pPr>
              <w:pStyle w:val="2"/>
              <w:ind w:left="0"/>
            </w:pPr>
            <w:r>
              <w:rPr>
                <w:rFonts w:hint="eastAsia"/>
              </w:rPr>
              <w:t xml:space="preserve">（4）电子投标文件制作完成后，应在相应位置加盖电子签章，使其电子投标文件具备法律效力。 </w:t>
            </w:r>
          </w:p>
          <w:p>
            <w:pPr>
              <w:pStyle w:val="2"/>
              <w:ind w:left="0"/>
            </w:pPr>
            <w:r>
              <w:rPr>
                <w:rFonts w:hint="eastAsia"/>
              </w:rPr>
              <w:t>（5）电子投标文件制作完成后，应使用投标人的企业 CA 数字证书对投标文件进行加密。</w:t>
            </w:r>
          </w:p>
          <w:p>
            <w:pPr>
              <w:pStyle w:val="2"/>
              <w:ind w:left="0"/>
            </w:pPr>
            <w:r>
              <w:rPr>
                <w:rFonts w:hint="eastAsia"/>
              </w:rPr>
              <w:t>（6）招标文件所述“复印件”等内容，均可理解为采用对应电子方式的资料形式。</w:t>
            </w:r>
          </w:p>
        </w:tc>
      </w:tr>
      <w:tr>
        <w:tblPrEx>
          <w:tblCellMar>
            <w:top w:w="0" w:type="dxa"/>
            <w:left w:w="108" w:type="dxa"/>
            <w:bottom w:w="0" w:type="dxa"/>
            <w:right w:w="108" w:type="dxa"/>
          </w:tblCellMar>
        </w:tblPrEx>
        <w:trPr>
          <w:trHeight w:val="5571" w:hRule="atLeast"/>
          <w:jc w:val="center"/>
        </w:trPr>
        <w:tc>
          <w:tcPr>
            <w:tcW w:w="580"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12</w:t>
            </w:r>
          </w:p>
        </w:tc>
        <w:tc>
          <w:tcPr>
            <w:tcW w:w="798"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特别注意</w:t>
            </w:r>
          </w:p>
        </w:tc>
        <w:tc>
          <w:tcPr>
            <w:tcW w:w="3620" w:type="pct"/>
            <w:tcBorders>
              <w:top w:val="single" w:color="auto" w:sz="4" w:space="0"/>
              <w:left w:val="single" w:color="auto" w:sz="4" w:space="0"/>
              <w:bottom w:val="single" w:color="auto" w:sz="4" w:space="0"/>
              <w:right w:val="single" w:color="auto" w:sz="4" w:space="0"/>
            </w:tcBorders>
            <w:vAlign w:val="center"/>
          </w:tcPr>
          <w:p>
            <w:pPr>
              <w:pStyle w:val="2"/>
              <w:ind w:left="0"/>
              <w:rPr>
                <w:b/>
                <w:bCs/>
              </w:rPr>
            </w:pPr>
            <w:r>
              <w:rPr>
                <w:rFonts w:hint="eastAsia"/>
                <w:b/>
                <w:bCs/>
              </w:rPr>
              <w:t>按照《成都市发展和改革委员会等8部门关于启动成都市公共资源电子交易云平台工程建设项目招标投标系统（2017版）试运行的通知》（成发改招投标〔2017〕1098号）、《成都市国家投资工程建设项目电子化招标投标技术导则》和《关于印发&lt;成都市工程建设项目不见面开标交易工作规程（试行）&gt;和&lt;成都市工程建设项目异地远程评标工作规程（试行）&gt;的通知》(成发改法规〔2020〕49号)相关规定友情提醒：</w:t>
            </w:r>
          </w:p>
          <w:p>
            <w:pPr>
              <w:pStyle w:val="2"/>
              <w:ind w:left="0"/>
              <w:rPr>
                <w:b/>
                <w:bCs/>
              </w:rPr>
            </w:pPr>
            <w:r>
              <w:rPr>
                <w:rFonts w:hint="eastAsia"/>
                <w:b/>
                <w:bCs/>
              </w:rPr>
              <w:t>一、其他事项：</w:t>
            </w:r>
          </w:p>
          <w:p>
            <w:pPr>
              <w:pStyle w:val="2"/>
              <w:ind w:left="0"/>
              <w:rPr>
                <w:b/>
                <w:bCs/>
              </w:rPr>
            </w:pPr>
            <w:r>
              <w:rPr>
                <w:rFonts w:hint="eastAsia"/>
                <w:b/>
                <w:bCs/>
              </w:rPr>
              <w:t>（1）评标结束之前，投标人应随时关注系统提示，及时通过本单位CA数字证书对评标委员会发出的质疑函进行澄清，并确认提交成功。逾时回复将不能提交。</w:t>
            </w:r>
          </w:p>
          <w:p>
            <w:pPr>
              <w:pStyle w:val="2"/>
              <w:ind w:left="0"/>
              <w:rPr>
                <w:b/>
                <w:bCs/>
              </w:rPr>
            </w:pPr>
            <w:r>
              <w:rPr>
                <w:rFonts w:hint="eastAsia"/>
                <w:b/>
                <w:bCs/>
              </w:rPr>
              <w:t>（2）投标人出现以下情形之一的，该次投标的有关业务办理将被系统拒绝，并自行承担责任：</w:t>
            </w:r>
          </w:p>
          <w:p>
            <w:pPr>
              <w:pStyle w:val="2"/>
              <w:ind w:left="0"/>
              <w:rPr>
                <w:b/>
                <w:bCs/>
              </w:rPr>
            </w:pPr>
            <w:r>
              <w:rPr>
                <w:rFonts w:hint="eastAsia"/>
                <w:b/>
                <w:bCs/>
              </w:rPr>
              <w:t>1投标人在获得“拟投标项目回执”成功后至评标结束期间，更换CA数字证书的，或投标人使用的CA数字证书不在有效期内的；</w:t>
            </w:r>
          </w:p>
          <w:p>
            <w:pPr>
              <w:pStyle w:val="2"/>
              <w:ind w:left="0"/>
              <w:rPr>
                <w:b/>
                <w:bCs/>
              </w:rPr>
            </w:pPr>
            <w:r>
              <w:rPr>
                <w:rFonts w:hint="eastAsia"/>
                <w:b/>
                <w:bCs/>
              </w:rPr>
              <w:t>2投标人在开标时，未携带加密投标文件时使用的CA数字证书的；</w:t>
            </w:r>
          </w:p>
          <w:p>
            <w:pPr>
              <w:pStyle w:val="2"/>
              <w:ind w:left="0"/>
              <w:rPr>
                <w:b/>
                <w:bCs/>
              </w:rPr>
            </w:pPr>
            <w:r>
              <w:rPr>
                <w:rFonts w:hint="eastAsia"/>
                <w:b/>
                <w:bCs/>
              </w:rPr>
              <w:t>3提交的电子投标文件使用格式错误、文件损坏或自身存在计算机病毒等缺陷的；</w:t>
            </w:r>
          </w:p>
          <w:p>
            <w:pPr>
              <w:pStyle w:val="2"/>
              <w:ind w:left="0"/>
              <w:rPr>
                <w:b/>
                <w:bCs/>
              </w:rPr>
            </w:pPr>
            <w:r>
              <w:rPr>
                <w:rFonts w:hint="eastAsia"/>
                <w:b/>
                <w:bCs/>
              </w:rPr>
              <w:t>4电子投标文件不是使用专用的“成都市电子投标文件制作系统（2017版）”制作生成CDT格式文件的；</w:t>
            </w:r>
          </w:p>
          <w:p>
            <w:pPr>
              <w:pStyle w:val="2"/>
              <w:ind w:left="0"/>
              <w:rPr>
                <w:b/>
                <w:bCs/>
              </w:rPr>
            </w:pPr>
            <w:r>
              <w:rPr>
                <w:rFonts w:hint="eastAsia"/>
                <w:b/>
                <w:bCs/>
              </w:rPr>
              <w:t>5其他不符合招标文件中有关要求的情形。</w:t>
            </w:r>
          </w:p>
          <w:p>
            <w:pPr>
              <w:pStyle w:val="2"/>
              <w:ind w:left="0"/>
              <w:rPr>
                <w:b/>
                <w:bCs/>
              </w:rPr>
            </w:pPr>
            <w:r>
              <w:rPr>
                <w:rFonts w:hint="eastAsia"/>
                <w:b/>
                <w:bCs/>
              </w:rPr>
              <w:t>二、突发系统故障处理</w:t>
            </w:r>
          </w:p>
          <w:p>
            <w:pPr>
              <w:pStyle w:val="2"/>
              <w:ind w:left="0"/>
              <w:rPr>
                <w:b/>
                <w:bCs/>
              </w:rPr>
            </w:pPr>
            <w:r>
              <w:rPr>
                <w:rFonts w:hint="eastAsia"/>
                <w:b/>
                <w:bCs/>
              </w:rPr>
              <w:t>（1）因非可控因素，导致系统不能正常运行的，由交易中心工作人员及时通知招标人和监督人，并进行处理，待系统恢复后再继续进行。如评标委员会成员已离场的，应重新抽取专家评标。</w:t>
            </w:r>
          </w:p>
          <w:p>
            <w:pPr>
              <w:pStyle w:val="2"/>
              <w:ind w:left="0"/>
              <w:rPr>
                <w:b/>
                <w:bCs/>
              </w:rPr>
            </w:pPr>
            <w:r>
              <w:rPr>
                <w:rFonts w:hint="eastAsia"/>
                <w:b/>
                <w:bCs/>
              </w:rPr>
              <w:t>（2）非可控因素包括以下内容：</w:t>
            </w:r>
          </w:p>
          <w:p>
            <w:pPr>
              <w:pStyle w:val="2"/>
              <w:ind w:left="0"/>
              <w:rPr>
                <w:b/>
                <w:bCs/>
              </w:rPr>
            </w:pPr>
            <w:r>
              <w:rPr>
                <w:rFonts w:hint="eastAsia"/>
                <w:b/>
                <w:bCs/>
              </w:rPr>
              <w:t>网络中断、停电等；</w:t>
            </w:r>
          </w:p>
          <w:p>
            <w:pPr>
              <w:pStyle w:val="2"/>
              <w:ind w:left="0"/>
              <w:rPr>
                <w:b/>
                <w:bCs/>
              </w:rPr>
            </w:pPr>
            <w:r>
              <w:rPr>
                <w:rFonts w:hint="eastAsia"/>
                <w:b/>
                <w:bCs/>
              </w:rPr>
              <w:t>系统服务器发生故障而无法访问系统或无法使用系统；</w:t>
            </w:r>
          </w:p>
          <w:p>
            <w:pPr>
              <w:pStyle w:val="2"/>
              <w:ind w:left="0"/>
              <w:rPr>
                <w:b/>
                <w:bCs/>
              </w:rPr>
            </w:pPr>
            <w:r>
              <w:rPr>
                <w:rFonts w:hint="eastAsia"/>
                <w:b/>
                <w:bCs/>
              </w:rPr>
              <w:t>系统的软件或数据库出现错误，不能进行正常操作；</w:t>
            </w:r>
          </w:p>
          <w:p>
            <w:pPr>
              <w:pStyle w:val="2"/>
              <w:ind w:left="0"/>
              <w:rPr>
                <w:b/>
                <w:bCs/>
              </w:rPr>
            </w:pPr>
            <w:r>
              <w:rPr>
                <w:rFonts w:hint="eastAsia"/>
                <w:b/>
                <w:bCs/>
              </w:rPr>
              <w:t>系统或服务器受到网络攻击，或受到计算机病毒的攻击；</w:t>
            </w:r>
          </w:p>
          <w:p>
            <w:pPr>
              <w:pStyle w:val="2"/>
              <w:ind w:left="0"/>
              <w:rPr>
                <w:b/>
                <w:bCs/>
              </w:rPr>
            </w:pPr>
            <w:r>
              <w:rPr>
                <w:rFonts w:hint="eastAsia"/>
                <w:b/>
                <w:bCs/>
              </w:rPr>
              <w:t>其他不可抗力等因素引起系统无法正常使用；</w:t>
            </w:r>
          </w:p>
          <w:p>
            <w:pPr>
              <w:pStyle w:val="2"/>
              <w:ind w:left="0"/>
              <w:rPr>
                <w:b/>
                <w:bCs/>
              </w:rPr>
            </w:pPr>
            <w:r>
              <w:rPr>
                <w:rFonts w:hint="eastAsia"/>
                <w:b/>
                <w:bCs/>
              </w:rPr>
              <w:t>其他无法保证招标投标过程公平、公正和信息安全的意外情形。</w:t>
            </w:r>
          </w:p>
          <w:p>
            <w:pPr>
              <w:pStyle w:val="2"/>
              <w:ind w:left="0"/>
              <w:rPr>
                <w:b/>
                <w:bCs/>
              </w:rPr>
            </w:pPr>
            <w:r>
              <w:rPr>
                <w:rFonts w:hint="eastAsia"/>
                <w:b/>
                <w:bCs/>
              </w:rPr>
              <w:t>如招标文件、投标文件自身错误的，评标不可中止或终止，后果由相应编制人员自行承担。</w:t>
            </w:r>
          </w:p>
          <w:p>
            <w:pPr>
              <w:pStyle w:val="2"/>
              <w:ind w:left="0"/>
              <w:rPr>
                <w:b/>
                <w:bCs/>
              </w:rPr>
            </w:pPr>
            <w:r>
              <w:rPr>
                <w:rFonts w:hint="eastAsia"/>
                <w:b/>
                <w:bCs/>
              </w:rPr>
              <w:t>（3）异地远程评标中，如遇停电、网络故障、电子设备、评标席位或者电子评标系统故障导致无法开展评标活动且短时间内无法修复的，由招标人和监督人确定是否暂停评标或解散当次评标委员会，并及时封标。</w:t>
            </w:r>
          </w:p>
          <w:p>
            <w:pPr>
              <w:pStyle w:val="2"/>
              <w:ind w:left="0"/>
            </w:pPr>
            <w:r>
              <w:rPr>
                <w:rFonts w:hint="eastAsia"/>
                <w:b/>
                <w:bCs/>
              </w:rPr>
              <w:t>评标开始后，如因副场停电、网络故障、电子设备或者电子评标系统等故障导致无法继续进行评标且短时间s内无法修复的，经招标人和监督人同意，可取消副场评标，由主场补充抽取专家完成所有评标。取消副场评标的，原副场已进入评标流程的专家需等待补抽专家进场后方可离场,等待期间的费用按评标费标准支付。</w:t>
            </w:r>
          </w:p>
        </w:tc>
      </w:tr>
      <w:tr>
        <w:tblPrEx>
          <w:tblCellMar>
            <w:top w:w="0" w:type="dxa"/>
            <w:left w:w="108" w:type="dxa"/>
            <w:bottom w:w="0" w:type="dxa"/>
            <w:right w:w="108" w:type="dxa"/>
          </w:tblCellMar>
        </w:tblPrEx>
        <w:trPr>
          <w:trHeight w:val="317" w:hRule="atLeast"/>
          <w:jc w:val="center"/>
        </w:trPr>
        <w:tc>
          <w:tcPr>
            <w:tcW w:w="580"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798" w:type="pc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w:t>
            </w:r>
          </w:p>
        </w:tc>
        <w:tc>
          <w:tcPr>
            <w:tcW w:w="3620" w:type="pct"/>
            <w:tcBorders>
              <w:top w:val="single" w:color="auto" w:sz="4" w:space="0"/>
              <w:left w:val="single" w:color="auto" w:sz="4" w:space="0"/>
              <w:bottom w:val="single" w:color="auto" w:sz="4" w:space="0"/>
              <w:right w:val="single" w:color="auto" w:sz="4" w:space="0"/>
            </w:tcBorders>
            <w:vAlign w:val="center"/>
          </w:tcPr>
          <w:p>
            <w:pPr>
              <w:pStyle w:val="2"/>
              <w:ind w:left="0"/>
            </w:pPr>
          </w:p>
        </w:tc>
      </w:tr>
    </w:tbl>
    <w:p>
      <w:pPr>
        <w:pStyle w:val="2"/>
        <w:ind w:left="0"/>
      </w:pPr>
    </w:p>
    <w:p>
      <w:pPr>
        <w:pStyle w:val="2"/>
        <w:ind w:left="0"/>
      </w:pPr>
      <w:r>
        <w:rPr>
          <w:rFonts w:hint="eastAsia"/>
        </w:rPr>
        <w:t>注：“投标人须知前附表”中内容仅能填空，如果因为招标项目的情况，需增加其他相关条款，应填入“投标人须知附表增加条款表”中，增加的条款不能与“投标人须知前附表”中内容相冲突。</w:t>
      </w:r>
    </w:p>
    <w:p>
      <w:pPr>
        <w:pStyle w:val="2"/>
        <w:ind w:left="0"/>
      </w:pPr>
    </w:p>
    <w:p>
      <w:pPr>
        <w:rPr>
          <w:b/>
          <w:bCs/>
        </w:rPr>
      </w:pPr>
      <w:r>
        <w:rPr>
          <w:rFonts w:hint="eastAsia"/>
          <w:b/>
          <w:bCs/>
        </w:rPr>
        <w:t>投标人须知前附表增加条款表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5032"/>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8" w:type="dxa"/>
            <w:vAlign w:val="center"/>
          </w:tcPr>
          <w:p>
            <w:pPr>
              <w:pStyle w:val="2"/>
              <w:ind w:left="0"/>
              <w:jc w:val="center"/>
            </w:pPr>
            <w:r>
              <w:rPr>
                <w:rFonts w:hint="eastAsia"/>
              </w:rPr>
              <w:t>条款号</w:t>
            </w:r>
          </w:p>
        </w:tc>
        <w:tc>
          <w:tcPr>
            <w:tcW w:w="5032" w:type="dxa"/>
            <w:vAlign w:val="center"/>
          </w:tcPr>
          <w:p>
            <w:pPr>
              <w:pStyle w:val="2"/>
              <w:ind w:left="0"/>
              <w:jc w:val="center"/>
            </w:pPr>
            <w:r>
              <w:rPr>
                <w:rFonts w:hint="eastAsia"/>
              </w:rPr>
              <w:t>条 款 名 称</w:t>
            </w:r>
          </w:p>
        </w:tc>
        <w:tc>
          <w:tcPr>
            <w:tcW w:w="3772" w:type="dxa"/>
            <w:vAlign w:val="center"/>
          </w:tcPr>
          <w:p>
            <w:pPr>
              <w:pStyle w:val="2"/>
              <w:ind w:left="0"/>
              <w:jc w:val="center"/>
            </w:pPr>
            <w:r>
              <w:rPr>
                <w:rFonts w:hint="eastAsia"/>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58" w:type="dxa"/>
          </w:tcPr>
          <w:p>
            <w:pPr>
              <w:pStyle w:val="2"/>
            </w:pPr>
          </w:p>
        </w:tc>
        <w:tc>
          <w:tcPr>
            <w:tcW w:w="5032" w:type="dxa"/>
          </w:tcPr>
          <w:p>
            <w:pPr>
              <w:pStyle w:val="2"/>
            </w:pPr>
          </w:p>
        </w:tc>
        <w:tc>
          <w:tcPr>
            <w:tcW w:w="3772" w:type="dxa"/>
          </w:tcPr>
          <w:p>
            <w:pPr>
              <w:pStyle w:val="2"/>
            </w:pPr>
          </w:p>
        </w:tc>
      </w:tr>
    </w:tbl>
    <w:p>
      <w:r>
        <w:rPr>
          <w:rFonts w:hint="eastAsia"/>
        </w:rPr>
        <w:br w:type="page"/>
      </w:r>
    </w:p>
    <w:p>
      <w:pPr>
        <w:pStyle w:val="5"/>
        <w:numPr>
          <w:ilvl w:val="0"/>
          <w:numId w:val="2"/>
        </w:numPr>
      </w:pPr>
      <w:r>
        <w:rPr>
          <w:rFonts w:hint="eastAsia"/>
        </w:rPr>
        <w:t>总则</w:t>
      </w:r>
    </w:p>
    <w:p>
      <w:pPr>
        <w:pStyle w:val="6"/>
        <w:numPr>
          <w:ilvl w:val="1"/>
          <w:numId w:val="2"/>
        </w:numPr>
      </w:pPr>
      <w:r>
        <w:rPr>
          <w:rFonts w:hint="eastAsia"/>
        </w:rPr>
        <w:t>招标项目概况</w:t>
      </w:r>
    </w:p>
    <w:p>
      <w:pPr>
        <w:pStyle w:val="2"/>
      </w:pPr>
      <w:r>
        <w:rPr>
          <w:rFonts w:hint="eastAsia"/>
        </w:rPr>
        <w:t>1.1.1 根据《中华人民共和国招标投标法》、《中华人民共和国招标投标法实施条例》等有关法律、</w:t>
      </w:r>
    </w:p>
    <w:p>
      <w:pPr>
        <w:pStyle w:val="2"/>
        <w:ind w:left="0"/>
      </w:pPr>
      <w:r>
        <w:rPr>
          <w:rFonts w:hint="eastAsia"/>
        </w:rPr>
        <w:t>法规和规章的规定，本招标项目已具备招标条件，现对勘察设计进行招标。</w:t>
      </w:r>
    </w:p>
    <w:p>
      <w:pPr>
        <w:pStyle w:val="2"/>
      </w:pPr>
      <w:r>
        <w:rPr>
          <w:rFonts w:hint="eastAsia"/>
        </w:rPr>
        <w:t>1.1.2 招标人：见投标人须知前附表。</w:t>
      </w:r>
    </w:p>
    <w:p>
      <w:pPr>
        <w:pStyle w:val="2"/>
      </w:pPr>
      <w:r>
        <w:rPr>
          <w:rFonts w:hint="eastAsia"/>
        </w:rPr>
        <w:t>1.1.3 招标代理机构：见投标人须知前附表。</w:t>
      </w:r>
    </w:p>
    <w:p>
      <w:pPr>
        <w:pStyle w:val="2"/>
      </w:pPr>
      <w:r>
        <w:rPr>
          <w:rFonts w:hint="eastAsia"/>
        </w:rPr>
        <w:t>1.1.4 招标项目名称：见投标人须知前附表。</w:t>
      </w:r>
    </w:p>
    <w:p>
      <w:pPr>
        <w:pStyle w:val="2"/>
      </w:pPr>
      <w:r>
        <w:rPr>
          <w:rFonts w:hint="eastAsia"/>
        </w:rPr>
        <w:t>1.1.5 项目建设地点：见投标人须知前附表。</w:t>
      </w:r>
    </w:p>
    <w:p>
      <w:pPr>
        <w:pStyle w:val="2"/>
      </w:pPr>
      <w:r>
        <w:rPr>
          <w:rFonts w:hint="eastAsia"/>
        </w:rPr>
        <w:t>1.1.6 项目建设内容及规模：见投标人须知前附表。</w:t>
      </w:r>
    </w:p>
    <w:p>
      <w:pPr>
        <w:pStyle w:val="2"/>
      </w:pPr>
      <w:r>
        <w:rPr>
          <w:rFonts w:hint="eastAsia"/>
        </w:rPr>
        <w:t>1.1.7 项目投资估算：见投标人须知前附表。</w:t>
      </w:r>
    </w:p>
    <w:p>
      <w:pPr>
        <w:pStyle w:val="6"/>
        <w:numPr>
          <w:ilvl w:val="1"/>
          <w:numId w:val="2"/>
        </w:numPr>
      </w:pPr>
      <w:r>
        <w:rPr>
          <w:rFonts w:hint="eastAsia"/>
        </w:rPr>
        <w:t>招标项目的资金来源和落实情况</w:t>
      </w:r>
    </w:p>
    <w:p>
      <w:pPr>
        <w:pStyle w:val="2"/>
      </w:pPr>
      <w:r>
        <w:rPr>
          <w:rFonts w:hint="eastAsia"/>
        </w:rPr>
        <w:t>1.2.1 资金来源及比例：见投标人须知前附表。</w:t>
      </w:r>
    </w:p>
    <w:p>
      <w:pPr>
        <w:pStyle w:val="2"/>
      </w:pPr>
      <w:r>
        <w:rPr>
          <w:rFonts w:hint="eastAsia"/>
        </w:rPr>
        <w:t>1.2.2 资金落实情况：见投标人须知前附表。</w:t>
      </w:r>
    </w:p>
    <w:p>
      <w:pPr>
        <w:pStyle w:val="6"/>
        <w:numPr>
          <w:ilvl w:val="1"/>
          <w:numId w:val="2"/>
        </w:numPr>
      </w:pPr>
      <w:r>
        <w:rPr>
          <w:rFonts w:hint="eastAsia"/>
        </w:rPr>
        <w:t>招标范围、监理服务期限和质量标准</w:t>
      </w:r>
    </w:p>
    <w:p>
      <w:pPr>
        <w:pStyle w:val="2"/>
      </w:pPr>
      <w:r>
        <w:rPr>
          <w:rFonts w:hint="eastAsia"/>
        </w:rPr>
        <w:t>1.3.1 招标范围：见投标人须知前附表。</w:t>
      </w:r>
    </w:p>
    <w:p>
      <w:pPr>
        <w:pStyle w:val="2"/>
      </w:pPr>
      <w:r>
        <w:rPr>
          <w:rFonts w:hint="eastAsia"/>
        </w:rPr>
        <w:t>1.3.2 监理服务期限：见投标人须知前附表。</w:t>
      </w:r>
    </w:p>
    <w:p>
      <w:pPr>
        <w:pStyle w:val="2"/>
      </w:pPr>
      <w:r>
        <w:rPr>
          <w:rFonts w:hint="eastAsia"/>
        </w:rPr>
        <w:t>1.3.3 质量标准：见投标人须知前附表。</w:t>
      </w:r>
    </w:p>
    <w:p>
      <w:pPr>
        <w:pStyle w:val="6"/>
        <w:numPr>
          <w:ilvl w:val="1"/>
          <w:numId w:val="2"/>
        </w:numPr>
      </w:pPr>
      <w:r>
        <w:rPr>
          <w:rFonts w:hint="eastAsia"/>
        </w:rPr>
        <w:t>投标人资格要求</w:t>
      </w:r>
    </w:p>
    <w:p>
      <w:pPr>
        <w:pStyle w:val="2"/>
      </w:pPr>
      <w:r>
        <w:rPr>
          <w:rFonts w:hint="eastAsia"/>
        </w:rPr>
        <w:t>1.4.1 投标人应具备承担本招标项目资质条件、能力和信誉：</w:t>
      </w:r>
    </w:p>
    <w:p>
      <w:pPr>
        <w:pStyle w:val="2"/>
      </w:pPr>
      <w:r>
        <w:rPr>
          <w:rFonts w:hint="eastAsia"/>
        </w:rPr>
        <w:t>（1）资质要求：见投标人须知前附表；</w:t>
      </w:r>
    </w:p>
    <w:p>
      <w:pPr>
        <w:pStyle w:val="2"/>
      </w:pPr>
      <w:r>
        <w:rPr>
          <w:rFonts w:hint="eastAsia"/>
        </w:rPr>
        <w:t>（2）财务要求：见投标人须知前附表；</w:t>
      </w:r>
    </w:p>
    <w:p>
      <w:pPr>
        <w:pStyle w:val="2"/>
      </w:pPr>
      <w:r>
        <w:rPr>
          <w:rFonts w:hint="eastAsia"/>
        </w:rPr>
        <w:t>（3）业绩要求：见投标人须知前附表；</w:t>
      </w:r>
    </w:p>
    <w:p>
      <w:pPr>
        <w:pStyle w:val="2"/>
      </w:pPr>
      <w:r>
        <w:rPr>
          <w:rFonts w:hint="eastAsia"/>
        </w:rPr>
        <w:t>（4）信誉要求：见投标人须知前附表；</w:t>
      </w:r>
    </w:p>
    <w:p>
      <w:pPr>
        <w:pStyle w:val="2"/>
      </w:pPr>
      <w:r>
        <w:rPr>
          <w:rFonts w:hint="eastAsia"/>
        </w:rPr>
        <w:t>（5）总监理工程师的资格要求：应当具备工程注册监理工程师执业资格（如有），具体要求见投标</w:t>
      </w:r>
    </w:p>
    <w:p>
      <w:pPr>
        <w:pStyle w:val="2"/>
        <w:ind w:left="0"/>
      </w:pPr>
      <w:r>
        <w:rPr>
          <w:rFonts w:hint="eastAsia"/>
        </w:rPr>
        <w:t>人须知前附表；</w:t>
      </w:r>
    </w:p>
    <w:p>
      <w:pPr>
        <w:pStyle w:val="2"/>
      </w:pPr>
      <w:r>
        <w:rPr>
          <w:rFonts w:hint="eastAsia"/>
        </w:rPr>
        <w:t>（6）其他主要人员要求：见投标人须知前附表。</w:t>
      </w:r>
    </w:p>
    <w:p>
      <w:pPr>
        <w:pStyle w:val="2"/>
      </w:pPr>
      <w:r>
        <w:rPr>
          <w:rFonts w:hint="eastAsia"/>
        </w:rPr>
        <w:t>（7）试验检测仪器设备要求：见投标人须知前附表。</w:t>
      </w:r>
    </w:p>
    <w:p>
      <w:pPr>
        <w:pStyle w:val="2"/>
      </w:pPr>
      <w:r>
        <w:rPr>
          <w:rFonts w:hint="eastAsia"/>
        </w:rPr>
        <w:t>（8）其他要求：见投标人须知前附表。需要提交的相关证明材料见本章第 3.5 款的规定。</w:t>
      </w:r>
    </w:p>
    <w:p>
      <w:pPr>
        <w:pStyle w:val="2"/>
      </w:pPr>
      <w:r>
        <w:rPr>
          <w:rFonts w:hint="eastAsia"/>
        </w:rPr>
        <w:t>1.4.2 投标人须知前附表规定接受联合体投标的，联合体除应符合本章第 1.4.1 项和投标人须知</w:t>
      </w:r>
    </w:p>
    <w:p>
      <w:pPr>
        <w:pStyle w:val="2"/>
        <w:ind w:left="0"/>
      </w:pPr>
      <w:r>
        <w:rPr>
          <w:rFonts w:hint="eastAsia"/>
        </w:rPr>
        <w:t>前附表的要求外，还应遵守以下规定：</w:t>
      </w:r>
    </w:p>
    <w:p>
      <w:pPr>
        <w:pStyle w:val="2"/>
        <w:numPr>
          <w:ilvl w:val="0"/>
          <w:numId w:val="3"/>
        </w:numPr>
      </w:pPr>
      <w:r>
        <w:rPr>
          <w:rFonts w:hint="eastAsia"/>
        </w:rPr>
        <w:t>联合体各方应按招标文件提供的格式签订联合体协议书，明确联合体牵头人和各方权利义务，</w:t>
      </w:r>
    </w:p>
    <w:p>
      <w:pPr>
        <w:pStyle w:val="2"/>
        <w:ind w:left="0"/>
      </w:pPr>
      <w:r>
        <w:rPr>
          <w:rFonts w:hint="eastAsia"/>
        </w:rPr>
        <w:t>并承诺就中标项目向招标人承担连带责任；</w:t>
      </w:r>
    </w:p>
    <w:p>
      <w:pPr>
        <w:pStyle w:val="2"/>
      </w:pPr>
      <w:r>
        <w:rPr>
          <w:rFonts w:hint="eastAsia"/>
        </w:rPr>
        <w:t>（2）由同一专业的单位组成的联合体，按照资质等级较低的单位确定资质等级；</w:t>
      </w:r>
    </w:p>
    <w:p>
      <w:pPr>
        <w:pStyle w:val="2"/>
      </w:pPr>
      <w:r>
        <w:rPr>
          <w:rFonts w:hint="eastAsia"/>
        </w:rPr>
        <w:t>（3）联合体各方不得再以自己名义单独或参加其他联合体在本招标项目中投标，否则各相关投标</w:t>
      </w:r>
    </w:p>
    <w:p>
      <w:pPr>
        <w:pStyle w:val="2"/>
        <w:ind w:left="0"/>
      </w:pPr>
      <w:r>
        <w:rPr>
          <w:rFonts w:hint="eastAsia"/>
        </w:rPr>
        <w:t>均无效。</w:t>
      </w:r>
    </w:p>
    <w:p>
      <w:pPr>
        <w:pStyle w:val="2"/>
      </w:pPr>
      <w:r>
        <w:rPr>
          <w:rFonts w:hint="eastAsia"/>
        </w:rPr>
        <w:t>1.4.3 投标人不得存在下列情形之一：</w:t>
      </w:r>
    </w:p>
    <w:p>
      <w:pPr>
        <w:pStyle w:val="2"/>
      </w:pPr>
      <w:r>
        <w:rPr>
          <w:rFonts w:hint="eastAsia"/>
        </w:rPr>
        <w:t>（1）为招标人不具有独立法人资格的附属机构（单位）；</w:t>
      </w:r>
    </w:p>
    <w:p>
      <w:pPr>
        <w:pStyle w:val="2"/>
      </w:pPr>
      <w:r>
        <w:rPr>
          <w:rFonts w:hint="eastAsia"/>
        </w:rPr>
        <w:t>（2）与招标人存在利害关系且可能影响招标公正性；</w:t>
      </w:r>
    </w:p>
    <w:p>
      <w:pPr>
        <w:pStyle w:val="2"/>
      </w:pPr>
      <w:r>
        <w:rPr>
          <w:rFonts w:hint="eastAsia"/>
        </w:rPr>
        <w:t>（3）与本招标项目的其他投标人为同一个单位负责人；</w:t>
      </w:r>
    </w:p>
    <w:p>
      <w:pPr>
        <w:pStyle w:val="2"/>
      </w:pPr>
      <w:r>
        <w:rPr>
          <w:rFonts w:hint="eastAsia"/>
        </w:rPr>
        <w:t>（4）与本招标项目的其他投标人存在控股、管理关系；</w:t>
      </w:r>
    </w:p>
    <w:p>
      <w:pPr>
        <w:pStyle w:val="2"/>
      </w:pPr>
      <w:r>
        <w:rPr>
          <w:rFonts w:hint="eastAsia"/>
        </w:rPr>
        <w:t>（5）为本招标项目的代建人；</w:t>
      </w:r>
    </w:p>
    <w:p>
      <w:pPr>
        <w:pStyle w:val="2"/>
      </w:pPr>
      <w:r>
        <w:rPr>
          <w:rFonts w:hint="eastAsia"/>
        </w:rPr>
        <w:t>（6）为本招标项目的招标代理机构；</w:t>
      </w:r>
    </w:p>
    <w:p>
      <w:pPr>
        <w:pStyle w:val="2"/>
      </w:pPr>
      <w:r>
        <w:rPr>
          <w:rFonts w:hint="eastAsia"/>
        </w:rPr>
        <w:t>（7）与本招标项目的代建人或招标代理机构同为一个法定代表人；</w:t>
      </w:r>
    </w:p>
    <w:p>
      <w:pPr>
        <w:pStyle w:val="2"/>
      </w:pPr>
      <w:r>
        <w:rPr>
          <w:rFonts w:hint="eastAsia"/>
        </w:rPr>
        <w:t>（8）与本招标项目的代建人或招标代理机构存在控股或参股关系；</w:t>
      </w:r>
    </w:p>
    <w:p>
      <w:pPr>
        <w:pStyle w:val="2"/>
      </w:pPr>
      <w:r>
        <w:rPr>
          <w:rFonts w:hint="eastAsia"/>
        </w:rPr>
        <w:t>（9）与本招标项目的施工承包人以及建筑材料、建筑构配件和设备供应商有隶属关系或者其他利</w:t>
      </w:r>
    </w:p>
    <w:p>
      <w:pPr>
        <w:pStyle w:val="2"/>
        <w:ind w:left="0"/>
      </w:pPr>
      <w:r>
        <w:rPr>
          <w:rFonts w:hint="eastAsia"/>
        </w:rPr>
        <w:t>害关系；</w:t>
      </w:r>
    </w:p>
    <w:p>
      <w:pPr>
        <w:pStyle w:val="2"/>
      </w:pPr>
      <w:r>
        <w:rPr>
          <w:rFonts w:hint="eastAsia"/>
        </w:rPr>
        <w:t>（10）被依法暂停或者取消投标资格；</w:t>
      </w:r>
    </w:p>
    <w:p>
      <w:pPr>
        <w:pStyle w:val="2"/>
      </w:pPr>
      <w:r>
        <w:rPr>
          <w:rFonts w:hint="eastAsia"/>
        </w:rPr>
        <w:t>（11）被责令停产停业、暂扣或者吊销许可证、暂扣或者吊销执照；</w:t>
      </w:r>
    </w:p>
    <w:p>
      <w:pPr>
        <w:pStyle w:val="2"/>
      </w:pPr>
      <w:r>
        <w:rPr>
          <w:rFonts w:hint="eastAsia"/>
        </w:rPr>
        <w:t>（12）进入清算程序，或被宣告破产，或其他丧失履约能力的情形；</w:t>
      </w:r>
    </w:p>
    <w:p>
      <w:pPr>
        <w:pStyle w:val="2"/>
      </w:pPr>
      <w:r>
        <w:rPr>
          <w:rFonts w:hint="eastAsia"/>
        </w:rPr>
        <w:t>（13）在最近三年内发生重大监理质量问题（以相关行业主管部门的行政处罚决定或司法机关出具</w:t>
      </w:r>
    </w:p>
    <w:p>
      <w:pPr>
        <w:pStyle w:val="2"/>
        <w:ind w:left="0"/>
      </w:pPr>
      <w:r>
        <w:rPr>
          <w:rFonts w:hint="eastAsia"/>
        </w:rPr>
        <w:t>的有关法律文书为准）；</w:t>
      </w:r>
    </w:p>
    <w:p>
      <w:pPr>
        <w:pStyle w:val="2"/>
      </w:pPr>
      <w:r>
        <w:rPr>
          <w:rFonts w:hint="eastAsia"/>
        </w:rPr>
        <w:t>（14）被工商行政管理机关在全国企业信用信息公示系统中列入严重违法失信企业名单；</w:t>
      </w:r>
    </w:p>
    <w:p>
      <w:pPr>
        <w:pStyle w:val="2"/>
      </w:pPr>
      <w:r>
        <w:rPr>
          <w:rFonts w:hint="eastAsia"/>
        </w:rPr>
        <w:t>（15）被最高人民法院在“信用中国”网站（www.creditchina.gov.cn）或各级信用信息共享平台</w:t>
      </w:r>
    </w:p>
    <w:p>
      <w:pPr>
        <w:pStyle w:val="2"/>
        <w:ind w:left="0"/>
      </w:pPr>
      <w:r>
        <w:rPr>
          <w:rFonts w:hint="eastAsia"/>
        </w:rPr>
        <w:t>中列入失信被执行人名单；</w:t>
      </w:r>
    </w:p>
    <w:p>
      <w:pPr>
        <w:pStyle w:val="2"/>
      </w:pPr>
      <w:r>
        <w:rPr>
          <w:rFonts w:hint="eastAsia"/>
        </w:rPr>
        <w:t>（16）在近三年内投标人或其法定代表人、拟委任的总监理工程师有行贿犯罪行为的；</w:t>
      </w:r>
    </w:p>
    <w:p>
      <w:pPr>
        <w:pStyle w:val="2"/>
      </w:pPr>
      <w:r>
        <w:rPr>
          <w:rFonts w:hint="eastAsia"/>
        </w:rPr>
        <w:t>（17）法律法规或投标人须知前附表规定的其他情形。</w:t>
      </w:r>
    </w:p>
    <w:p>
      <w:pPr>
        <w:pStyle w:val="6"/>
        <w:numPr>
          <w:ilvl w:val="1"/>
          <w:numId w:val="2"/>
        </w:numPr>
      </w:pPr>
      <w:r>
        <w:rPr>
          <w:rFonts w:hint="eastAsia"/>
        </w:rPr>
        <w:t>费用承担</w:t>
      </w:r>
    </w:p>
    <w:p>
      <w:pPr>
        <w:pStyle w:val="2"/>
      </w:pPr>
      <w:r>
        <w:rPr>
          <w:rFonts w:hint="eastAsia"/>
        </w:rPr>
        <w:t>投标人准备和参加投标活动发生的费用自理。</w:t>
      </w:r>
    </w:p>
    <w:p>
      <w:pPr>
        <w:pStyle w:val="6"/>
        <w:numPr>
          <w:ilvl w:val="1"/>
          <w:numId w:val="2"/>
        </w:numPr>
      </w:pPr>
      <w:r>
        <w:rPr>
          <w:rFonts w:hint="eastAsia"/>
        </w:rPr>
        <w:t>保密</w:t>
      </w:r>
    </w:p>
    <w:p>
      <w:pPr>
        <w:pStyle w:val="2"/>
        <w:ind w:left="0" w:firstLine="440" w:firstLineChars="200"/>
      </w:pPr>
      <w:r>
        <w:rPr>
          <w:rFonts w:hint="eastAsia"/>
        </w:rPr>
        <w:t>参与招标投标活动的各方应对招标文件和投标文件中的商业和技术等秘密保密，否则应承担相应的法律责任。</w:t>
      </w:r>
    </w:p>
    <w:p>
      <w:pPr>
        <w:pStyle w:val="6"/>
        <w:numPr>
          <w:ilvl w:val="1"/>
          <w:numId w:val="2"/>
        </w:numPr>
      </w:pPr>
      <w:r>
        <w:rPr>
          <w:rFonts w:hint="eastAsia"/>
        </w:rPr>
        <w:t>语言文字</w:t>
      </w:r>
    </w:p>
    <w:p>
      <w:pPr>
        <w:pStyle w:val="2"/>
      </w:pPr>
      <w:r>
        <w:rPr>
          <w:rFonts w:hint="eastAsia"/>
        </w:rPr>
        <w:t>招标投标文件使用的语言文字为中文。专用术语使用外文的，应附有中文注释。</w:t>
      </w:r>
    </w:p>
    <w:p>
      <w:pPr>
        <w:pStyle w:val="6"/>
        <w:numPr>
          <w:ilvl w:val="1"/>
          <w:numId w:val="2"/>
        </w:numPr>
      </w:pPr>
      <w:r>
        <w:rPr>
          <w:rFonts w:hint="eastAsia"/>
        </w:rPr>
        <w:t>计量单位</w:t>
      </w:r>
    </w:p>
    <w:p>
      <w:pPr>
        <w:pStyle w:val="2"/>
      </w:pPr>
      <w:r>
        <w:rPr>
          <w:rFonts w:hint="eastAsia"/>
        </w:rPr>
        <w:t>所有计量均采用中华人民共和国法定计量单位。</w:t>
      </w:r>
    </w:p>
    <w:p>
      <w:pPr>
        <w:pStyle w:val="6"/>
        <w:numPr>
          <w:ilvl w:val="1"/>
          <w:numId w:val="2"/>
        </w:numPr>
      </w:pPr>
      <w:r>
        <w:rPr>
          <w:rFonts w:hint="eastAsia"/>
        </w:rPr>
        <w:t>踏勘现场</w:t>
      </w:r>
    </w:p>
    <w:p>
      <w:pPr>
        <w:pStyle w:val="2"/>
      </w:pPr>
      <w:r>
        <w:rPr>
          <w:rFonts w:hint="eastAsia"/>
        </w:rPr>
        <w:t>1.9.1 投标人须知前附表规定组织踏勘现场的，招标人按投标人须知前附表规定的时间、地点组织</w:t>
      </w:r>
    </w:p>
    <w:p>
      <w:pPr>
        <w:pStyle w:val="2"/>
        <w:ind w:left="0"/>
      </w:pPr>
      <w:r>
        <w:rPr>
          <w:rFonts w:hint="eastAsia"/>
        </w:rPr>
        <w:t>投标人踏勘项目现场。部分投标人未按时参加踏勘现场的，不影响踏勘现场的正常进行。</w:t>
      </w:r>
    </w:p>
    <w:p>
      <w:pPr>
        <w:pStyle w:val="2"/>
      </w:pPr>
      <w:r>
        <w:rPr>
          <w:rFonts w:hint="eastAsia"/>
        </w:rPr>
        <w:t>1.9.2 投标人踏勘现场发生的费用自理。</w:t>
      </w:r>
    </w:p>
    <w:p>
      <w:pPr>
        <w:pStyle w:val="2"/>
      </w:pPr>
      <w:r>
        <w:rPr>
          <w:rFonts w:hint="eastAsia"/>
        </w:rPr>
        <w:t>1.9.3 除招标人的原因外，投标人自行负责在踏勘现场中所发生的人员伤亡和财产损失。</w:t>
      </w:r>
    </w:p>
    <w:p>
      <w:pPr>
        <w:pStyle w:val="2"/>
      </w:pPr>
      <w:r>
        <w:rPr>
          <w:rFonts w:hint="eastAsia"/>
        </w:rPr>
        <w:t>1.9.4 招标人在踏勘现场中介绍的工程场地和相关的周边环境情况，供投标人在编制投标文件时参</w:t>
      </w:r>
    </w:p>
    <w:p>
      <w:pPr>
        <w:pStyle w:val="2"/>
        <w:ind w:left="0"/>
      </w:pPr>
      <w:r>
        <w:rPr>
          <w:rFonts w:hint="eastAsia"/>
        </w:rPr>
        <w:t>考，招标人不对投标人据此作出的判断和决策负责。</w:t>
      </w:r>
    </w:p>
    <w:p>
      <w:pPr>
        <w:pStyle w:val="6"/>
        <w:numPr>
          <w:ilvl w:val="1"/>
          <w:numId w:val="2"/>
        </w:numPr>
      </w:pPr>
      <w:r>
        <w:rPr>
          <w:rFonts w:hint="eastAsia"/>
        </w:rPr>
        <w:t>投标预备会</w:t>
      </w:r>
    </w:p>
    <w:p>
      <w:pPr>
        <w:pStyle w:val="2"/>
        <w:ind w:left="0" w:firstLine="440" w:firstLineChars="200"/>
      </w:pPr>
      <w:r>
        <w:rPr>
          <w:rFonts w:hint="eastAsia"/>
        </w:rPr>
        <w:t>1.10.1 投标人须知前附表规定召开投标预备会的，招标人按投标人须知前附表规定的时间和地点召开投标预备会，澄清投标人提出的问题。</w:t>
      </w:r>
    </w:p>
    <w:p>
      <w:pPr>
        <w:pStyle w:val="2"/>
        <w:ind w:left="0" w:firstLine="440" w:firstLineChars="200"/>
      </w:pPr>
      <w:r>
        <w:rPr>
          <w:rFonts w:hint="eastAsia"/>
        </w:rPr>
        <w:t>1.10.2 投标人应按投标人须知前附表规定的时间和形式将提出的问题送达招标人，以便招标人在会议期间澄清。</w:t>
      </w:r>
    </w:p>
    <w:p>
      <w:pPr>
        <w:pStyle w:val="2"/>
        <w:ind w:left="0" w:firstLine="440" w:firstLineChars="200"/>
      </w:pPr>
      <w:r>
        <w:rPr>
          <w:rFonts w:hint="eastAsia"/>
        </w:rPr>
        <w:t>1.10.3 投标预备会后，招标人将对投标人所提问题的澄清，以投标人须知前附表规定的形式通知所有购买招标文件的投标人。该澄清内容为招标文件的组成部分。</w:t>
      </w:r>
    </w:p>
    <w:p>
      <w:pPr>
        <w:pStyle w:val="6"/>
        <w:numPr>
          <w:ilvl w:val="1"/>
          <w:numId w:val="2"/>
        </w:numPr>
      </w:pPr>
      <w:r>
        <w:rPr>
          <w:rFonts w:hint="eastAsia"/>
        </w:rPr>
        <w:t>分包</w:t>
      </w:r>
    </w:p>
    <w:p>
      <w:pPr>
        <w:pStyle w:val="2"/>
        <w:ind w:left="0" w:firstLine="440" w:firstLineChars="200"/>
      </w:pPr>
      <w:r>
        <w:rPr>
          <w:rFonts w:hint="eastAsia"/>
        </w:rPr>
        <w:t>本项目严禁分包。</w:t>
      </w:r>
    </w:p>
    <w:p>
      <w:pPr>
        <w:pStyle w:val="6"/>
        <w:numPr>
          <w:ilvl w:val="1"/>
          <w:numId w:val="2"/>
        </w:numPr>
      </w:pPr>
      <w:r>
        <w:rPr>
          <w:rFonts w:hint="eastAsia"/>
        </w:rPr>
        <w:t>响应和偏差</w:t>
      </w:r>
    </w:p>
    <w:p>
      <w:pPr>
        <w:pStyle w:val="2"/>
        <w:ind w:left="0" w:firstLine="440" w:firstLineChars="200"/>
      </w:pPr>
      <w:r>
        <w:rPr>
          <w:rFonts w:hint="eastAsia"/>
        </w:rPr>
        <w:t>1.12.1 投标文件应当对招标文件的实质性要求和条件作出满足性或更有利于招标人的响应，否则，投标人的投标将被否决。实质性要求和条件见投标人须知前附表。</w:t>
      </w:r>
    </w:p>
    <w:p>
      <w:pPr>
        <w:pStyle w:val="2"/>
        <w:ind w:left="0" w:firstLine="440" w:firstLineChars="200"/>
      </w:pPr>
      <w:r>
        <w:rPr>
          <w:rFonts w:hint="eastAsia"/>
        </w:rPr>
        <w:t>1.12.2 投标人应根据招标文件的要求提供投标监理大纲等内容以对招标文件作出响应。</w:t>
      </w:r>
    </w:p>
    <w:p>
      <w:pPr>
        <w:pStyle w:val="2"/>
        <w:ind w:left="0" w:firstLine="440" w:firstLineChars="200"/>
      </w:pPr>
      <w:r>
        <w:rPr>
          <w:rFonts w:hint="eastAsia"/>
        </w:rPr>
        <w:t>1.12.3 投标人须知前附表允许投标文件偏离招标文件某些要求的，偏差应当符合招标文件规定的偏差范围和幅度。</w:t>
      </w:r>
    </w:p>
    <w:p>
      <w:pPr>
        <w:pStyle w:val="5"/>
        <w:numPr>
          <w:ilvl w:val="0"/>
          <w:numId w:val="2"/>
        </w:numPr>
      </w:pPr>
      <w:r>
        <w:rPr>
          <w:rFonts w:hint="eastAsia"/>
        </w:rPr>
        <w:t>招标文件</w:t>
      </w:r>
    </w:p>
    <w:p>
      <w:pPr>
        <w:pStyle w:val="6"/>
        <w:numPr>
          <w:ilvl w:val="1"/>
          <w:numId w:val="2"/>
        </w:numPr>
      </w:pPr>
      <w:r>
        <w:rPr>
          <w:rFonts w:hint="eastAsia"/>
        </w:rPr>
        <w:t>招标文件的组成</w:t>
      </w:r>
    </w:p>
    <w:p>
      <w:pPr>
        <w:pStyle w:val="2"/>
      </w:pPr>
      <w:r>
        <w:rPr>
          <w:rFonts w:hint="eastAsia"/>
        </w:rPr>
        <w:t>本招标文件包括：</w:t>
      </w:r>
    </w:p>
    <w:p>
      <w:pPr>
        <w:pStyle w:val="2"/>
      </w:pPr>
      <w:r>
        <w:rPr>
          <w:rFonts w:hint="eastAsia"/>
        </w:rPr>
        <w:t>（1）招标公告（或投标邀请书）；</w:t>
      </w:r>
    </w:p>
    <w:p>
      <w:pPr>
        <w:pStyle w:val="2"/>
      </w:pPr>
      <w:r>
        <w:rPr>
          <w:rFonts w:hint="eastAsia"/>
        </w:rPr>
        <w:t>（2）投标人须知；</w:t>
      </w:r>
    </w:p>
    <w:p>
      <w:pPr>
        <w:pStyle w:val="2"/>
      </w:pPr>
      <w:r>
        <w:rPr>
          <w:rFonts w:hint="eastAsia"/>
        </w:rPr>
        <w:t>（3）评标办法；</w:t>
      </w:r>
    </w:p>
    <w:p>
      <w:pPr>
        <w:pStyle w:val="2"/>
      </w:pPr>
      <w:r>
        <w:rPr>
          <w:rFonts w:hint="eastAsia"/>
        </w:rPr>
        <w:t>（4）合同条款及格式；</w:t>
      </w:r>
    </w:p>
    <w:p>
      <w:pPr>
        <w:pStyle w:val="2"/>
      </w:pPr>
      <w:r>
        <w:rPr>
          <w:rFonts w:hint="eastAsia"/>
        </w:rPr>
        <w:t>（5）委托人要求；</w:t>
      </w:r>
    </w:p>
    <w:p>
      <w:pPr>
        <w:pStyle w:val="2"/>
      </w:pPr>
      <w:r>
        <w:rPr>
          <w:rFonts w:hint="eastAsia"/>
        </w:rPr>
        <w:t>（6）投标文件格式；</w:t>
      </w:r>
    </w:p>
    <w:p>
      <w:pPr>
        <w:pStyle w:val="2"/>
      </w:pPr>
      <w:r>
        <w:rPr>
          <w:rFonts w:hint="eastAsia"/>
        </w:rPr>
        <w:t>（7）投标人须知前附表规定的其他资料。</w:t>
      </w:r>
    </w:p>
    <w:p>
      <w:pPr>
        <w:pStyle w:val="2"/>
      </w:pPr>
      <w:r>
        <w:rPr>
          <w:rFonts w:hint="eastAsia"/>
        </w:rPr>
        <w:t>根据本章第 1.10 款、第 2.2 款和第 2.3 款对招标文件所作的澄清、修改，构成招标文件的组成</w:t>
      </w:r>
    </w:p>
    <w:p>
      <w:pPr>
        <w:pStyle w:val="2"/>
        <w:ind w:left="0"/>
      </w:pPr>
      <w:r>
        <w:rPr>
          <w:rFonts w:hint="eastAsia"/>
        </w:rPr>
        <w:t>部分。</w:t>
      </w:r>
    </w:p>
    <w:p>
      <w:pPr>
        <w:pStyle w:val="6"/>
        <w:numPr>
          <w:ilvl w:val="1"/>
          <w:numId w:val="2"/>
        </w:numPr>
      </w:pPr>
      <w:r>
        <w:rPr>
          <w:rFonts w:hint="eastAsia"/>
        </w:rPr>
        <w:t>招标文件的澄清</w:t>
      </w:r>
    </w:p>
    <w:p>
      <w:pPr>
        <w:pStyle w:val="2"/>
      </w:pPr>
      <w:r>
        <w:rPr>
          <w:rFonts w:hint="eastAsia"/>
        </w:rPr>
        <w:t>详见投标人须知前附表</w:t>
      </w:r>
    </w:p>
    <w:p>
      <w:pPr>
        <w:pStyle w:val="6"/>
        <w:numPr>
          <w:ilvl w:val="1"/>
          <w:numId w:val="2"/>
        </w:numPr>
      </w:pPr>
      <w:r>
        <w:rPr>
          <w:rFonts w:hint="eastAsia"/>
        </w:rPr>
        <w:t>招标文件的修改</w:t>
      </w:r>
    </w:p>
    <w:p>
      <w:pPr>
        <w:pStyle w:val="2"/>
      </w:pPr>
      <w:r>
        <w:rPr>
          <w:rFonts w:hint="eastAsia"/>
        </w:rPr>
        <w:t>详见投标人须知前附表</w:t>
      </w:r>
    </w:p>
    <w:p>
      <w:pPr>
        <w:pStyle w:val="6"/>
        <w:numPr>
          <w:ilvl w:val="1"/>
          <w:numId w:val="2"/>
        </w:numPr>
      </w:pPr>
      <w:r>
        <w:rPr>
          <w:rFonts w:hint="eastAsia"/>
        </w:rPr>
        <w:t>招标文件的异议</w:t>
      </w:r>
    </w:p>
    <w:p>
      <w:pPr>
        <w:pStyle w:val="2"/>
      </w:pPr>
      <w:r>
        <w:rPr>
          <w:rFonts w:hint="eastAsia"/>
        </w:rPr>
        <w:t>详见投标人须知前附表</w:t>
      </w:r>
    </w:p>
    <w:p>
      <w:pPr>
        <w:pStyle w:val="5"/>
        <w:numPr>
          <w:ilvl w:val="0"/>
          <w:numId w:val="2"/>
        </w:numPr>
      </w:pPr>
      <w:r>
        <w:rPr>
          <w:rFonts w:hint="eastAsia"/>
        </w:rPr>
        <w:t>投标文件</w:t>
      </w:r>
    </w:p>
    <w:p>
      <w:pPr>
        <w:pStyle w:val="6"/>
        <w:numPr>
          <w:ilvl w:val="1"/>
          <w:numId w:val="2"/>
        </w:numPr>
      </w:pPr>
      <w:r>
        <w:rPr>
          <w:rFonts w:hint="eastAsia"/>
        </w:rPr>
        <w:t>投标文件的组成</w:t>
      </w:r>
    </w:p>
    <w:p>
      <w:pPr>
        <w:pStyle w:val="2"/>
      </w:pPr>
      <w:r>
        <w:rPr>
          <w:rFonts w:hint="eastAsia"/>
        </w:rPr>
        <w:t>3.1.1 投标文件应包括下列内容：</w:t>
      </w:r>
    </w:p>
    <w:p>
      <w:pPr>
        <w:pStyle w:val="2"/>
      </w:pPr>
      <w:r>
        <w:rPr>
          <w:rFonts w:hint="eastAsia"/>
        </w:rPr>
        <w:t>（1）投标函及投标函附录；</w:t>
      </w:r>
    </w:p>
    <w:p>
      <w:pPr>
        <w:pStyle w:val="2"/>
      </w:pPr>
      <w:r>
        <w:rPr>
          <w:rFonts w:hint="eastAsia"/>
        </w:rPr>
        <w:t>（2）法定代表人身份证明或授权委托书；</w:t>
      </w:r>
    </w:p>
    <w:p>
      <w:pPr>
        <w:pStyle w:val="2"/>
      </w:pPr>
      <w:r>
        <w:rPr>
          <w:rFonts w:hint="eastAsia"/>
        </w:rPr>
        <w:t>（3）联合体协议书；</w:t>
      </w:r>
    </w:p>
    <w:p>
      <w:pPr>
        <w:pStyle w:val="2"/>
      </w:pPr>
      <w:r>
        <w:rPr>
          <w:rFonts w:hint="eastAsia"/>
        </w:rPr>
        <w:t>（4）投标保证金；</w:t>
      </w:r>
    </w:p>
    <w:p>
      <w:pPr>
        <w:pStyle w:val="2"/>
      </w:pPr>
      <w:r>
        <w:rPr>
          <w:rFonts w:hint="eastAsia"/>
        </w:rPr>
        <w:t>（5）监理报酬清单；</w:t>
      </w:r>
    </w:p>
    <w:p>
      <w:pPr>
        <w:pStyle w:val="2"/>
      </w:pPr>
      <w:r>
        <w:rPr>
          <w:rFonts w:hint="eastAsia"/>
        </w:rPr>
        <w:t>（6）资格审查资料；</w:t>
      </w:r>
    </w:p>
    <w:p>
      <w:pPr>
        <w:pStyle w:val="2"/>
      </w:pPr>
      <w:r>
        <w:rPr>
          <w:rFonts w:hint="eastAsia"/>
        </w:rPr>
        <w:t>（7）监理大纲；</w:t>
      </w:r>
    </w:p>
    <w:p>
      <w:pPr>
        <w:pStyle w:val="2"/>
      </w:pPr>
      <w:r>
        <w:rPr>
          <w:rFonts w:hint="eastAsia"/>
        </w:rPr>
        <w:t>（8）投标人须知前附表规定的其他资料。投标人在评标过程中作出的符合法律法规和招标文件规</w:t>
      </w:r>
    </w:p>
    <w:p>
      <w:pPr>
        <w:pStyle w:val="2"/>
        <w:ind w:left="0"/>
      </w:pPr>
      <w:r>
        <w:rPr>
          <w:rFonts w:hint="eastAsia"/>
        </w:rPr>
        <w:t>定的澄清确认，构成投标文件的组成部分。</w:t>
      </w:r>
    </w:p>
    <w:p>
      <w:pPr>
        <w:pStyle w:val="2"/>
      </w:pPr>
      <w:r>
        <w:rPr>
          <w:rFonts w:hint="eastAsia"/>
        </w:rPr>
        <w:t>3.1.2 投标人须知前附表规定不接受联合体投标的，或投标人没有组成联合体的，投标文件不包括</w:t>
      </w:r>
    </w:p>
    <w:p>
      <w:pPr>
        <w:pStyle w:val="2"/>
        <w:ind w:left="0"/>
      </w:pPr>
      <w:r>
        <w:rPr>
          <w:rFonts w:hint="eastAsia"/>
        </w:rPr>
        <w:t>本章第 3.1.1（3）目所指的联合体协议书。</w:t>
      </w:r>
    </w:p>
    <w:p>
      <w:pPr>
        <w:pStyle w:val="2"/>
      </w:pPr>
      <w:r>
        <w:rPr>
          <w:rFonts w:hint="eastAsia"/>
        </w:rPr>
        <w:t>3.1.3 投标人须知前附表未要求提交投标保证金的，投标文件不包括本章第 3.1.1（4）目所指的</w:t>
      </w:r>
    </w:p>
    <w:p>
      <w:pPr>
        <w:pStyle w:val="2"/>
        <w:ind w:left="0"/>
      </w:pPr>
      <w:r>
        <w:rPr>
          <w:rFonts w:hint="eastAsia"/>
        </w:rPr>
        <w:t>投标保证金。</w:t>
      </w:r>
    </w:p>
    <w:p>
      <w:pPr>
        <w:pStyle w:val="6"/>
        <w:numPr>
          <w:ilvl w:val="1"/>
          <w:numId w:val="2"/>
        </w:numPr>
      </w:pPr>
      <w:r>
        <w:rPr>
          <w:rFonts w:hint="eastAsia"/>
        </w:rPr>
        <w:t>投标报价</w:t>
      </w:r>
    </w:p>
    <w:p>
      <w:pPr>
        <w:pStyle w:val="2"/>
      </w:pPr>
      <w:r>
        <w:rPr>
          <w:rFonts w:hint="eastAsia"/>
        </w:rPr>
        <w:t>3.2.1 投标报价应包括国家规定的增值税税金，除投标人须知前附表另有规定外，增值税税金按一</w:t>
      </w:r>
    </w:p>
    <w:p>
      <w:pPr>
        <w:pStyle w:val="2"/>
        <w:ind w:left="0"/>
      </w:pPr>
      <w:r>
        <w:rPr>
          <w:rFonts w:hint="eastAsia"/>
        </w:rPr>
        <w:t>般计税方法计算。投标人应按第六章“投标文件格式”的要求在投标函中进行报价并填写监理报酬清单。</w:t>
      </w:r>
    </w:p>
    <w:p>
      <w:pPr>
        <w:pStyle w:val="2"/>
      </w:pPr>
      <w:r>
        <w:rPr>
          <w:rFonts w:hint="eastAsia"/>
        </w:rPr>
        <w:t>3.2.2 投标人应充分了解该项目的总体情况以及影响投标报价的其他要素。</w:t>
      </w:r>
    </w:p>
    <w:p>
      <w:pPr>
        <w:pStyle w:val="2"/>
      </w:pPr>
      <w:r>
        <w:rPr>
          <w:rFonts w:hint="eastAsia"/>
        </w:rPr>
        <w:t>3.2.3 本项目的报价方式见投标人须知前附表。投标人在投标截止时间前修改投标函中的投标报价</w:t>
      </w:r>
    </w:p>
    <w:p>
      <w:pPr>
        <w:pStyle w:val="2"/>
        <w:ind w:left="0"/>
      </w:pPr>
      <w:r>
        <w:rPr>
          <w:rFonts w:hint="eastAsia"/>
        </w:rPr>
        <w:t>总额，应同时修改投标文件“监理报酬清单”中的相应报价。此修改须符合本章第 4.3 款的有关要求。</w:t>
      </w:r>
    </w:p>
    <w:p>
      <w:pPr>
        <w:pStyle w:val="2"/>
      </w:pPr>
      <w:r>
        <w:rPr>
          <w:rFonts w:hint="eastAsia"/>
        </w:rPr>
        <w:t>3.2.4 招标人设有最高投标限价的，投标人的投标报价不得超过最高投标限价，最高投标限价在投</w:t>
      </w:r>
    </w:p>
    <w:p>
      <w:pPr>
        <w:pStyle w:val="2"/>
        <w:ind w:left="0"/>
      </w:pPr>
      <w:r>
        <w:rPr>
          <w:rFonts w:hint="eastAsia"/>
        </w:rPr>
        <w:t>标人须知前附表中载明。</w:t>
      </w:r>
    </w:p>
    <w:p>
      <w:pPr>
        <w:pStyle w:val="2"/>
      </w:pPr>
      <w:r>
        <w:rPr>
          <w:rFonts w:hint="eastAsia"/>
        </w:rPr>
        <w:t>3.2.5 投标报价的其他要求见投标人须知前附表。</w:t>
      </w:r>
    </w:p>
    <w:p>
      <w:pPr>
        <w:pStyle w:val="6"/>
        <w:numPr>
          <w:ilvl w:val="1"/>
          <w:numId w:val="2"/>
        </w:numPr>
      </w:pPr>
      <w:r>
        <w:rPr>
          <w:rFonts w:hint="eastAsia"/>
        </w:rPr>
        <w:t>投标有效期</w:t>
      </w:r>
    </w:p>
    <w:p>
      <w:pPr>
        <w:pStyle w:val="2"/>
      </w:pPr>
      <w:r>
        <w:rPr>
          <w:rFonts w:hint="eastAsia"/>
        </w:rPr>
        <w:t>3.3.1 除投标人须知前附表另有规定外，投标有效期为 90 天。</w:t>
      </w:r>
    </w:p>
    <w:p>
      <w:pPr>
        <w:pStyle w:val="2"/>
      </w:pPr>
      <w:r>
        <w:rPr>
          <w:rFonts w:hint="eastAsia"/>
        </w:rPr>
        <w:t>3.3.2 在投标有效期内，投标人撤销投标文件的，应承担招标文件和法律规定的责任。</w:t>
      </w:r>
    </w:p>
    <w:p>
      <w:pPr>
        <w:pStyle w:val="2"/>
      </w:pPr>
      <w:r>
        <w:rPr>
          <w:rFonts w:hint="eastAsia"/>
        </w:rPr>
        <w:t>3.3.3 出现特殊情况需要延长投标有效期的，招标人以书面形式通知所有投标人延长投标有效期。</w:t>
      </w:r>
    </w:p>
    <w:p>
      <w:pPr>
        <w:pStyle w:val="2"/>
        <w:ind w:left="0"/>
      </w:pPr>
      <w:r>
        <w:rPr>
          <w:rFonts w:hint="eastAsia"/>
        </w:rPr>
        <w:t>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numPr>
          <w:ilvl w:val="1"/>
          <w:numId w:val="2"/>
        </w:numPr>
      </w:pPr>
      <w:r>
        <w:rPr>
          <w:rFonts w:hint="eastAsia"/>
        </w:rPr>
        <w:t>投标保证金</w:t>
      </w:r>
    </w:p>
    <w:p>
      <w:pPr>
        <w:pStyle w:val="2"/>
      </w:pPr>
      <w:r>
        <w:rPr>
          <w:rFonts w:hint="eastAsia"/>
        </w:rPr>
        <w:t>3.4.1 投标人在递交投标文件的同时，应按投标人须知前附表规定的金额、担保形式递交投标保证</w:t>
      </w:r>
    </w:p>
    <w:p>
      <w:pPr>
        <w:pStyle w:val="2"/>
        <w:ind w:left="0"/>
      </w:pPr>
      <w:r>
        <w:rPr>
          <w:rFonts w:hint="eastAsia"/>
        </w:rPr>
        <w:t>金。联合体投标的，其投标保证金由牵头人递交，并应符合投标人须知前附表的规定。</w:t>
      </w:r>
    </w:p>
    <w:p>
      <w:pPr>
        <w:pStyle w:val="2"/>
      </w:pPr>
      <w:r>
        <w:rPr>
          <w:rFonts w:hint="eastAsia"/>
        </w:rPr>
        <w:t xml:space="preserve">3.4.2 投标人不按本章第 3.4.1 项要求提交投标保证金的，其投标文件作否决投标处理。 </w:t>
      </w:r>
    </w:p>
    <w:p>
      <w:pPr>
        <w:pStyle w:val="2"/>
      </w:pPr>
      <w:r>
        <w:rPr>
          <w:rFonts w:hint="eastAsia"/>
        </w:rPr>
        <w:t>3.4.3 招标人与中标人签订合同后 5 个工作日内，向未中标的投标人和中标人退还投标保证金。</w:t>
      </w:r>
    </w:p>
    <w:p>
      <w:pPr>
        <w:pStyle w:val="2"/>
      </w:pPr>
      <w:r>
        <w:rPr>
          <w:rFonts w:hint="eastAsia"/>
        </w:rPr>
        <w:t xml:space="preserve">3.4.4 有下列情形之一的，投标保证金将不予退还：  </w:t>
      </w:r>
    </w:p>
    <w:p>
      <w:pPr>
        <w:pStyle w:val="2"/>
      </w:pPr>
      <w:r>
        <w:rPr>
          <w:rFonts w:hint="eastAsia"/>
        </w:rPr>
        <w:t xml:space="preserve">（1）投标人在规定的投标有效期内撤销或修改其投标文件； </w:t>
      </w:r>
    </w:p>
    <w:p>
      <w:pPr>
        <w:pStyle w:val="2"/>
      </w:pPr>
      <w:r>
        <w:rPr>
          <w:rFonts w:hint="eastAsia"/>
        </w:rPr>
        <w:t>（2）中标人在收到中标通知书后，无正当理由拒签合同协议书或未按招标文件规定提交履约担保。</w:t>
      </w:r>
    </w:p>
    <w:p>
      <w:pPr>
        <w:pStyle w:val="6"/>
        <w:numPr>
          <w:ilvl w:val="1"/>
          <w:numId w:val="2"/>
        </w:numPr>
      </w:pPr>
      <w:r>
        <w:rPr>
          <w:rFonts w:hint="eastAsia"/>
        </w:rPr>
        <w:t>资格审查资料（适用于已进行资格预审的）</w:t>
      </w:r>
    </w:p>
    <w:p>
      <w:pPr>
        <w:pStyle w:val="2"/>
      </w:pPr>
      <w:r>
        <w:rPr>
          <w:rFonts w:hint="eastAsia"/>
        </w:rPr>
        <w:t>投标人在递交投标文件前，发生可能影响其投标资格的新情况的，应更新或补充其在申请资格预审</w:t>
      </w:r>
    </w:p>
    <w:p>
      <w:pPr>
        <w:pStyle w:val="2"/>
        <w:ind w:left="0"/>
      </w:pPr>
      <w:r>
        <w:rPr>
          <w:rFonts w:hint="eastAsia"/>
        </w:rPr>
        <w:t>时提供的资料，以证实其各项资格条件仍能继续满足资格预审文件的要求，且没有实质性降低。</w:t>
      </w:r>
    </w:p>
    <w:p>
      <w:pPr>
        <w:pStyle w:val="2"/>
        <w:ind w:left="0"/>
        <w:rPr>
          <w:sz w:val="32"/>
          <w:szCs w:val="32"/>
        </w:rPr>
      </w:pPr>
      <w:r>
        <w:rPr>
          <w:rFonts w:hint="eastAsia"/>
          <w:sz w:val="32"/>
          <w:szCs w:val="32"/>
        </w:rPr>
        <w:t>3.5资格审查资料（适用于未进行资格预审的）</w:t>
      </w:r>
    </w:p>
    <w:p>
      <w:pPr>
        <w:pStyle w:val="2"/>
      </w:pPr>
      <w:r>
        <w:rPr>
          <w:rFonts w:hint="eastAsia"/>
        </w:rPr>
        <w:t xml:space="preserve">除投标人须知前附表另有规定外，投标人应按下列规定提供资格审查资料，以证明其满足本章第1.4 </w:t>
      </w:r>
    </w:p>
    <w:p>
      <w:pPr>
        <w:pStyle w:val="2"/>
        <w:ind w:left="0"/>
      </w:pPr>
      <w:r>
        <w:rPr>
          <w:rFonts w:hint="eastAsia"/>
        </w:rPr>
        <w:t>款规定的资质、财务、业绩、信誉等要求。</w:t>
      </w:r>
    </w:p>
    <w:p>
      <w:pPr>
        <w:pStyle w:val="2"/>
      </w:pPr>
      <w:r>
        <w:rPr>
          <w:rFonts w:hint="eastAsia"/>
        </w:rPr>
        <w:t xml:space="preserve">3.5.1 “投标人基本情况表”应附投标人营业执照和组织机构代码证的复印件（按照“三证合一” </w:t>
      </w:r>
    </w:p>
    <w:p>
      <w:pPr>
        <w:pStyle w:val="2"/>
        <w:ind w:left="0"/>
      </w:pPr>
      <w:r>
        <w:rPr>
          <w:rFonts w:hint="eastAsia"/>
        </w:rPr>
        <w:t>或“五证合一”登记制度进行登记的，可仅提供营业执照复印件）、投标人监理资质证书副本等材料的复印件。</w:t>
      </w:r>
    </w:p>
    <w:p>
      <w:pPr>
        <w:pStyle w:val="2"/>
      </w:pPr>
      <w:r>
        <w:rPr>
          <w:rFonts w:hint="eastAsia"/>
        </w:rPr>
        <w:t>3.5.2 “近年财务状况表”应附经会计师事务所或审计机构审计的财务会计报表，包括资产负债表、</w:t>
      </w:r>
    </w:p>
    <w:p>
      <w:pPr>
        <w:pStyle w:val="2"/>
        <w:ind w:left="0"/>
      </w:pPr>
      <w:r>
        <w:rPr>
          <w:rFonts w:hint="eastAsia"/>
        </w:rPr>
        <w:t>现金流量表、利润表和财务情况说明书的复印件，具体年份要求见投标人须知前附表。投标人的成立时间少于投标人须知前附表规定年份的，应提供成立以来的财务状况表。</w:t>
      </w:r>
    </w:p>
    <w:p>
      <w:pPr>
        <w:pStyle w:val="2"/>
      </w:pPr>
      <w:r>
        <w:rPr>
          <w:rFonts w:hint="eastAsia"/>
        </w:rPr>
        <w:t>3.5.3 “近年完成的类似监理项目情况表”应附中标通知书和（或）合同协议书、委托人出具的证</w:t>
      </w:r>
    </w:p>
    <w:p>
      <w:pPr>
        <w:pStyle w:val="2"/>
        <w:ind w:left="0"/>
      </w:pPr>
      <w:r>
        <w:rPr>
          <w:rFonts w:hint="eastAsia"/>
        </w:rPr>
        <w:t>明文件；具体时间要求见投标人须知前附表，每张表格只填写一个项目，并标明序号。</w:t>
      </w:r>
    </w:p>
    <w:p>
      <w:pPr>
        <w:pStyle w:val="2"/>
      </w:pPr>
      <w:r>
        <w:rPr>
          <w:rFonts w:hint="eastAsia"/>
        </w:rPr>
        <w:t>3.5.4 “正在监理和新承接的项目情况表”应附中标通知书和（或）合同协议书复印件。每张表格</w:t>
      </w:r>
    </w:p>
    <w:p>
      <w:pPr>
        <w:pStyle w:val="2"/>
        <w:ind w:left="0"/>
      </w:pPr>
      <w:r>
        <w:rPr>
          <w:rFonts w:hint="eastAsia"/>
        </w:rPr>
        <w:t>只填写一个项目，并标明序号。</w:t>
      </w:r>
    </w:p>
    <w:p>
      <w:pPr>
        <w:pStyle w:val="2"/>
      </w:pPr>
      <w:r>
        <w:rPr>
          <w:rFonts w:hint="eastAsia"/>
        </w:rPr>
        <w:t>3.5.5 “近年发生的诉讼及仲裁情况”应说明投标人败诉的监理合同的相关情况，并附法院或仲裁</w:t>
      </w:r>
    </w:p>
    <w:p>
      <w:pPr>
        <w:pStyle w:val="2"/>
        <w:ind w:left="0"/>
      </w:pPr>
      <w:r>
        <w:rPr>
          <w:rFonts w:hint="eastAsia"/>
        </w:rPr>
        <w:t>机构作出的判决、裁决等有关法律文书复印件，具体时间要求见投标人须知前附表。</w:t>
      </w:r>
    </w:p>
    <w:p>
      <w:pPr>
        <w:pStyle w:val="2"/>
      </w:pPr>
      <w:r>
        <w:rPr>
          <w:rFonts w:hint="eastAsia"/>
        </w:rPr>
        <w:t>3.5.6 “拟委任的主要人员汇总表”应填报满足本章第 1.4.1 项规定的总监理工程师和其他主要</w:t>
      </w:r>
    </w:p>
    <w:p>
      <w:pPr>
        <w:pStyle w:val="2"/>
        <w:ind w:left="0"/>
      </w:pPr>
      <w:r>
        <w:rPr>
          <w:rFonts w:hint="eastAsia"/>
        </w:rPr>
        <w:t>人员的相关信息。“主要人员简历表”中总监理工程师应附身份证、学历证、职称证、注册监理工程师执业证书和社保缴费证明复印件，管理过的项目业绩须附合同协议书复印件；其他主要人员应附身份证、学历证、职称证（若有）、有关证书和社保缴费证明复印件。</w:t>
      </w:r>
    </w:p>
    <w:p>
      <w:pPr>
        <w:pStyle w:val="2"/>
      </w:pPr>
      <w:r>
        <w:rPr>
          <w:rFonts w:hint="eastAsia"/>
        </w:rPr>
        <w:t>3.5.7 “拟投入本项目的主要试验检测仪器设备表”应填报满足本章第 1.4.1 项规定的试验检 测</w:t>
      </w:r>
    </w:p>
    <w:p>
      <w:pPr>
        <w:pStyle w:val="2"/>
        <w:ind w:left="0"/>
      </w:pPr>
      <w:r>
        <w:rPr>
          <w:rFonts w:hint="eastAsia"/>
        </w:rPr>
        <w:t>仪器设备。</w:t>
      </w:r>
    </w:p>
    <w:p>
      <w:pPr>
        <w:pStyle w:val="2"/>
      </w:pPr>
      <w:r>
        <w:rPr>
          <w:rFonts w:hint="eastAsia"/>
        </w:rPr>
        <w:t>3.5.8 投标人须知前附表规定接受联合体投标的，本章第 3.5.1 项至第 3.5.7 项规定的表格和资</w:t>
      </w:r>
    </w:p>
    <w:p>
      <w:pPr>
        <w:pStyle w:val="2"/>
        <w:ind w:left="0"/>
      </w:pPr>
      <w:r>
        <w:rPr>
          <w:rFonts w:hint="eastAsia"/>
        </w:rPr>
        <w:t>料应包括联合体各方相关情况。</w:t>
      </w:r>
    </w:p>
    <w:p>
      <w:pPr>
        <w:pStyle w:val="6"/>
        <w:numPr>
          <w:ilvl w:val="1"/>
          <w:numId w:val="2"/>
        </w:numPr>
      </w:pPr>
      <w:r>
        <w:rPr>
          <w:rFonts w:hint="eastAsia"/>
        </w:rPr>
        <w:t>备选投标方案</w:t>
      </w:r>
    </w:p>
    <w:p>
      <w:pPr>
        <w:pStyle w:val="2"/>
      </w:pPr>
      <w:r>
        <w:rPr>
          <w:rFonts w:hint="eastAsia"/>
        </w:rPr>
        <w:t>3.6.1 除投标人须知前附表规定允许外，投标人不得递交备选投标方案，否则其投标将被否决。</w:t>
      </w:r>
    </w:p>
    <w:p>
      <w:pPr>
        <w:pStyle w:val="2"/>
      </w:pPr>
      <w:r>
        <w:rPr>
          <w:rFonts w:hint="eastAsia"/>
        </w:rPr>
        <w:t>3.6.2 允许投标人递交备选投标方案的，只有中标人所递交的备选投标方案方可予以考虑。评标委</w:t>
      </w:r>
    </w:p>
    <w:p>
      <w:pPr>
        <w:pStyle w:val="2"/>
        <w:ind w:left="0"/>
      </w:pPr>
      <w:r>
        <w:rPr>
          <w:rFonts w:hint="eastAsia"/>
        </w:rPr>
        <w:t>员会认为中标人的备选投标方案优于其按照招标文件要求编制的投标方案的，招标人可以接受该备选投标方案。</w:t>
      </w:r>
    </w:p>
    <w:p>
      <w:pPr>
        <w:pStyle w:val="2"/>
      </w:pPr>
      <w:r>
        <w:rPr>
          <w:rFonts w:hint="eastAsia"/>
        </w:rPr>
        <w:t>3.6.3 投标人提供两个或两个以上投标报价，或者在投标文件中提供一个报价，但同时提供两个或</w:t>
      </w:r>
    </w:p>
    <w:p>
      <w:pPr>
        <w:pStyle w:val="2"/>
        <w:ind w:left="0"/>
      </w:pPr>
      <w:r>
        <w:rPr>
          <w:rFonts w:hint="eastAsia"/>
        </w:rPr>
        <w:t>两个以上监理方案的，视为提供备选方案。</w:t>
      </w:r>
    </w:p>
    <w:p>
      <w:pPr>
        <w:pStyle w:val="6"/>
        <w:numPr>
          <w:ilvl w:val="1"/>
          <w:numId w:val="2"/>
        </w:numPr>
      </w:pPr>
      <w:r>
        <w:rPr>
          <w:rFonts w:hint="eastAsia"/>
        </w:rPr>
        <w:t>投标文件的编制</w:t>
      </w:r>
    </w:p>
    <w:p>
      <w:pPr>
        <w:pStyle w:val="2"/>
        <w:ind w:left="0" w:firstLine="440" w:firstLineChars="200"/>
      </w:pPr>
      <w:r>
        <w:rPr>
          <w:rFonts w:hint="eastAsia"/>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pStyle w:val="2"/>
        <w:ind w:left="0" w:firstLine="440" w:firstLineChars="200"/>
      </w:pPr>
      <w:r>
        <w:rPr>
          <w:rFonts w:hint="eastAsia"/>
        </w:rPr>
        <w:t>3.7.2 投标文件应当对招标文件有关监理服务期限、投标有效期、委托人要求、招标范围等实质性内容作出响应。</w:t>
      </w:r>
    </w:p>
    <w:p>
      <w:pPr>
        <w:pStyle w:val="2"/>
        <w:ind w:left="0" w:firstLine="440" w:firstLineChars="200"/>
      </w:pPr>
      <w:r>
        <w:rPr>
          <w:rFonts w:hint="eastAsia"/>
        </w:rPr>
        <w:t xml:space="preserve">3.7.3 盖章的具体要求见投标人须知前附表。 </w:t>
      </w:r>
    </w:p>
    <w:p>
      <w:pPr>
        <w:pStyle w:val="2"/>
        <w:ind w:left="0" w:firstLine="440" w:firstLineChars="200"/>
        <w:rPr>
          <w:lang w:val="zh-CN"/>
        </w:rPr>
      </w:pPr>
      <w:r>
        <w:rPr>
          <w:rFonts w:hint="eastAsia"/>
        </w:rPr>
        <w:t>○（现场开标）</w:t>
      </w:r>
      <w:r>
        <w:rPr>
          <w:rFonts w:hint="eastAsia"/>
          <w:lang w:val="zh-CN"/>
        </w:rPr>
        <w:t>3.7.4投标人应提供一份格式正确、内容完整、加密的电子投标文件。电子投标文件应使用“成都市电子投标文件制作系统（2017版）”制作，并通过CA数字证书进行加密，存储为扩展名为CDT的文件。</w:t>
      </w:r>
      <w:r>
        <w:rPr>
          <w:rFonts w:hint="eastAsia"/>
        </w:rPr>
        <w:t>（现场开标适用）</w:t>
      </w:r>
      <w:r>
        <w:rPr>
          <w:rFonts w:hint="eastAsia"/>
          <w:lang w:val="zh-CN"/>
        </w:rPr>
        <w:t>投标人自愿提交一张包含相同内容的投标文件光盘以备CA解密失败时使用（光盘中投标文件应使用“成都市电子投标文件制作系统（2017版）”制作，存储为扩展名为CDT2的未加密文件），CA解密失败的投标人的投标文件以光盘中的为准。光盘应密封完好（包装及密封形式不限）在投标截止时间前上交给招标人，投标文件截止时间后，概不补交。</w:t>
      </w:r>
    </w:p>
    <w:p>
      <w:pPr>
        <w:pStyle w:val="2"/>
        <w:ind w:left="0" w:firstLine="440" w:firstLineChars="200"/>
      </w:pPr>
      <w:r>
        <w:rPr>
          <w:rFonts w:hint="eastAsia"/>
        </w:rPr>
        <w:t>○（不见面开标）3.7.4投标人应提供一份格式正确、内容完整、加密的电子投标文件。电子投标文件应使用“成都市电子投标文件制作系统（2017版）”制作，并通过CA数字证书进行加密，存储为扩展名为CDT的文件。（文件大小不能超过150MB，否则无法生成投标文件，也无法上传。）</w:t>
      </w:r>
    </w:p>
    <w:p>
      <w:pPr>
        <w:pStyle w:val="2"/>
        <w:ind w:left="0" w:firstLine="440" w:firstLineChars="200"/>
      </w:pPr>
      <w:r>
        <w:rPr>
          <w:rFonts w:hint="eastAsia"/>
        </w:rPr>
        <w:t>不见面开标项目不接受投标人现场递交光盘等形式的投标文件，不接受投标人现场解密投标文件。3.7.5具体装订要求见投标人须知前附表规定。</w:t>
      </w:r>
    </w:p>
    <w:p>
      <w:pPr>
        <w:pStyle w:val="5"/>
        <w:numPr>
          <w:ilvl w:val="0"/>
          <w:numId w:val="2"/>
        </w:numPr>
      </w:pPr>
      <w:r>
        <w:rPr>
          <w:rFonts w:hint="eastAsia"/>
        </w:rPr>
        <w:t>投标</w:t>
      </w:r>
    </w:p>
    <w:p>
      <w:pPr>
        <w:pStyle w:val="6"/>
        <w:numPr>
          <w:ilvl w:val="1"/>
          <w:numId w:val="2"/>
        </w:numPr>
      </w:pPr>
      <w:r>
        <w:rPr>
          <w:rFonts w:hint="eastAsia"/>
        </w:rPr>
        <w:t>投标文件的密封和标记</w:t>
      </w:r>
    </w:p>
    <w:p>
      <w:pPr>
        <w:ind w:firstLine="440" w:firstLineChars="200"/>
        <w:rPr>
          <w:rFonts w:ascii="宋体" w:hAnsi="宋体"/>
        </w:rPr>
      </w:pPr>
      <w:r>
        <w:rPr>
          <w:rFonts w:hint="eastAsia" w:ascii="宋体" w:hAnsi="宋体"/>
        </w:rPr>
        <w:t>○（现场开标）4.1.1</w:t>
      </w:r>
      <w:r>
        <w:rPr>
          <w:rFonts w:hint="eastAsia" w:ascii="宋体" w:hAnsi="宋体"/>
          <w:szCs w:val="21"/>
        </w:rPr>
        <w:t>电子投标文件未使用CA数字证书进行加密的，将无法上传至云平台。若投标人投标文件因密封不严、标志不明、未加密而造成过早启封、失密等情况，招标人及招标代理机构概不负责。投标人自愿提交一张包含相同内容的投标文件光盘以备CA解密失败时使用，光盘应密封完好（包装及密封形式不限）。</w:t>
      </w:r>
    </w:p>
    <w:p>
      <w:pPr>
        <w:widowControl/>
        <w:ind w:left="418" w:leftChars="190"/>
        <w:rPr>
          <w:rFonts w:ascii="宋体" w:hAnsi="宋体"/>
        </w:rPr>
      </w:pPr>
      <w:r>
        <w:rPr>
          <w:rFonts w:hint="eastAsia" w:ascii="宋体" w:hAnsi="宋体"/>
        </w:rPr>
        <w:t>○（不见面开标）</w:t>
      </w:r>
      <w:r>
        <w:rPr>
          <w:rFonts w:ascii="宋体" w:hAnsi="宋体"/>
        </w:rPr>
        <w:t>4.1.1电子投标文件未使用CA</w:t>
      </w:r>
      <w:r>
        <w:rPr>
          <w:rFonts w:hint="eastAsia" w:ascii="宋体" w:hAnsi="宋体"/>
        </w:rPr>
        <w:t>数字证书进行加密的，将无法上传至云平台。若投标人投标文件因未加密而造成过早失密等情况，招标人及招标代理机构概不负责。不见面开标项目不接受投标人现场递交光盘等形式的投标文件，不接受投标人现场解密投标文件。</w:t>
      </w:r>
    </w:p>
    <w:p>
      <w:pPr>
        <w:ind w:firstLine="440" w:firstLineChars="200"/>
        <w:rPr>
          <w:rFonts w:ascii="宋体" w:hAnsi="宋体"/>
        </w:rPr>
      </w:pPr>
      <w:r>
        <w:rPr>
          <w:rFonts w:hint="eastAsia" w:ascii="宋体" w:hAnsi="宋体"/>
          <w:szCs w:val="21"/>
        </w:rPr>
        <w:t>○（现场开标）</w:t>
      </w:r>
      <w:r>
        <w:rPr>
          <w:rFonts w:ascii="宋体" w:hAnsi="宋体"/>
          <w:bCs/>
          <w:szCs w:val="21"/>
        </w:rPr>
        <w:t>4.1.2 投标文件的封套上应写明的内容见投标人须知前附表。</w:t>
      </w:r>
    </w:p>
    <w:p>
      <w:pPr>
        <w:pStyle w:val="6"/>
        <w:numPr>
          <w:ilvl w:val="1"/>
          <w:numId w:val="2"/>
        </w:numPr>
      </w:pPr>
      <w:r>
        <w:rPr>
          <w:rFonts w:hint="eastAsia"/>
        </w:rPr>
        <w:t>投标文件的递交</w:t>
      </w:r>
    </w:p>
    <w:p>
      <w:pPr>
        <w:spacing w:line="400" w:lineRule="exact"/>
        <w:ind w:firstLine="440" w:firstLineChars="200"/>
        <w:rPr>
          <w:rFonts w:ascii="宋体" w:hAnsi="宋体"/>
          <w:color w:val="000000"/>
        </w:rPr>
      </w:pPr>
      <w:r>
        <w:rPr>
          <w:rFonts w:hint="eastAsia" w:ascii="宋体" w:hAnsi="宋体"/>
        </w:rPr>
        <w:t>○（现场开标）</w:t>
      </w:r>
    </w:p>
    <w:p>
      <w:pPr>
        <w:spacing w:line="400" w:lineRule="exact"/>
        <w:ind w:firstLine="440" w:firstLineChars="200"/>
        <w:rPr>
          <w:rFonts w:ascii="宋体" w:hAnsi="宋体"/>
          <w:color w:val="000000"/>
        </w:rPr>
      </w:pPr>
      <w:r>
        <w:rPr>
          <w:rFonts w:hint="eastAsia" w:ascii="宋体" w:hAnsi="宋体"/>
          <w:color w:val="000000"/>
        </w:rPr>
        <w:t>4.2.1 投标人应在本章第2.2.2项规定的投标截止时间前递交投标文件。</w:t>
      </w:r>
    </w:p>
    <w:p>
      <w:pPr>
        <w:spacing w:line="400" w:lineRule="exact"/>
        <w:ind w:firstLine="440" w:firstLineChars="200"/>
        <w:rPr>
          <w:rFonts w:ascii="宋体" w:hAnsi="宋体"/>
          <w:color w:val="000000"/>
        </w:rPr>
      </w:pPr>
      <w:r>
        <w:rPr>
          <w:rFonts w:hint="eastAsia" w:ascii="宋体" w:hAnsi="宋体"/>
          <w:color w:val="000000"/>
        </w:rPr>
        <w:t>4.2.2 投标人递交投标文件的地点：见投标人须知前附表。</w:t>
      </w:r>
    </w:p>
    <w:p>
      <w:pPr>
        <w:spacing w:line="400" w:lineRule="exact"/>
        <w:ind w:firstLine="440" w:firstLineChars="200"/>
        <w:rPr>
          <w:rFonts w:ascii="宋体" w:hAnsi="宋体"/>
          <w:color w:val="000000"/>
        </w:rPr>
      </w:pPr>
      <w:r>
        <w:rPr>
          <w:rFonts w:hint="eastAsia" w:ascii="宋体" w:hAnsi="宋体"/>
          <w:color w:val="000000"/>
        </w:rPr>
        <w:t>4.2.3 除投标人须知前附表另有规定外，投标人所递交的投标文件不予退还。</w:t>
      </w:r>
    </w:p>
    <w:p>
      <w:pPr>
        <w:pStyle w:val="2"/>
        <w:spacing w:before="91"/>
        <w:ind w:left="581"/>
        <w:rPr>
          <w:color w:val="000000"/>
        </w:rPr>
      </w:pPr>
      <w:r>
        <w:rPr>
          <w:rFonts w:hint="eastAsia"/>
          <w:color w:val="000000"/>
        </w:rPr>
        <w:t>4.2.4 逾期送达的或者未送达指定地点的投标文件，招标人不予受理。</w:t>
      </w:r>
    </w:p>
    <w:p>
      <w:pPr>
        <w:spacing w:line="400" w:lineRule="exact"/>
        <w:ind w:firstLine="440" w:firstLineChars="200"/>
        <w:rPr>
          <w:rFonts w:ascii="宋体" w:hAnsi="宋体"/>
          <w:color w:val="000000"/>
          <w:sz w:val="21"/>
          <w:szCs w:val="21"/>
        </w:rPr>
      </w:pPr>
      <w:r>
        <w:rPr>
          <w:rFonts w:hint="eastAsia" w:ascii="宋体" w:hAnsi="宋体"/>
        </w:rPr>
        <w:t>○（不见面开标）</w:t>
      </w:r>
    </w:p>
    <w:p>
      <w:pPr>
        <w:spacing w:line="400" w:lineRule="exact"/>
        <w:ind w:firstLine="420" w:firstLineChars="200"/>
        <w:rPr>
          <w:rFonts w:ascii="宋体" w:hAnsi="宋体"/>
          <w:color w:val="000000"/>
          <w:sz w:val="21"/>
          <w:szCs w:val="21"/>
        </w:rPr>
      </w:pPr>
      <w:r>
        <w:rPr>
          <w:rFonts w:ascii="宋体" w:hAnsi="宋体"/>
          <w:color w:val="000000"/>
          <w:sz w:val="21"/>
          <w:szCs w:val="21"/>
        </w:rPr>
        <w:t xml:space="preserve">4.2.1 </w:t>
      </w:r>
      <w:r>
        <w:rPr>
          <w:rFonts w:hint="eastAsia" w:ascii="宋体" w:hAnsi="宋体"/>
          <w:color w:val="000000"/>
          <w:sz w:val="21"/>
          <w:szCs w:val="21"/>
        </w:rPr>
        <w:t>投标人应在本章第</w:t>
      </w:r>
      <w:r>
        <w:rPr>
          <w:rFonts w:ascii="宋体" w:hAnsi="宋体"/>
          <w:color w:val="000000"/>
          <w:sz w:val="21"/>
          <w:szCs w:val="21"/>
        </w:rPr>
        <w:t>2.2.2</w:t>
      </w:r>
      <w:r>
        <w:rPr>
          <w:rFonts w:hint="eastAsia" w:ascii="宋体" w:hAnsi="宋体"/>
          <w:color w:val="000000"/>
          <w:sz w:val="21"/>
          <w:szCs w:val="21"/>
        </w:rPr>
        <w:t>项规定的投标截止时间前递交投标文件。</w:t>
      </w:r>
    </w:p>
    <w:p>
      <w:pPr>
        <w:pStyle w:val="2"/>
        <w:spacing w:before="91"/>
        <w:ind w:left="581"/>
        <w:rPr>
          <w:color w:val="000000"/>
        </w:rPr>
      </w:pPr>
      <w:r>
        <w:rPr>
          <w:color w:val="000000"/>
        </w:rPr>
        <w:t>4.2.2</w:t>
      </w:r>
      <w:r>
        <w:rPr>
          <w:rFonts w:hint="eastAsia"/>
          <w:color w:val="000000"/>
        </w:rPr>
        <w:t>投标人递交投标文件的地点：见投标人须知前附表。</w:t>
      </w:r>
    </w:p>
    <w:p>
      <w:pPr>
        <w:pStyle w:val="2"/>
        <w:spacing w:before="91"/>
        <w:ind w:left="581"/>
        <w:rPr>
          <w:color w:val="000000"/>
        </w:rPr>
      </w:pPr>
      <w:r>
        <w:rPr>
          <w:rFonts w:hint="eastAsia"/>
          <w:color w:val="000000"/>
        </w:rPr>
        <w:t>4.2.3除投标人须知前附表另有规定外，投标人所递交的投标文件不予退还。</w:t>
      </w:r>
    </w:p>
    <w:p>
      <w:pPr>
        <w:pStyle w:val="2"/>
        <w:spacing w:before="84"/>
        <w:ind w:left="0" w:firstLine="660" w:firstLineChars="300"/>
      </w:pPr>
      <w:r>
        <w:rPr>
          <w:rFonts w:hint="eastAsia"/>
          <w:color w:val="000000"/>
        </w:rPr>
        <w:t>4.2.4投标文件未能在规定时间内成功解密的，视为投标人未在规定时间内提交投标文件，由投标人自行承担责任。不见面开标项目不接受投标人现场递交光盘等形式的投标文件，不接受投标人现场解密投标文件。</w:t>
      </w:r>
      <w:r>
        <w:t xml:space="preserve"> </w:t>
      </w:r>
    </w:p>
    <w:p>
      <w:pPr>
        <w:pStyle w:val="6"/>
        <w:numPr>
          <w:ilvl w:val="1"/>
          <w:numId w:val="2"/>
        </w:numPr>
      </w:pPr>
      <w:r>
        <w:rPr>
          <w:rFonts w:hint="eastAsia"/>
        </w:rPr>
        <w:t>投标文件的修改与撤回</w:t>
      </w:r>
    </w:p>
    <w:p>
      <w:pPr>
        <w:pStyle w:val="2"/>
      </w:pPr>
      <w:r>
        <w:rPr>
          <w:rFonts w:hint="eastAsia"/>
        </w:rPr>
        <w:t>4.3.1在本章第2.2.2项规定的投标截止时间前，投标人可以修改或撤回已递交的投标文件，投标</w:t>
      </w:r>
    </w:p>
    <w:p>
      <w:pPr>
        <w:pStyle w:val="2"/>
        <w:ind w:left="0"/>
      </w:pPr>
      <w:r>
        <w:rPr>
          <w:rFonts w:hint="eastAsia"/>
        </w:rPr>
        <w:t xml:space="preserve">人投标文件进行撤回的，应在“成都市公共资源电子交易云平台”直接进行撤回操作；投标人对投标文件进行修改的，应在投标文件截止时间前在“成都市公共资源电子交易云平台”撤回原文件后，重新上传修改后并加密的投标文件。 </w:t>
      </w:r>
    </w:p>
    <w:p>
      <w:pPr>
        <w:pStyle w:val="2"/>
      </w:pPr>
      <w:r>
        <w:rPr>
          <w:rFonts w:hint="eastAsia"/>
        </w:rPr>
        <w:t>4.3.2 投标人修改或撤回已递交投标文件的书面通知应按照本章第 3.7.3 项的要求签字或盖章。</w:t>
      </w:r>
    </w:p>
    <w:p>
      <w:pPr>
        <w:pStyle w:val="5"/>
        <w:numPr>
          <w:ilvl w:val="0"/>
          <w:numId w:val="2"/>
        </w:numPr>
      </w:pPr>
      <w:r>
        <w:rPr>
          <w:rFonts w:hint="eastAsia"/>
        </w:rPr>
        <w:t>开标</w:t>
      </w:r>
    </w:p>
    <w:p>
      <w:pPr>
        <w:spacing w:line="400" w:lineRule="exact"/>
        <w:ind w:firstLine="440" w:firstLineChars="200"/>
        <w:rPr>
          <w:rFonts w:ascii="宋体" w:hAnsi="宋体"/>
        </w:rPr>
      </w:pPr>
      <w:r>
        <w:rPr>
          <w:rFonts w:hint="eastAsia" w:ascii="宋体" w:hAnsi="宋体"/>
        </w:rPr>
        <w:t>○（现场开标）</w:t>
      </w:r>
      <w:r>
        <w:rPr>
          <w:rFonts w:ascii="宋体" w:hAnsi="宋体"/>
        </w:rPr>
        <w:t xml:space="preserve">5.1 </w:t>
      </w:r>
      <w:r>
        <w:rPr>
          <w:rFonts w:hint="eastAsia" w:ascii="宋体" w:hAnsi="宋体"/>
        </w:rPr>
        <w:t>开标时间和地点</w:t>
      </w:r>
    </w:p>
    <w:p>
      <w:pPr>
        <w:spacing w:line="400" w:lineRule="exact"/>
        <w:ind w:firstLine="440" w:firstLineChars="200"/>
        <w:rPr>
          <w:rFonts w:ascii="宋体" w:hAnsi="宋体"/>
        </w:rPr>
      </w:pPr>
      <w:r>
        <w:rPr>
          <w:rFonts w:hint="eastAsia" w:ascii="宋体" w:hAnsi="宋体"/>
        </w:rPr>
        <w:t>招标人在本章第2.2.2项规定的投标截止时间（开标时间）和投标人须知前附表规定的地点公开开标，并邀请所有投标人的法定代表人或其委托代理人准时参加。</w:t>
      </w:r>
    </w:p>
    <w:p>
      <w:pPr>
        <w:spacing w:line="400" w:lineRule="exact"/>
        <w:ind w:firstLine="440" w:firstLineChars="200"/>
      </w:pPr>
      <w:r>
        <w:rPr>
          <w:rFonts w:hint="eastAsia" w:ascii="宋体" w:hAnsi="宋体"/>
        </w:rPr>
        <w:t>○（不见面开标）</w:t>
      </w:r>
      <w:r>
        <w:t xml:space="preserve">5.1 </w:t>
      </w:r>
      <w:r>
        <w:rPr>
          <w:rFonts w:hint="eastAsia"/>
        </w:rPr>
        <w:t>开标时间和地点</w:t>
      </w:r>
    </w:p>
    <w:p>
      <w:pPr>
        <w:spacing w:line="400" w:lineRule="exact"/>
        <w:ind w:firstLine="440" w:firstLineChars="200"/>
        <w:rPr>
          <w:rFonts w:ascii="宋体" w:hAnsi="宋体"/>
        </w:rPr>
      </w:pPr>
      <w:r>
        <w:rPr>
          <w:rFonts w:hint="eastAsia" w:ascii="宋体" w:hAnsi="宋体"/>
        </w:rPr>
        <w:t>招标人在本章第</w:t>
      </w:r>
      <w:r>
        <w:rPr>
          <w:rFonts w:ascii="宋体" w:hAnsi="宋体"/>
        </w:rPr>
        <w:t>2.2.2</w:t>
      </w:r>
      <w:r>
        <w:rPr>
          <w:rFonts w:hint="eastAsia" w:ascii="宋体" w:hAnsi="宋体"/>
        </w:rPr>
        <w:t>项规定的投标截止时间（开标时间）开标。招标人或其委托代理机构，以及已在投标截止时间前按规定上传投标文件的投标人，均应在开标当日投标截止时间前登录不见面开标系统（网址：</w:t>
      </w:r>
      <w:r>
        <w:rPr>
          <w:rFonts w:ascii="宋体" w:hAnsi="宋体"/>
        </w:rPr>
        <w:t>www.cdggzy.com</w:t>
      </w:r>
      <w:r>
        <w:rPr>
          <w:rFonts w:hint="eastAsia" w:ascii="宋体" w:hAnsi="宋体"/>
        </w:rPr>
        <w:t>），录入相关人员姓名、电话等基本信息。投标人未按时登录不见面开标系统，错过开标解密时间的，由投标人自行承担不利后果。</w:t>
      </w:r>
    </w:p>
    <w:p>
      <w:pPr>
        <w:pStyle w:val="22"/>
        <w:ind w:firstLine="440"/>
        <w:rPr>
          <w:rFonts w:ascii="宋体" w:hAnsi="宋体" w:eastAsia="宋体"/>
          <w:sz w:val="22"/>
          <w:szCs w:val="22"/>
        </w:rPr>
      </w:pPr>
      <w:r>
        <w:rPr>
          <w:rFonts w:hint="eastAsia" w:ascii="宋体" w:hAnsi="宋体"/>
          <w:sz w:val="22"/>
          <w:szCs w:val="22"/>
        </w:rPr>
        <w:t>○（现场开标）</w:t>
      </w:r>
      <w:bookmarkStart w:id="20" w:name="_Toc152045561"/>
      <w:bookmarkStart w:id="21" w:name="_Toc144974529"/>
      <w:bookmarkStart w:id="22" w:name="_Toc179632579"/>
      <w:bookmarkStart w:id="23" w:name="_Toc152042337"/>
      <w:r>
        <w:rPr>
          <w:rFonts w:ascii="宋体" w:hAnsi="宋体" w:eastAsia="宋体"/>
          <w:sz w:val="22"/>
          <w:szCs w:val="22"/>
        </w:rPr>
        <w:t xml:space="preserve">5.2 </w:t>
      </w:r>
      <w:r>
        <w:rPr>
          <w:rFonts w:hint="eastAsia" w:ascii="宋体" w:hAnsi="宋体" w:eastAsia="宋体"/>
          <w:sz w:val="22"/>
          <w:szCs w:val="22"/>
        </w:rPr>
        <w:t>开标程序</w:t>
      </w:r>
      <w:bookmarkEnd w:id="20"/>
      <w:bookmarkEnd w:id="21"/>
      <w:bookmarkEnd w:id="22"/>
      <w:bookmarkEnd w:id="23"/>
    </w:p>
    <w:p>
      <w:pPr>
        <w:spacing w:line="400" w:lineRule="exact"/>
        <w:ind w:firstLine="440" w:firstLineChars="200"/>
        <w:rPr>
          <w:rFonts w:ascii="宋体" w:hAnsi="宋体"/>
        </w:rPr>
      </w:pPr>
      <w:r>
        <w:rPr>
          <w:rFonts w:hint="eastAsia" w:ascii="宋体" w:hAnsi="宋体"/>
        </w:rPr>
        <w:t>主持人按下列程序进行开标：</w:t>
      </w:r>
    </w:p>
    <w:p>
      <w:pPr>
        <w:spacing w:line="400" w:lineRule="exact"/>
        <w:ind w:firstLine="376" w:firstLineChars="171"/>
        <w:rPr>
          <w:rFonts w:ascii="宋体" w:hAnsi="宋体"/>
        </w:rPr>
      </w:pPr>
      <w:r>
        <w:rPr>
          <w:rFonts w:hint="eastAsia" w:ascii="宋体" w:hAnsi="宋体"/>
        </w:rPr>
        <w:t>（</w:t>
      </w:r>
      <w:r>
        <w:rPr>
          <w:rFonts w:ascii="宋体" w:hAnsi="宋体"/>
        </w:rPr>
        <w:t>1）宣布开标纪律；</w:t>
      </w:r>
    </w:p>
    <w:p>
      <w:pPr>
        <w:spacing w:line="400" w:lineRule="exact"/>
        <w:ind w:firstLine="376" w:firstLineChars="171"/>
        <w:rPr>
          <w:rFonts w:ascii="宋体" w:hAnsi="宋体"/>
        </w:rPr>
      </w:pPr>
      <w:r>
        <w:rPr>
          <w:rFonts w:hint="eastAsia" w:ascii="宋体" w:hAnsi="宋体"/>
        </w:rPr>
        <w:t>（</w:t>
      </w:r>
      <w:r>
        <w:rPr>
          <w:rFonts w:ascii="宋体" w:hAnsi="宋体"/>
        </w:rPr>
        <w:t>2）公布在投标截止时间前递交投标文件的投标人名称，并点名确认投标人是否派人到场；</w:t>
      </w:r>
    </w:p>
    <w:p>
      <w:pPr>
        <w:spacing w:line="400" w:lineRule="exact"/>
        <w:ind w:firstLine="376" w:firstLineChars="171"/>
        <w:rPr>
          <w:rFonts w:ascii="宋体" w:hAnsi="宋体"/>
        </w:rPr>
      </w:pPr>
      <w:bookmarkStart w:id="24" w:name="_Hlk29309816"/>
      <w:r>
        <w:rPr>
          <w:rFonts w:hint="eastAsia" w:ascii="宋体" w:hAnsi="宋体"/>
        </w:rPr>
        <w:t>（</w:t>
      </w:r>
      <w:r>
        <w:rPr>
          <w:rFonts w:ascii="宋体" w:hAnsi="宋体"/>
        </w:rPr>
        <w:t>3）招标人</w:t>
      </w:r>
      <w:r>
        <w:rPr>
          <w:rFonts w:hint="eastAsia" w:ascii="宋体" w:hAnsi="宋体"/>
        </w:rPr>
        <w:t>获取投标人的从业单位信用等级（得分）评价结果，以成都市公共资源电子交易云平台开标当日9时后从成都市工程建设项目招标投标行政监督平台上获取的结果为准</w:t>
      </w:r>
      <w:r>
        <w:rPr>
          <w:rFonts w:ascii="宋体" w:hAnsi="宋体"/>
        </w:rPr>
        <w:t>，递交给评标委员会。（如有）</w:t>
      </w:r>
    </w:p>
    <w:bookmarkEnd w:id="24"/>
    <w:p>
      <w:pPr>
        <w:spacing w:line="400" w:lineRule="exact"/>
        <w:ind w:firstLine="376" w:firstLineChars="171"/>
        <w:rPr>
          <w:rFonts w:ascii="宋体" w:hAnsi="宋体"/>
        </w:rPr>
      </w:pPr>
      <w:r>
        <w:rPr>
          <w:rFonts w:hint="eastAsia" w:ascii="宋体" w:hAnsi="宋体"/>
        </w:rPr>
        <w:t>（</w:t>
      </w:r>
      <w:r>
        <w:rPr>
          <w:rFonts w:ascii="宋体" w:hAnsi="宋体"/>
        </w:rPr>
        <w:t>4）公示投标人投标情况，招标人确定是否接收标书；</w:t>
      </w:r>
    </w:p>
    <w:p>
      <w:pPr>
        <w:spacing w:line="400" w:lineRule="exact"/>
        <w:ind w:firstLine="376" w:firstLineChars="171"/>
        <w:rPr>
          <w:rFonts w:ascii="宋体" w:hAnsi="宋体"/>
        </w:rPr>
      </w:pPr>
      <w:r>
        <w:rPr>
          <w:rFonts w:hint="eastAsia" w:ascii="宋体" w:hAnsi="宋体"/>
        </w:rPr>
        <w:t>（</w:t>
      </w:r>
      <w:r>
        <w:rPr>
          <w:rFonts w:ascii="宋体" w:hAnsi="宋体"/>
        </w:rPr>
        <w:t>5）宣布并记录招标人、唱标人、记录人、监督人等有关人员姓名、单位等信息；</w:t>
      </w:r>
    </w:p>
    <w:p>
      <w:pPr>
        <w:spacing w:line="400" w:lineRule="exact"/>
        <w:ind w:firstLine="376" w:firstLineChars="171"/>
        <w:rPr>
          <w:rFonts w:ascii="宋体" w:hAnsi="宋体"/>
        </w:rPr>
      </w:pPr>
      <w:r>
        <w:rPr>
          <w:rFonts w:hint="eastAsia" w:ascii="宋体" w:hAnsi="宋体"/>
        </w:rPr>
        <w:t>（</w:t>
      </w:r>
      <w:r>
        <w:rPr>
          <w:rFonts w:ascii="宋体" w:hAnsi="宋体"/>
        </w:rPr>
        <w:t>6）招标人组织投标人代表在现场使用投标人的企业CA数字证书解密投标文件（CA未能解密成功的，使用投标人递交的光盘进行导入投标文件）</w:t>
      </w:r>
      <w:r>
        <w:rPr>
          <w:rFonts w:hint="eastAsia" w:ascii="宋体" w:hAnsi="宋体"/>
        </w:rPr>
        <w:t>；</w:t>
      </w:r>
    </w:p>
    <w:p>
      <w:pPr>
        <w:spacing w:line="400" w:lineRule="exact"/>
        <w:ind w:firstLine="376" w:firstLineChars="171"/>
        <w:rPr>
          <w:rFonts w:ascii="宋体" w:hAnsi="宋体"/>
        </w:rPr>
      </w:pPr>
      <w:r>
        <w:rPr>
          <w:rFonts w:hint="eastAsia" w:ascii="宋体" w:hAnsi="宋体"/>
        </w:rPr>
        <w:t>（</w:t>
      </w:r>
      <w:r>
        <w:rPr>
          <w:rFonts w:ascii="宋体" w:hAnsi="宋体"/>
        </w:rPr>
        <w:t>7）招标人唱标或进行电声唱</w:t>
      </w:r>
      <w:r>
        <w:rPr>
          <w:rFonts w:hint="eastAsia" w:ascii="宋体" w:hAnsi="宋体"/>
        </w:rPr>
        <w:t>标完成后，确认开标记录表信息；招标人打印开标记录表，组织有关人员在开标记录表上签字确认；</w:t>
      </w:r>
    </w:p>
    <w:p>
      <w:pPr>
        <w:spacing w:line="400" w:lineRule="exact"/>
        <w:ind w:firstLine="376" w:firstLineChars="171"/>
        <w:rPr>
          <w:rFonts w:ascii="宋体" w:hAnsi="宋体"/>
        </w:rPr>
      </w:pPr>
      <w:r>
        <w:rPr>
          <w:rFonts w:hint="eastAsia" w:ascii="宋体" w:hAnsi="宋体"/>
        </w:rPr>
        <w:t>（</w:t>
      </w:r>
      <w:r>
        <w:rPr>
          <w:rFonts w:ascii="宋体" w:hAnsi="宋体"/>
        </w:rPr>
        <w:t>8</w:t>
      </w:r>
      <w:r>
        <w:rPr>
          <w:rFonts w:hint="eastAsia" w:ascii="宋体" w:hAnsi="宋体"/>
        </w:rPr>
        <w:t>）开标结束。</w:t>
      </w:r>
    </w:p>
    <w:p>
      <w:pPr>
        <w:pStyle w:val="22"/>
        <w:ind w:firstLine="440"/>
        <w:rPr>
          <w:rFonts w:ascii="宋体" w:hAnsi="宋体" w:eastAsiaTheme="minorEastAsia"/>
        </w:rPr>
      </w:pPr>
      <w:r>
        <w:rPr>
          <w:rFonts w:hint="eastAsia" w:ascii="宋体" w:hAnsi="宋体"/>
          <w:sz w:val="22"/>
          <w:szCs w:val="22"/>
        </w:rPr>
        <w:t>○（不见面开标）</w:t>
      </w:r>
      <w:r>
        <w:rPr>
          <w:rFonts w:ascii="宋体" w:hAnsi="宋体" w:eastAsiaTheme="minorEastAsia"/>
        </w:rPr>
        <w:t xml:space="preserve">5.2 </w:t>
      </w:r>
      <w:r>
        <w:rPr>
          <w:rFonts w:hint="eastAsia" w:ascii="宋体" w:hAnsi="宋体" w:eastAsia="宋体"/>
          <w:sz w:val="22"/>
          <w:szCs w:val="22"/>
        </w:rPr>
        <w:t>开标</w:t>
      </w:r>
      <w:r>
        <w:rPr>
          <w:rFonts w:hint="eastAsia" w:ascii="宋体" w:hAnsi="宋体" w:eastAsiaTheme="minorEastAsia"/>
          <w:sz w:val="22"/>
          <w:szCs w:val="22"/>
        </w:rPr>
        <w:t>程序</w:t>
      </w:r>
    </w:p>
    <w:p>
      <w:pPr>
        <w:spacing w:line="400" w:lineRule="exact"/>
        <w:ind w:firstLine="376" w:firstLineChars="171"/>
      </w:pPr>
      <w:r>
        <w:rPr>
          <w:rFonts w:hint="eastAsia" w:ascii="宋体" w:hAnsi="宋体"/>
        </w:rPr>
        <w:t>（</w:t>
      </w:r>
      <w:r>
        <w:rPr>
          <w:rFonts w:ascii="宋体" w:hAnsi="宋体"/>
        </w:rPr>
        <w:t>1</w:t>
      </w:r>
      <w:r>
        <w:rPr>
          <w:rFonts w:hint="eastAsia" w:ascii="宋体" w:hAnsi="宋体"/>
        </w:rPr>
        <w:t>）招标人获取投标人的从业单位信用等级（得分）评价结果，以成都市公共资源电子交易云平台开标当日9时后从成都市工程建设项目招标投标行政监督平台上获取的结果为准</w:t>
      </w:r>
      <w:r>
        <w:rPr>
          <w:rFonts w:ascii="宋体" w:hAnsi="宋体"/>
        </w:rPr>
        <w:t>，递交给评标委员会。（如有）</w:t>
      </w:r>
    </w:p>
    <w:p>
      <w:pPr>
        <w:spacing w:line="400" w:lineRule="exact"/>
        <w:ind w:firstLine="376" w:firstLineChars="171"/>
        <w:rPr>
          <w:rFonts w:ascii="宋体" w:hAnsi="宋体"/>
        </w:rPr>
      </w:pPr>
      <w:r>
        <w:rPr>
          <w:rFonts w:hint="eastAsia" w:ascii="宋体" w:hAnsi="宋体"/>
        </w:rPr>
        <w:t>（</w:t>
      </w:r>
      <w:r>
        <w:rPr>
          <w:rFonts w:ascii="宋体" w:hAnsi="宋体"/>
        </w:rPr>
        <w:t>2</w:t>
      </w:r>
      <w:r>
        <w:rPr>
          <w:rFonts w:hint="eastAsia" w:ascii="宋体" w:hAnsi="宋体"/>
        </w:rPr>
        <w:t>）</w:t>
      </w:r>
      <w:r>
        <w:rPr>
          <w:rFonts w:ascii="宋体" w:hAnsi="宋体"/>
        </w:rPr>
        <w:t>招标人或其委托代理机构，以及已在投标截止时间前按规定上传投标文件的投标人，均应在开标当日投标截止时间前登录不见面开标系统</w:t>
      </w:r>
      <w:r>
        <w:rPr>
          <w:rFonts w:hint="eastAsia" w:ascii="宋体" w:hAnsi="宋体"/>
        </w:rPr>
        <w:t>（网址：</w:t>
      </w:r>
      <w:r>
        <w:rPr>
          <w:rFonts w:ascii="宋体" w:hAnsi="宋体"/>
        </w:rPr>
        <w:t>www.cdggzy.com</w:t>
      </w:r>
      <w:r>
        <w:rPr>
          <w:rFonts w:hint="eastAsia" w:ascii="宋体" w:hAnsi="宋体"/>
        </w:rPr>
        <w:t>）</w:t>
      </w:r>
      <w:r>
        <w:rPr>
          <w:rFonts w:ascii="宋体" w:hAnsi="宋体"/>
        </w:rPr>
        <w:t>，录入相关人员姓名、电话等基本信息。</w:t>
      </w:r>
    </w:p>
    <w:p>
      <w:pPr>
        <w:spacing w:line="400" w:lineRule="exact"/>
        <w:ind w:firstLine="376" w:firstLineChars="171"/>
        <w:rPr>
          <w:rFonts w:ascii="宋体" w:hAnsi="宋体"/>
        </w:rPr>
      </w:pPr>
      <w:r>
        <w:rPr>
          <w:rFonts w:hint="eastAsia" w:ascii="宋体" w:hAnsi="宋体"/>
        </w:rPr>
        <w:t>（</w:t>
      </w:r>
      <w:r>
        <w:rPr>
          <w:rFonts w:ascii="宋体" w:hAnsi="宋体"/>
        </w:rPr>
        <w:t>3</w:t>
      </w:r>
      <w:r>
        <w:rPr>
          <w:rFonts w:hint="eastAsia" w:ascii="宋体" w:hAnsi="宋体"/>
        </w:rPr>
        <w:t>）</w:t>
      </w:r>
      <w:r>
        <w:rPr>
          <w:rFonts w:ascii="宋体" w:hAnsi="宋体"/>
        </w:rPr>
        <w:t>投标时间截止后，招标人或其委托代理机构点击确认开标开始，系统进入正式开标环节，展示所有已上传投标文件的投标人名单、投标保证金交纳情况和投标人相关信用信息等投标基本情况。</w:t>
      </w:r>
    </w:p>
    <w:p>
      <w:pPr>
        <w:spacing w:line="400" w:lineRule="exact"/>
        <w:ind w:firstLine="376" w:firstLineChars="171"/>
        <w:rPr>
          <w:rFonts w:ascii="宋体" w:hAnsi="宋体"/>
        </w:rPr>
      </w:pPr>
      <w:r>
        <w:rPr>
          <w:rFonts w:hint="eastAsia" w:ascii="宋体" w:hAnsi="宋体"/>
        </w:rPr>
        <w:t>（</w:t>
      </w:r>
      <w:r>
        <w:rPr>
          <w:rFonts w:ascii="宋体" w:hAnsi="宋体"/>
        </w:rPr>
        <w:t>4</w:t>
      </w:r>
      <w:r>
        <w:rPr>
          <w:rFonts w:hint="eastAsia" w:ascii="宋体" w:hAnsi="宋体"/>
        </w:rPr>
        <w:t>）</w:t>
      </w:r>
      <w:r>
        <w:rPr>
          <w:rFonts w:ascii="宋体" w:hAnsi="宋体"/>
        </w:rPr>
        <w:t>投标基本情况展示后，招标人或其委托代理机构应点击进入投标文件解密环节，投标人应在解密开始后</w:t>
      </w:r>
      <w:r>
        <w:rPr>
          <w:rFonts w:hint="eastAsia" w:ascii="宋体" w:hAnsi="宋体"/>
        </w:rPr>
        <w:t>3</w:t>
      </w:r>
      <w:r>
        <w:rPr>
          <w:rFonts w:ascii="宋体" w:hAnsi="宋体"/>
        </w:rPr>
        <w:t>0分钟内在线完成投标文件解密。</w:t>
      </w:r>
    </w:p>
    <w:p>
      <w:pPr>
        <w:spacing w:line="400" w:lineRule="exact"/>
        <w:ind w:firstLine="376" w:firstLineChars="171"/>
        <w:rPr>
          <w:rFonts w:ascii="宋体" w:hAnsi="宋体"/>
        </w:rPr>
      </w:pPr>
      <w:r>
        <w:rPr>
          <w:rFonts w:hint="eastAsia" w:ascii="宋体" w:hAnsi="宋体"/>
        </w:rPr>
        <w:t>（</w:t>
      </w:r>
      <w:r>
        <w:rPr>
          <w:rFonts w:ascii="宋体" w:hAnsi="宋体"/>
        </w:rPr>
        <w:t>5</w:t>
      </w:r>
      <w:r>
        <w:rPr>
          <w:rFonts w:hint="eastAsia" w:ascii="宋体" w:hAnsi="宋体"/>
        </w:rPr>
        <w:t>）</w:t>
      </w:r>
      <w:r>
        <w:rPr>
          <w:rFonts w:ascii="宋体" w:hAnsi="宋体"/>
        </w:rPr>
        <w:t>所有投标人完成解密后或在规定解密时间截止后，经招标人或其委托代理机构确认进入唱标展示环节，由系统直接展示各投标人名称、投标报价等唱标内容，生成开标记录表。</w:t>
      </w:r>
    </w:p>
    <w:p>
      <w:pPr>
        <w:spacing w:line="400" w:lineRule="exact"/>
        <w:ind w:firstLine="376" w:firstLineChars="171"/>
      </w:pPr>
      <w:r>
        <w:rPr>
          <w:rFonts w:hint="eastAsia" w:ascii="宋体" w:hAnsi="宋体"/>
        </w:rPr>
        <w:t>（</w:t>
      </w:r>
      <w:r>
        <w:rPr>
          <w:rFonts w:ascii="宋体" w:hAnsi="宋体"/>
        </w:rPr>
        <w:t>6</w:t>
      </w:r>
      <w:r>
        <w:rPr>
          <w:rFonts w:hint="eastAsia" w:ascii="宋体" w:hAnsi="宋体"/>
        </w:rPr>
        <w:t>）</w:t>
      </w:r>
      <w:r>
        <w:rPr>
          <w:rFonts w:ascii="宋体" w:hAnsi="宋体"/>
        </w:rPr>
        <w:t>投标人对开标有异议的，应在线提出，由招标人或其委托代理机构在线即时答复处理。</w:t>
      </w:r>
      <w:r>
        <w:rPr>
          <w:rFonts w:hint="eastAsia" w:ascii="宋体" w:hAnsi="宋体"/>
        </w:rPr>
        <w:t>招标人或其委托代理机构应为投标人提供提出异议时间不少于</w:t>
      </w:r>
      <w:r>
        <w:rPr>
          <w:rFonts w:ascii="宋体" w:hAnsi="宋体"/>
        </w:rPr>
        <w:t>10分钟（生成开标记录表开始起算）。所有异议处理完毕后，由招标人或其委托代理机构确认开标结束。</w:t>
      </w:r>
    </w:p>
    <w:p>
      <w:pPr>
        <w:ind w:firstLine="440" w:firstLineChars="200"/>
      </w:pPr>
      <w:r>
        <w:rPr>
          <w:rFonts w:hint="eastAsia" w:ascii="宋体" w:hAnsi="宋体"/>
        </w:rPr>
        <w:t>○（现场开标）</w:t>
      </w:r>
      <w:r>
        <w:t xml:space="preserve">5.3 </w:t>
      </w:r>
      <w:r>
        <w:rPr>
          <w:spacing w:val="1"/>
        </w:rPr>
        <w:t xml:space="preserve"> </w:t>
      </w:r>
      <w:r>
        <w:t>开标异议</w:t>
      </w:r>
    </w:p>
    <w:p>
      <w:pPr>
        <w:ind w:firstLine="440" w:firstLineChars="200"/>
        <w:rPr>
          <w:rFonts w:ascii="宋体" w:hAnsi="宋体"/>
        </w:rPr>
      </w:pPr>
      <w:r>
        <w:rPr>
          <w:rFonts w:hint="eastAsia" w:ascii="宋体" w:hAnsi="宋体"/>
        </w:rPr>
        <w:t>投标人对开标有异议的，应当在开标现场提出，招标人当场作出答复，并制作记录。</w:t>
      </w:r>
    </w:p>
    <w:p>
      <w:pPr>
        <w:ind w:firstLine="440" w:firstLineChars="200"/>
        <w:rPr>
          <w:sz w:val="21"/>
        </w:rPr>
      </w:pPr>
      <w:r>
        <w:rPr>
          <w:rFonts w:hint="eastAsia" w:ascii="宋体" w:hAnsi="宋体"/>
        </w:rPr>
        <w:t>○（不见面开标）</w:t>
      </w:r>
      <w:r>
        <w:rPr>
          <w:sz w:val="21"/>
        </w:rPr>
        <w:t xml:space="preserve">5.3 </w:t>
      </w:r>
      <w:r>
        <w:rPr>
          <w:spacing w:val="1"/>
          <w:sz w:val="21"/>
        </w:rPr>
        <w:t xml:space="preserve"> </w:t>
      </w:r>
      <w:r>
        <w:rPr>
          <w:sz w:val="21"/>
        </w:rPr>
        <w:t>开标异议</w:t>
      </w:r>
    </w:p>
    <w:p>
      <w:pPr>
        <w:ind w:left="18" w:leftChars="8" w:firstLine="440" w:firstLineChars="200"/>
        <w:rPr>
          <w:rFonts w:ascii="宋体" w:hAnsi="宋体" w:cs="Courier New"/>
          <w:szCs w:val="21"/>
        </w:rPr>
      </w:pPr>
      <w:r>
        <w:rPr>
          <w:rFonts w:ascii="宋体" w:hAnsi="宋体" w:cs="Courier New"/>
          <w:szCs w:val="21"/>
        </w:rPr>
        <w:t>投标人对开标有异议的，应在线提出，由招标人或其委托代理机构在线即时答复处理。</w:t>
      </w:r>
      <w:r>
        <w:rPr>
          <w:rFonts w:hint="eastAsia" w:ascii="宋体" w:hAnsi="宋体" w:cs="Courier New"/>
          <w:szCs w:val="21"/>
        </w:rPr>
        <w:t>招标人或其委托代理机构应为投标人提供提出异议时间不少于10分钟（生成开标记录表开始起算）。</w:t>
      </w:r>
      <w:r>
        <w:rPr>
          <w:rFonts w:ascii="宋体" w:hAnsi="宋体" w:cs="Courier New"/>
          <w:szCs w:val="21"/>
        </w:rPr>
        <w:t>所有异议处理完毕后，由招标人或其委托代理机构确认开标结束。</w:t>
      </w:r>
    </w:p>
    <w:p>
      <w:pPr>
        <w:pStyle w:val="2"/>
        <w:ind w:right="109"/>
      </w:pPr>
    </w:p>
    <w:p>
      <w:pPr>
        <w:pStyle w:val="5"/>
        <w:numPr>
          <w:ilvl w:val="0"/>
          <w:numId w:val="2"/>
        </w:numPr>
      </w:pPr>
      <w:r>
        <w:rPr>
          <w:rFonts w:hint="eastAsia"/>
        </w:rPr>
        <w:t>评标</w:t>
      </w:r>
    </w:p>
    <w:p>
      <w:pPr>
        <w:pStyle w:val="6"/>
        <w:numPr>
          <w:ilvl w:val="1"/>
          <w:numId w:val="2"/>
        </w:numPr>
      </w:pPr>
      <w:r>
        <w:rPr>
          <w:rFonts w:hint="eastAsia"/>
        </w:rPr>
        <w:t>评标委员会</w:t>
      </w:r>
    </w:p>
    <w:p>
      <w:pPr>
        <w:pStyle w:val="2"/>
      </w:pPr>
      <w:r>
        <w:rPr>
          <w:rFonts w:hint="eastAsia"/>
        </w:rPr>
        <w:t>6.1.1 评标由招标人依法组建的评标委员会负责。评标委员会由招标人或其委托的招标代理机构熟</w:t>
      </w:r>
    </w:p>
    <w:p>
      <w:pPr>
        <w:pStyle w:val="2"/>
        <w:ind w:left="0"/>
      </w:pPr>
      <w:r>
        <w:rPr>
          <w:rFonts w:hint="eastAsia"/>
        </w:rPr>
        <w:t>悉相关业务的代表，以及有关技术、经济等方面的专家组成。评标委员会成员人数以及技术、经济等方面专家的确定方式见投标人须知前附表。</w:t>
      </w:r>
    </w:p>
    <w:p>
      <w:pPr>
        <w:pStyle w:val="2"/>
      </w:pPr>
      <w:r>
        <w:rPr>
          <w:rFonts w:hint="eastAsia"/>
        </w:rPr>
        <w:t>6.1.2 评标委员会成员有下列情形之一的，应当回避：</w:t>
      </w:r>
    </w:p>
    <w:p>
      <w:pPr>
        <w:pStyle w:val="2"/>
      </w:pPr>
      <w:r>
        <w:rPr>
          <w:rFonts w:hint="eastAsia"/>
        </w:rPr>
        <w:t>（1）投标人或投标人主要负责人的近亲属；</w:t>
      </w:r>
    </w:p>
    <w:p>
      <w:pPr>
        <w:pStyle w:val="2"/>
      </w:pPr>
      <w:r>
        <w:rPr>
          <w:rFonts w:hint="eastAsia"/>
        </w:rPr>
        <w:t>（2）项目主管部门或者行政监督部门的人员；</w:t>
      </w:r>
    </w:p>
    <w:p>
      <w:pPr>
        <w:pStyle w:val="2"/>
      </w:pPr>
      <w:r>
        <w:rPr>
          <w:rFonts w:hint="eastAsia"/>
        </w:rPr>
        <w:t>（3）与投标人有经济利益关系，可能影响对投标公正评审的；</w:t>
      </w:r>
    </w:p>
    <w:p>
      <w:pPr>
        <w:pStyle w:val="2"/>
      </w:pPr>
      <w:r>
        <w:rPr>
          <w:rFonts w:hint="eastAsia"/>
        </w:rPr>
        <w:t>（4）曾因在招标、评标以及其他与招标投标有关活动中从事违法行为而受过行政处罚或刑事处罚</w:t>
      </w:r>
    </w:p>
    <w:p>
      <w:pPr>
        <w:pStyle w:val="2"/>
        <w:ind w:left="0"/>
      </w:pPr>
      <w:r>
        <w:rPr>
          <w:rFonts w:hint="eastAsia"/>
        </w:rPr>
        <w:t>的；</w:t>
      </w:r>
    </w:p>
    <w:p>
      <w:pPr>
        <w:pStyle w:val="2"/>
      </w:pPr>
      <w:r>
        <w:rPr>
          <w:rFonts w:hint="eastAsia"/>
        </w:rPr>
        <w:t>（5）与投标人有其他利害关系。</w:t>
      </w:r>
    </w:p>
    <w:p>
      <w:pPr>
        <w:pStyle w:val="2"/>
      </w:pPr>
      <w:r>
        <w:rPr>
          <w:rFonts w:hint="eastAsia"/>
        </w:rPr>
        <w:t>6.1.3 评标过程中，评标委员会成员有回避事由、擅离职守或者因健康等原因不能继续评标的，招</w:t>
      </w:r>
    </w:p>
    <w:p>
      <w:pPr>
        <w:pStyle w:val="2"/>
        <w:ind w:left="0"/>
      </w:pPr>
      <w:r>
        <w:rPr>
          <w:rFonts w:hint="eastAsia"/>
        </w:rPr>
        <w:t>标人有权更换。被更换的评标委员会成员作出的评审结论无效，由更换后的评标委员会成员重新进行评审。</w:t>
      </w:r>
    </w:p>
    <w:p>
      <w:pPr>
        <w:pStyle w:val="6"/>
        <w:numPr>
          <w:ilvl w:val="1"/>
          <w:numId w:val="2"/>
        </w:numPr>
      </w:pPr>
      <w:r>
        <w:rPr>
          <w:rFonts w:hint="eastAsia"/>
        </w:rPr>
        <w:t>评标原则</w:t>
      </w:r>
    </w:p>
    <w:p>
      <w:pPr>
        <w:pStyle w:val="2"/>
      </w:pPr>
      <w:r>
        <w:rPr>
          <w:rFonts w:hint="eastAsia"/>
        </w:rPr>
        <w:t>评标活动遵循公平、公正、科学和择优的原则</w:t>
      </w:r>
    </w:p>
    <w:p>
      <w:pPr>
        <w:pStyle w:val="6"/>
        <w:numPr>
          <w:ilvl w:val="1"/>
          <w:numId w:val="2"/>
        </w:numPr>
      </w:pPr>
      <w:r>
        <w:rPr>
          <w:rFonts w:hint="eastAsia"/>
        </w:rPr>
        <w:t>评标</w:t>
      </w:r>
    </w:p>
    <w:p>
      <w:pPr>
        <w:pStyle w:val="2"/>
      </w:pPr>
      <w:r>
        <w:rPr>
          <w:rFonts w:hint="eastAsia"/>
        </w:rPr>
        <w:t>6.3.1 评标委员会按照第三章“评标办法”规定的方法、评审因素、标准和程序对投标文件进行评</w:t>
      </w:r>
    </w:p>
    <w:p>
      <w:pPr>
        <w:pStyle w:val="2"/>
        <w:ind w:left="0"/>
      </w:pPr>
      <w:r>
        <w:rPr>
          <w:rFonts w:hint="eastAsia"/>
        </w:rPr>
        <w:t>审。第三章“评标办法”没有规定的方法、评审因素和标准，不作为评标依据。</w:t>
      </w:r>
    </w:p>
    <w:p>
      <w:pPr>
        <w:pStyle w:val="2"/>
      </w:pPr>
      <w:r>
        <w:rPr>
          <w:rFonts w:hint="eastAsia"/>
        </w:rPr>
        <w:t>6.3.2 评标完成后，评标委员会应当向招标人提交书面评标报告和中标候选人名单。评标委员会推</w:t>
      </w:r>
    </w:p>
    <w:p>
      <w:pPr>
        <w:pStyle w:val="2"/>
        <w:ind w:left="0"/>
      </w:pPr>
      <w:r>
        <w:rPr>
          <w:rFonts w:hint="eastAsia"/>
        </w:rPr>
        <w:t>荐中标候选人的人数见投标人须知前附表。</w:t>
      </w:r>
    </w:p>
    <w:p>
      <w:pPr>
        <w:pStyle w:val="5"/>
        <w:numPr>
          <w:ilvl w:val="0"/>
          <w:numId w:val="2"/>
        </w:numPr>
      </w:pPr>
      <w:bookmarkStart w:id="25" w:name="_Toc18183"/>
      <w:r>
        <w:rPr>
          <w:rFonts w:hint="eastAsia"/>
        </w:rPr>
        <w:t>合同授予</w:t>
      </w:r>
      <w:bookmarkEnd w:id="25"/>
    </w:p>
    <w:p>
      <w:pPr>
        <w:pStyle w:val="6"/>
        <w:numPr>
          <w:ilvl w:val="1"/>
          <w:numId w:val="2"/>
        </w:numPr>
      </w:pPr>
      <w:r>
        <w:rPr>
          <w:rFonts w:hint="eastAsia"/>
        </w:rPr>
        <w:t>中标候选人公示</w:t>
      </w:r>
    </w:p>
    <w:p>
      <w:pPr>
        <w:pStyle w:val="2"/>
      </w:pPr>
      <w:r>
        <w:rPr>
          <w:rFonts w:hint="eastAsia"/>
        </w:rPr>
        <w:t>招标人在投标人须知前附表规定的媒介公示中标候选人。</w:t>
      </w:r>
    </w:p>
    <w:p>
      <w:pPr>
        <w:pStyle w:val="6"/>
        <w:numPr>
          <w:ilvl w:val="1"/>
          <w:numId w:val="2"/>
        </w:numPr>
      </w:pPr>
      <w:r>
        <w:rPr>
          <w:rFonts w:hint="eastAsia"/>
        </w:rPr>
        <w:t>评标结果异议</w:t>
      </w:r>
    </w:p>
    <w:p>
      <w:pPr>
        <w:pStyle w:val="2"/>
      </w:pPr>
      <w:r>
        <w:rPr>
          <w:rFonts w:hint="eastAsia"/>
        </w:rPr>
        <w:t>投标人或者其他利害关系人对评标结果有异议的，应当在中标候选人公示期间提出。招标人将在收</w:t>
      </w:r>
    </w:p>
    <w:p>
      <w:pPr>
        <w:pStyle w:val="2"/>
        <w:ind w:left="0"/>
      </w:pPr>
      <w:r>
        <w:rPr>
          <w:rFonts w:hint="eastAsia"/>
        </w:rPr>
        <w:t>到异议之日起 3 日内作出答复；作出答复前，将暂停招标投标活动。</w:t>
      </w:r>
    </w:p>
    <w:p>
      <w:pPr>
        <w:pStyle w:val="6"/>
        <w:numPr>
          <w:ilvl w:val="1"/>
          <w:numId w:val="2"/>
        </w:numPr>
      </w:pPr>
      <w:r>
        <w:rPr>
          <w:rFonts w:hint="eastAsia"/>
        </w:rPr>
        <w:t>中标候选人履约能力审查</w:t>
      </w:r>
    </w:p>
    <w:p>
      <w:pPr>
        <w:pStyle w:val="2"/>
      </w:pPr>
      <w:r>
        <w:rPr>
          <w:rFonts w:hint="eastAsia"/>
        </w:rPr>
        <w:t>中标候选人的经营、财务状况发生较大变化或存在违法行为，招标人认为可能影响其履约能力的，</w:t>
      </w:r>
    </w:p>
    <w:p>
      <w:pPr>
        <w:pStyle w:val="2"/>
        <w:ind w:left="0"/>
      </w:pPr>
      <w:r>
        <w:rPr>
          <w:rFonts w:hint="eastAsia"/>
        </w:rPr>
        <w:t>将在发出中标通知书前提请原评标委员会按照招标文件规定的标准和方法进行审查确认。</w:t>
      </w:r>
    </w:p>
    <w:p>
      <w:pPr>
        <w:pStyle w:val="6"/>
        <w:numPr>
          <w:ilvl w:val="1"/>
          <w:numId w:val="2"/>
        </w:numPr>
      </w:pPr>
      <w:r>
        <w:rPr>
          <w:rFonts w:hint="eastAsia"/>
        </w:rPr>
        <w:t>定标</w:t>
      </w:r>
    </w:p>
    <w:p>
      <w:pPr>
        <w:pStyle w:val="2"/>
      </w:pPr>
      <w:r>
        <w:rPr>
          <w:rFonts w:hint="eastAsia"/>
        </w:rPr>
        <w:t>按照投标人须知前附表的规定，招标人或招标人授权的评标委员会依法确定中标人。</w:t>
      </w:r>
    </w:p>
    <w:p>
      <w:pPr>
        <w:pStyle w:val="6"/>
        <w:numPr>
          <w:ilvl w:val="1"/>
          <w:numId w:val="2"/>
        </w:numPr>
      </w:pPr>
      <w:r>
        <w:rPr>
          <w:rFonts w:hint="eastAsia"/>
        </w:rPr>
        <w:t>中标通知</w:t>
      </w:r>
    </w:p>
    <w:p>
      <w:pPr>
        <w:pStyle w:val="2"/>
      </w:pPr>
      <w:r>
        <w:rPr>
          <w:rFonts w:hint="eastAsia"/>
        </w:rPr>
        <w:t>在本章第 3.3 款规定的投标有效期内，招标人以书面形式向中标人发出中标通知书，同时将中标</w:t>
      </w:r>
    </w:p>
    <w:p>
      <w:pPr>
        <w:pStyle w:val="2"/>
        <w:ind w:left="0"/>
      </w:pPr>
      <w:r>
        <w:rPr>
          <w:rFonts w:hint="eastAsia"/>
        </w:rPr>
        <w:t>结果通知未中标的投标人。</w:t>
      </w:r>
    </w:p>
    <w:p>
      <w:pPr>
        <w:pStyle w:val="6"/>
        <w:numPr>
          <w:ilvl w:val="1"/>
          <w:numId w:val="2"/>
        </w:numPr>
      </w:pPr>
      <w:r>
        <w:rPr>
          <w:rFonts w:hint="eastAsia"/>
        </w:rPr>
        <w:t>履约保证金</w:t>
      </w:r>
    </w:p>
    <w:p>
      <w:pPr>
        <w:pStyle w:val="2"/>
      </w:pPr>
      <w:r>
        <w:rPr>
          <w:rFonts w:hint="eastAsia"/>
        </w:rPr>
        <w:t>7.6.1 在签订合同前，中标人应按投标人须知前附表规定的形式、金额和招标文件第四章“合同</w:t>
      </w:r>
    </w:p>
    <w:p>
      <w:pPr>
        <w:pStyle w:val="2"/>
        <w:ind w:left="0"/>
      </w:pPr>
      <w:r>
        <w:rPr>
          <w:rFonts w:hint="eastAsia"/>
        </w:rPr>
        <w:t>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pStyle w:val="2"/>
      </w:pPr>
      <w:r>
        <w:rPr>
          <w:rFonts w:hint="eastAsia"/>
        </w:rPr>
        <w:t>7.6.2 中标人不能按本章第 7.6.1 项要求提交履约保证金的，视为放弃中标，其投标保证金不予</w:t>
      </w:r>
    </w:p>
    <w:p>
      <w:pPr>
        <w:pStyle w:val="2"/>
        <w:ind w:left="0"/>
      </w:pPr>
      <w:r>
        <w:rPr>
          <w:rFonts w:hint="eastAsia"/>
        </w:rPr>
        <w:t>退还，给招标人造成的损失超过投标保证金数额的，中标人还应当对超过部分予以赔偿。</w:t>
      </w:r>
    </w:p>
    <w:p>
      <w:pPr>
        <w:pStyle w:val="6"/>
        <w:numPr>
          <w:ilvl w:val="1"/>
          <w:numId w:val="2"/>
        </w:numPr>
      </w:pPr>
      <w:r>
        <w:rPr>
          <w:rFonts w:hint="eastAsia"/>
        </w:rPr>
        <w:t>签订合同</w:t>
      </w:r>
    </w:p>
    <w:p>
      <w:pPr>
        <w:pStyle w:val="2"/>
      </w:pPr>
      <w:r>
        <w:rPr>
          <w:rFonts w:hint="eastAsia"/>
        </w:rPr>
        <w:t>7.7.1 招标人和中标人应当在中标通知书发出之日起 30 日内，根据招标文件和中标人的投标文件</w:t>
      </w:r>
    </w:p>
    <w:p>
      <w:pPr>
        <w:pStyle w:val="2"/>
        <w:ind w:left="0"/>
      </w:pPr>
      <w:r>
        <w:rPr>
          <w:rFonts w:hint="eastAsia"/>
        </w:rPr>
        <w:t>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pStyle w:val="2"/>
      </w:pPr>
      <w:r>
        <w:rPr>
          <w:rFonts w:hint="eastAsia"/>
        </w:rPr>
        <w:t>7.7.2 发出中标通知书后，招标人无正当理由拒签合同，或者在签订合同时向中标人提出附加条件</w:t>
      </w:r>
    </w:p>
    <w:p>
      <w:pPr>
        <w:pStyle w:val="2"/>
        <w:ind w:left="0"/>
      </w:pPr>
      <w:r>
        <w:rPr>
          <w:rFonts w:hint="eastAsia"/>
        </w:rPr>
        <w:t>的，招标人向中标人退还投标保证金；给中标人造成损失的，还应当赔偿损失。</w:t>
      </w:r>
    </w:p>
    <w:p>
      <w:pPr>
        <w:pStyle w:val="2"/>
      </w:pPr>
      <w:r>
        <w:rPr>
          <w:rFonts w:hint="eastAsia"/>
        </w:rPr>
        <w:t>7.7.3 联合体中标的，联合体各方应当共同与招标人签订合同，就中标项目向招标人承担连带责任。</w:t>
      </w:r>
    </w:p>
    <w:p>
      <w:pPr>
        <w:pStyle w:val="5"/>
        <w:numPr>
          <w:ilvl w:val="0"/>
          <w:numId w:val="2"/>
        </w:numPr>
      </w:pPr>
      <w:bookmarkStart w:id="26" w:name="_Toc144974539"/>
      <w:bookmarkStart w:id="27" w:name="_Toc152045571"/>
      <w:bookmarkStart w:id="28" w:name="_Toc152042347"/>
      <w:bookmarkStart w:id="29" w:name="_Toc179632589"/>
      <w:r>
        <w:rPr>
          <w:rFonts w:hint="eastAsia"/>
        </w:rPr>
        <w:t>重新招标和不再招标</w:t>
      </w:r>
      <w:bookmarkEnd w:id="26"/>
      <w:bookmarkEnd w:id="27"/>
      <w:bookmarkEnd w:id="28"/>
      <w:bookmarkEnd w:id="29"/>
    </w:p>
    <w:p>
      <w:pPr>
        <w:pStyle w:val="6"/>
        <w:numPr>
          <w:ilvl w:val="1"/>
          <w:numId w:val="2"/>
        </w:numPr>
      </w:pPr>
      <w:bookmarkStart w:id="30" w:name="_Toc152042348"/>
      <w:bookmarkStart w:id="31" w:name="_Toc144974540"/>
      <w:bookmarkStart w:id="32" w:name="_Toc152045572"/>
      <w:bookmarkStart w:id="33" w:name="_Toc179632590"/>
      <w:r>
        <w:rPr>
          <w:rFonts w:hint="eastAsia"/>
        </w:rPr>
        <w:t>重新招标</w:t>
      </w:r>
      <w:bookmarkEnd w:id="30"/>
      <w:bookmarkEnd w:id="31"/>
      <w:bookmarkEnd w:id="32"/>
      <w:bookmarkEnd w:id="33"/>
    </w:p>
    <w:p>
      <w:pPr>
        <w:pStyle w:val="2"/>
      </w:pPr>
      <w:r>
        <w:rPr>
          <w:rFonts w:hint="eastAsia"/>
        </w:rPr>
        <w:t>有下列情形之一的，招标人将重新招标：</w:t>
      </w:r>
    </w:p>
    <w:p>
      <w:pPr>
        <w:pStyle w:val="2"/>
      </w:pPr>
      <w:r>
        <w:rPr>
          <w:rFonts w:hint="eastAsia"/>
        </w:rPr>
        <w:t>（1）投标截止时间止，投标人少于3个的；</w:t>
      </w:r>
    </w:p>
    <w:p>
      <w:pPr>
        <w:pStyle w:val="2"/>
      </w:pPr>
      <w:r>
        <w:rPr>
          <w:rFonts w:hint="eastAsia"/>
        </w:rPr>
        <w:t>（2）经评标委员会评审后否决所有投标的。</w:t>
      </w:r>
    </w:p>
    <w:p>
      <w:pPr>
        <w:pStyle w:val="6"/>
        <w:numPr>
          <w:ilvl w:val="1"/>
          <w:numId w:val="2"/>
        </w:numPr>
      </w:pPr>
      <w:bookmarkStart w:id="34" w:name="_Toc179632591"/>
      <w:bookmarkStart w:id="35" w:name="_Toc152042349"/>
      <w:bookmarkStart w:id="36" w:name="_Toc152045573"/>
      <w:bookmarkStart w:id="37" w:name="_Toc144974541"/>
      <w:r>
        <w:rPr>
          <w:rFonts w:hint="eastAsia"/>
        </w:rPr>
        <w:t>不再招标</w:t>
      </w:r>
      <w:bookmarkEnd w:id="34"/>
      <w:bookmarkEnd w:id="35"/>
      <w:bookmarkEnd w:id="36"/>
      <w:bookmarkEnd w:id="37"/>
    </w:p>
    <w:p>
      <w:pPr>
        <w:pStyle w:val="2"/>
      </w:pPr>
      <w:r>
        <w:rPr>
          <w:rFonts w:hint="eastAsia"/>
        </w:rPr>
        <w:t>重新招标后投标人仍少于3个或者所有投标被否决的，属于必须审批或核准的工程建设项目，经原</w:t>
      </w:r>
    </w:p>
    <w:p>
      <w:pPr>
        <w:pStyle w:val="2"/>
        <w:ind w:left="0"/>
      </w:pPr>
      <w:r>
        <w:rPr>
          <w:rFonts w:hint="eastAsia"/>
        </w:rPr>
        <w:t>审批或核准部门批准后不再进行招标。</w:t>
      </w:r>
    </w:p>
    <w:p>
      <w:pPr>
        <w:pStyle w:val="5"/>
        <w:numPr>
          <w:ilvl w:val="0"/>
          <w:numId w:val="2"/>
        </w:numPr>
      </w:pPr>
      <w:bookmarkStart w:id="38" w:name="_Toc10091"/>
      <w:r>
        <w:rPr>
          <w:rFonts w:hint="eastAsia"/>
        </w:rPr>
        <w:t>纪律和监督</w:t>
      </w:r>
      <w:bookmarkEnd w:id="38"/>
    </w:p>
    <w:p>
      <w:pPr>
        <w:pStyle w:val="6"/>
        <w:numPr>
          <w:ilvl w:val="1"/>
          <w:numId w:val="2"/>
        </w:numPr>
      </w:pPr>
      <w:r>
        <w:rPr>
          <w:rFonts w:hint="eastAsia"/>
        </w:rPr>
        <w:t>对招标人的纪律要求</w:t>
      </w:r>
    </w:p>
    <w:p>
      <w:pPr>
        <w:pStyle w:val="2"/>
      </w:pPr>
      <w:r>
        <w:rPr>
          <w:rFonts w:hint="eastAsia"/>
        </w:rPr>
        <w:t>招标人不得泄露招标投标活动中应当保密的情况和资料，不得与投标人串通损害国家利益、社会公</w:t>
      </w:r>
    </w:p>
    <w:p>
      <w:pPr>
        <w:pStyle w:val="2"/>
        <w:ind w:left="0"/>
      </w:pPr>
      <w:r>
        <w:rPr>
          <w:rFonts w:hint="eastAsia"/>
        </w:rPr>
        <w:t>共利益或者他人合法权益。</w:t>
      </w:r>
    </w:p>
    <w:p>
      <w:pPr>
        <w:pStyle w:val="6"/>
        <w:numPr>
          <w:ilvl w:val="1"/>
          <w:numId w:val="2"/>
        </w:numPr>
      </w:pPr>
      <w:r>
        <w:rPr>
          <w:rFonts w:hint="eastAsia"/>
        </w:rPr>
        <w:t>对投标人的纪律要求</w:t>
      </w:r>
    </w:p>
    <w:p>
      <w:pPr>
        <w:pStyle w:val="2"/>
      </w:pPr>
      <w:r>
        <w:rPr>
          <w:rFonts w:hint="eastAsia"/>
        </w:rPr>
        <w:t>投标人不得相互串通投标或者与招标人串通投标，不得向招标人或者评标委员会成员行贿谋取中标，</w:t>
      </w:r>
    </w:p>
    <w:p>
      <w:pPr>
        <w:pStyle w:val="2"/>
        <w:ind w:left="0"/>
      </w:pPr>
      <w:r>
        <w:rPr>
          <w:rFonts w:hint="eastAsia"/>
        </w:rPr>
        <w:t>不得以他人名义投标或者以其他方式弄虚作假骗取中标；投标人不得以任何方式干扰、影响评标工作。</w:t>
      </w:r>
    </w:p>
    <w:p>
      <w:pPr>
        <w:pStyle w:val="6"/>
        <w:numPr>
          <w:ilvl w:val="1"/>
          <w:numId w:val="2"/>
        </w:numPr>
      </w:pPr>
      <w:r>
        <w:rPr>
          <w:rFonts w:hint="eastAsia"/>
        </w:rPr>
        <w:t>对评标委员会成员的纪律要求</w:t>
      </w:r>
    </w:p>
    <w:p>
      <w:pPr>
        <w:pStyle w:val="2"/>
      </w:pPr>
      <w:r>
        <w:rPr>
          <w:rFonts w:hint="eastAsia"/>
        </w:rPr>
        <w:t>评标委员会成员不得收受他人的财物或者其他好处，不得向他人透露对投标文件的评审和比较、中</w:t>
      </w:r>
    </w:p>
    <w:p>
      <w:pPr>
        <w:pStyle w:val="2"/>
        <w:ind w:left="0"/>
      </w:pPr>
      <w:r>
        <w:rPr>
          <w:rFonts w:hint="eastAsia"/>
        </w:rPr>
        <w:t>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numPr>
          <w:ilvl w:val="1"/>
          <w:numId w:val="2"/>
        </w:numPr>
      </w:pPr>
      <w:r>
        <w:rPr>
          <w:rFonts w:hint="eastAsia"/>
        </w:rPr>
        <w:t>对与评标活动有关的工作人员的纪律要求</w:t>
      </w:r>
    </w:p>
    <w:p>
      <w:pPr>
        <w:pStyle w:val="2"/>
      </w:pPr>
      <w:r>
        <w:rPr>
          <w:rFonts w:hint="eastAsia"/>
        </w:rPr>
        <w:t>与评标活动有关的工作人员不得收受他人的财物或者其他好处，不得向他人透露对投标文件的评审</w:t>
      </w:r>
    </w:p>
    <w:p>
      <w:pPr>
        <w:pStyle w:val="2"/>
        <w:ind w:left="0"/>
      </w:pPr>
      <w:r>
        <w:rPr>
          <w:rFonts w:hint="eastAsia"/>
        </w:rPr>
        <w:t>和比较、中标候选人的推荐情况以及评标有关的其他情况。在评标活动中，与评标活动有关的工作人员不得擅离职守，影响评标程序正常进行。</w:t>
      </w:r>
    </w:p>
    <w:p>
      <w:pPr>
        <w:pStyle w:val="6"/>
        <w:numPr>
          <w:ilvl w:val="1"/>
          <w:numId w:val="2"/>
        </w:numPr>
      </w:pPr>
      <w:r>
        <w:rPr>
          <w:rFonts w:hint="eastAsia"/>
        </w:rPr>
        <w:t>投诉</w:t>
      </w:r>
    </w:p>
    <w:p>
      <w:pPr>
        <w:pStyle w:val="2"/>
      </w:pPr>
      <w:r>
        <w:rPr>
          <w:rFonts w:hint="eastAsia"/>
        </w:rPr>
        <w:t>9.5.1 或者其他利害关系人认为招标投标活动不符合法律、行政法规规定的，可以自知道或者应当</w:t>
      </w:r>
    </w:p>
    <w:p>
      <w:pPr>
        <w:pStyle w:val="2"/>
        <w:ind w:left="0"/>
      </w:pPr>
      <w:r>
        <w:rPr>
          <w:rFonts w:hint="eastAsia"/>
        </w:rPr>
        <w:t>知道之日起 10 日内向有关行政监督部门投诉。投诉应当有明确的请求和必要的证 明材料。</w:t>
      </w:r>
    </w:p>
    <w:p>
      <w:pPr>
        <w:pStyle w:val="2"/>
      </w:pPr>
      <w:r>
        <w:rPr>
          <w:rFonts w:hint="eastAsia"/>
        </w:rPr>
        <w:t>9.5.2 其他利害关系人对招标文件、开标和评标结果提出投诉的，应当按照投标人须知第 2.4 款、</w:t>
      </w:r>
    </w:p>
    <w:p>
      <w:pPr>
        <w:pStyle w:val="2"/>
        <w:ind w:left="0"/>
      </w:pPr>
      <w:r>
        <w:rPr>
          <w:rFonts w:hint="eastAsia"/>
        </w:rPr>
        <w:t>第 5.3 款和第 7.2 款的规定先向招标人提出异议。异议答复期间不计算在第9.5.1限内。</w:t>
      </w:r>
    </w:p>
    <w:p>
      <w:pPr>
        <w:pStyle w:val="5"/>
        <w:numPr>
          <w:ilvl w:val="0"/>
          <w:numId w:val="2"/>
        </w:numPr>
      </w:pPr>
      <w:bookmarkStart w:id="39" w:name="_Toc31106"/>
      <w:r>
        <w:rPr>
          <w:rFonts w:hint="eastAsia"/>
        </w:rPr>
        <w:t>需要补充的其他内容</w:t>
      </w:r>
      <w:bookmarkEnd w:id="39"/>
    </w:p>
    <w:p>
      <w:pPr>
        <w:pStyle w:val="2"/>
      </w:pPr>
      <w:r>
        <w:rPr>
          <w:rFonts w:hint="eastAsia"/>
        </w:rPr>
        <w:t>需要补充的其他内容：见投标人须知前附表。</w:t>
      </w:r>
    </w:p>
    <w:p>
      <w:pPr>
        <w:pStyle w:val="5"/>
        <w:numPr>
          <w:ilvl w:val="0"/>
          <w:numId w:val="2"/>
        </w:numPr>
      </w:pPr>
      <w:bookmarkStart w:id="40" w:name="_Toc31398"/>
      <w:r>
        <w:rPr>
          <w:rFonts w:hint="eastAsia"/>
        </w:rPr>
        <w:t>是否采用电子招标投标</w:t>
      </w:r>
      <w:bookmarkEnd w:id="40"/>
    </w:p>
    <w:p>
      <w:pPr>
        <w:pStyle w:val="2"/>
      </w:pPr>
      <w:r>
        <w:rPr>
          <w:rFonts w:hint="eastAsia"/>
        </w:rPr>
        <w:t>本招标项目是否采用电子招标投标方式，见投标人须知前附表。</w:t>
      </w:r>
    </w:p>
    <w:p>
      <w:r>
        <w:rPr>
          <w:rFonts w:hint="eastAsia"/>
        </w:rPr>
        <w:br w:type="page"/>
      </w:r>
    </w:p>
    <w:p>
      <w:pPr>
        <w:pStyle w:val="5"/>
      </w:pPr>
      <w:r>
        <w:rPr>
          <w:rFonts w:hint="eastAsia"/>
        </w:rPr>
        <w:t>附表一：串通投标行为认定表</w:t>
      </w:r>
    </w:p>
    <w:p>
      <w:pPr>
        <w:pStyle w:val="2"/>
        <w:ind w:left="0"/>
        <w:jc w:val="center"/>
        <w:rPr>
          <w:b/>
          <w:bCs/>
          <w:sz w:val="30"/>
          <w:szCs w:val="30"/>
        </w:rPr>
      </w:pPr>
      <w:r>
        <w:rPr>
          <w:rFonts w:hint="eastAsia"/>
          <w:b/>
          <w:bCs/>
          <w:sz w:val="30"/>
          <w:szCs w:val="30"/>
        </w:rPr>
        <w:t>串通投标行为认定表</w:t>
      </w:r>
    </w:p>
    <w:p>
      <w:pPr>
        <w:pStyle w:val="2"/>
      </w:pPr>
    </w:p>
    <w:p>
      <w:pPr>
        <w:pStyle w:val="2"/>
      </w:pPr>
      <w:r>
        <w:rPr>
          <w:rFonts w:hint="eastAsia"/>
        </w:rPr>
        <w:t>在评标过程中，是否发现有投标人存在以下情形：</w:t>
      </w:r>
    </w:p>
    <w:p>
      <w:pPr>
        <w:pStyle w:val="2"/>
        <w:numPr>
          <w:ilvl w:val="0"/>
          <w:numId w:val="4"/>
        </w:numPr>
      </w:pPr>
      <w:r>
        <w:rPr>
          <w:rFonts w:hint="eastAsia"/>
        </w:rPr>
        <w:t>不同投标人的投标文件内容存在非正常一致；</w:t>
      </w:r>
    </w:p>
    <w:p>
      <w:pPr>
        <w:pStyle w:val="2"/>
        <w:numPr>
          <w:ilvl w:val="0"/>
          <w:numId w:val="4"/>
        </w:numPr>
      </w:pPr>
      <w:r>
        <w:rPr>
          <w:rFonts w:hint="eastAsia"/>
        </w:rPr>
        <w:t>不同投标人的投标文件错漏之处一致；</w:t>
      </w:r>
    </w:p>
    <w:p>
      <w:pPr>
        <w:pStyle w:val="2"/>
        <w:numPr>
          <w:ilvl w:val="0"/>
          <w:numId w:val="4"/>
        </w:numPr>
      </w:pPr>
      <w:r>
        <w:rPr>
          <w:rFonts w:hint="eastAsia"/>
        </w:rPr>
        <w:t>不同投标人的投标文件异常一致或者投标报价呈规律性差异；</w:t>
      </w:r>
    </w:p>
    <w:p>
      <w:pPr>
        <w:pStyle w:val="2"/>
        <w:numPr>
          <w:ilvl w:val="0"/>
          <w:numId w:val="4"/>
        </w:numPr>
      </w:pPr>
      <w:r>
        <w:rPr>
          <w:rFonts w:hint="eastAsia"/>
        </w:rPr>
        <w:t>不同投标人的投标文件由同一单位或者同一个人编制；</w:t>
      </w:r>
    </w:p>
    <w:p>
      <w:pPr>
        <w:pStyle w:val="2"/>
        <w:numPr>
          <w:ilvl w:val="0"/>
          <w:numId w:val="4"/>
        </w:numPr>
      </w:pPr>
      <w:r>
        <w:rPr>
          <w:rFonts w:hint="eastAsia"/>
        </w:rPr>
        <w:t>不同投标人的投标文件载明的项目管理班子成员出现同一人；</w:t>
      </w:r>
    </w:p>
    <w:p>
      <w:pPr>
        <w:pStyle w:val="2"/>
        <w:numPr>
          <w:ilvl w:val="0"/>
          <w:numId w:val="4"/>
        </w:numPr>
      </w:pPr>
      <w:r>
        <w:rPr>
          <w:rFonts w:hint="eastAsia"/>
        </w:rPr>
        <w:t>不同投标人的投标文件相互混装；</w:t>
      </w:r>
    </w:p>
    <w:p>
      <w:pPr>
        <w:pStyle w:val="2"/>
        <w:numPr>
          <w:ilvl w:val="0"/>
          <w:numId w:val="4"/>
        </w:numPr>
      </w:pPr>
      <w:r>
        <w:rPr>
          <w:rFonts w:hint="eastAsia"/>
        </w:rPr>
        <w:t>不同投标人的投标文件由同一台电脑编制(即机器码相同)；</w:t>
      </w:r>
    </w:p>
    <w:p>
      <w:pPr>
        <w:pStyle w:val="2"/>
        <w:numPr>
          <w:ilvl w:val="0"/>
          <w:numId w:val="4"/>
        </w:numPr>
      </w:pPr>
      <w:r>
        <w:rPr>
          <w:rFonts w:hint="eastAsia"/>
        </w:rPr>
        <w:t>不同投标人委托同一单位或者个人办理投标事宜；</w:t>
      </w:r>
    </w:p>
    <w:p>
      <w:pPr>
        <w:pStyle w:val="2"/>
        <w:numPr>
          <w:ilvl w:val="0"/>
          <w:numId w:val="4"/>
        </w:numPr>
      </w:pPr>
      <w:r>
        <w:rPr>
          <w:rFonts w:hint="eastAsia"/>
        </w:rPr>
        <w:t>不同投标人的投标保证金从同一单位或者个人的账户转出；</w:t>
      </w:r>
    </w:p>
    <w:p>
      <w:pPr>
        <w:pStyle w:val="2"/>
        <w:numPr>
          <w:ilvl w:val="3"/>
          <w:numId w:val="0"/>
        </w:numPr>
        <w:ind w:left="440" w:leftChars="200"/>
      </w:pPr>
      <w:r>
        <w:rPr>
          <w:rFonts w:hint="eastAsia"/>
        </w:rPr>
        <w:t>10. 不同投标人聘请同一人为其投标提供技术或者经济咨询服务，但招投标项目本身要求采用专有技术的除外；</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pStyle w:val="2"/>
              <w:ind w:left="0"/>
              <w:jc w:val="center"/>
            </w:pPr>
            <w:r>
              <w:rPr>
                <w:rFonts w:hint="eastAsia"/>
              </w:rPr>
              <w:t>有</w:t>
            </w:r>
          </w:p>
        </w:tc>
        <w:tc>
          <w:tcPr>
            <w:tcW w:w="4261" w:type="dxa"/>
            <w:shd w:val="clear" w:color="auto" w:fill="auto"/>
          </w:tcPr>
          <w:p>
            <w:pPr>
              <w:pStyle w:val="2"/>
              <w:ind w:left="0"/>
              <w:jc w:val="center"/>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shd w:val="clear" w:color="auto" w:fill="auto"/>
          </w:tcPr>
          <w:p>
            <w:pPr>
              <w:spacing w:line="400" w:lineRule="exact"/>
              <w:rPr>
                <w:rFonts w:asciiTheme="minorEastAsia" w:hAnsiTheme="minorEastAsia"/>
                <w:sz w:val="28"/>
                <w:szCs w:val="28"/>
              </w:rPr>
            </w:pPr>
          </w:p>
        </w:tc>
        <w:tc>
          <w:tcPr>
            <w:tcW w:w="4261" w:type="dxa"/>
            <w:shd w:val="clear" w:color="auto" w:fill="auto"/>
          </w:tcPr>
          <w:p>
            <w:pPr>
              <w:spacing w:line="400" w:lineRule="exact"/>
              <w:rPr>
                <w:rFonts w:asciiTheme="minorEastAsia" w:hAnsiTheme="minorEastAsia"/>
                <w:sz w:val="28"/>
                <w:szCs w:val="28"/>
              </w:rPr>
            </w:pPr>
          </w:p>
        </w:tc>
      </w:tr>
    </w:tbl>
    <w:p>
      <w:pPr>
        <w:pStyle w:val="2"/>
      </w:pPr>
    </w:p>
    <w:p>
      <w:pPr>
        <w:pStyle w:val="2"/>
        <w:rPr>
          <w:rFonts w:asciiTheme="minorEastAsia" w:hAnsiTheme="minorEastAsia" w:eastAsiaTheme="minorEastAsia"/>
        </w:rPr>
      </w:pPr>
      <w:r>
        <w:rPr>
          <w:rFonts w:hint="eastAsia" w:asciiTheme="minorEastAsia" w:hAnsiTheme="minorEastAsia" w:eastAsiaTheme="minorEastAsia"/>
        </w:rPr>
        <w:t>评标专家签字：</w:t>
      </w:r>
    </w:p>
    <w:p>
      <w:pPr>
        <w:pStyle w:val="2"/>
        <w:rPr>
          <w:rFonts w:asciiTheme="minorEastAsia" w:hAnsiTheme="minorEastAsia" w:eastAsiaTheme="minorEastAsia"/>
        </w:rPr>
      </w:pPr>
    </w:p>
    <w:p>
      <w:pPr>
        <w:pStyle w:val="2"/>
        <w:rPr>
          <w:rFonts w:asciiTheme="minorEastAsia" w:hAnsiTheme="minorEastAsia" w:eastAsiaTheme="minorEastAsia"/>
        </w:rPr>
      </w:pPr>
      <w:r>
        <w:rPr>
          <w:rFonts w:hint="eastAsia" w:asciiTheme="minorEastAsia" w:hAnsiTheme="minorEastAsia" w:eastAsiaTheme="minorEastAsia"/>
        </w:rPr>
        <w:t>说明：本认定书为评标报告组成部分，评标时评标委员会应根据附表一串通投标行为认定书中的情形，如实对投标文件进行是否有串通投标行为的评审，填写“无”或“有”，有情形之一的，应认定为串通投标，并签字确认，作为评标报告一部分，若评标委员会发现投标人在投标过程中有串标、围标行为的，应及时以书面形式向行政监管部门报告。</w:t>
      </w:r>
    </w:p>
    <w:p>
      <w:pPr>
        <w:rPr>
          <w:rFonts w:asciiTheme="minorEastAsia" w:hAnsiTheme="minorEastAsia" w:eastAsiaTheme="minorEastAsia"/>
        </w:rPr>
      </w:pPr>
      <w:r>
        <w:rPr>
          <w:rFonts w:hint="eastAsia" w:asciiTheme="minorEastAsia" w:hAnsiTheme="minorEastAsia" w:eastAsiaTheme="minorEastAsia"/>
        </w:rPr>
        <w:br w:type="page"/>
      </w:r>
    </w:p>
    <w:p>
      <w:pPr>
        <w:pStyle w:val="5"/>
      </w:pPr>
      <w:r>
        <w:rPr>
          <w:rFonts w:hint="eastAsia"/>
        </w:rPr>
        <w:t>附表二：串通投标行为认定表</w:t>
      </w:r>
    </w:p>
    <w:p>
      <w:pPr>
        <w:pStyle w:val="2"/>
        <w:ind w:left="0"/>
        <w:jc w:val="center"/>
        <w:rPr>
          <w:b/>
          <w:bCs/>
          <w:sz w:val="30"/>
          <w:szCs w:val="30"/>
        </w:rPr>
      </w:pPr>
      <w:r>
        <w:rPr>
          <w:rFonts w:hint="eastAsia"/>
          <w:b/>
          <w:bCs/>
          <w:sz w:val="30"/>
          <w:szCs w:val="30"/>
        </w:rPr>
        <w:t>串通投标行为认定表</w:t>
      </w:r>
    </w:p>
    <w:p>
      <w:pPr>
        <w:pStyle w:val="2"/>
        <w:ind w:left="0"/>
        <w:jc w:val="center"/>
        <w:rPr>
          <w:rFonts w:asciiTheme="minorEastAsia" w:hAnsiTheme="minorEastAsia" w:eastAsiaTheme="minorEastAsia"/>
          <w:b/>
          <w:bCs/>
        </w:rPr>
      </w:pPr>
    </w:p>
    <w:tbl>
      <w:tblPr>
        <w:tblStyle w:val="15"/>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1"/>
        <w:gridCol w:w="7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标段名称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jc w:val="center"/>
        </w:trPr>
        <w:tc>
          <w:tcPr>
            <w:tcW w:w="2351" w:type="dxa"/>
            <w:shd w:val="clear" w:color="auto" w:fill="auto"/>
            <w:vAlign w:val="center"/>
          </w:tcPr>
          <w:p>
            <w:pPr>
              <w:pStyle w:val="2"/>
              <w:ind w:left="0"/>
              <w:jc w:val="center"/>
            </w:pPr>
            <w:r>
              <w:rPr>
                <w:rFonts w:hint="eastAsia"/>
              </w:rPr>
              <w:t>投标人名称</w:t>
            </w:r>
          </w:p>
        </w:tc>
        <w:tc>
          <w:tcPr>
            <w:tcW w:w="7554"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4" w:hRule="atLeast"/>
          <w:jc w:val="center"/>
        </w:trPr>
        <w:tc>
          <w:tcPr>
            <w:tcW w:w="2351" w:type="dxa"/>
            <w:shd w:val="clear" w:color="auto" w:fill="auto"/>
            <w:vAlign w:val="center"/>
          </w:tcPr>
          <w:p>
            <w:pPr>
              <w:pStyle w:val="2"/>
              <w:ind w:left="0"/>
              <w:jc w:val="center"/>
            </w:pPr>
            <w:r>
              <w:rPr>
                <w:rFonts w:hint="eastAsia"/>
              </w:rPr>
              <w:t>对串通投标行为的具体描述</w:t>
            </w:r>
          </w:p>
        </w:tc>
        <w:tc>
          <w:tcPr>
            <w:tcW w:w="7554" w:type="dxa"/>
            <w:shd w:val="clear" w:color="auto" w:fill="auto"/>
            <w:vAlign w:val="center"/>
          </w:tcPr>
          <w:p>
            <w:pPr>
              <w:jc w:val="center"/>
              <w:rPr>
                <w:rFonts w:asciiTheme="minorEastAsia" w:hAnsiTheme="minorEastAsia"/>
                <w:szCs w:val="21"/>
              </w:rPr>
            </w:pPr>
          </w:p>
        </w:tc>
      </w:tr>
    </w:tbl>
    <w:p>
      <w:pPr>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0"/>
        <w:jc w:val="both"/>
        <w:rPr>
          <w:rFonts w:asciiTheme="minorEastAsia" w:hAnsiTheme="minorEastAsia" w:eastAsiaTheme="minorEastAsia"/>
          <w:b/>
          <w:bCs/>
        </w:rPr>
      </w:pPr>
    </w:p>
    <w:p>
      <w:pPr>
        <w:pStyle w:val="2"/>
        <w:ind w:left="440" w:leftChars="200"/>
        <w:jc w:val="both"/>
        <w:rPr>
          <w:rFonts w:asciiTheme="minorEastAsia" w:hAnsiTheme="minorEastAsia" w:eastAsiaTheme="minorEastAsia"/>
        </w:rPr>
      </w:pPr>
      <w:r>
        <w:rPr>
          <w:rFonts w:hint="eastAsia" w:asciiTheme="minorEastAsia" w:hAnsiTheme="minorEastAsia" w:eastAsiaTheme="minorEastAsia"/>
        </w:rPr>
        <w:t>评标专家签字：</w:t>
      </w:r>
    </w:p>
    <w:p>
      <w:pPr>
        <w:rPr>
          <w:rFonts w:asciiTheme="minorEastAsia" w:hAnsiTheme="minorEastAsia" w:eastAsiaTheme="minorEastAsia"/>
        </w:rPr>
      </w:pPr>
      <w:r>
        <w:rPr>
          <w:rFonts w:hint="eastAsia" w:asciiTheme="minorEastAsia" w:hAnsiTheme="minorEastAsia" w:eastAsiaTheme="minorEastAsia"/>
        </w:rPr>
        <w:br w:type="page"/>
      </w:r>
    </w:p>
    <w:p>
      <w:pPr>
        <w:pStyle w:val="5"/>
      </w:pPr>
      <w:r>
        <w:rPr>
          <w:rFonts w:hint="eastAsia"/>
        </w:rPr>
        <w:t>附表三：否决投标通知书</w:t>
      </w:r>
    </w:p>
    <w:p>
      <w:pPr>
        <w:pStyle w:val="2"/>
        <w:ind w:left="0"/>
        <w:jc w:val="center"/>
        <w:rPr>
          <w:b/>
          <w:bCs/>
          <w:sz w:val="30"/>
          <w:szCs w:val="30"/>
        </w:rPr>
      </w:pPr>
      <w:r>
        <w:rPr>
          <w:rFonts w:hint="eastAsia"/>
          <w:b/>
          <w:bCs/>
          <w:sz w:val="30"/>
          <w:szCs w:val="30"/>
        </w:rPr>
        <w:t>否决投标通知书</w:t>
      </w:r>
    </w:p>
    <w:p>
      <w:pPr>
        <w:pStyle w:val="2"/>
        <w:ind w:left="0"/>
        <w:jc w:val="center"/>
        <w:rPr>
          <w:b/>
          <w:bCs/>
        </w:rPr>
      </w:pPr>
    </w:p>
    <w:p>
      <w:pPr>
        <w:pStyle w:val="2"/>
        <w:ind w:left="0"/>
        <w:jc w:val="both"/>
      </w:pPr>
      <w:r>
        <w:rPr>
          <w:rFonts w:hint="eastAsia"/>
        </w:rPr>
        <w:t>标段名称：</w:t>
      </w:r>
    </w:p>
    <w:tbl>
      <w:tblPr>
        <w:tblStyle w:val="15"/>
        <w:tblW w:w="9858" w:type="dxa"/>
        <w:jc w:val="center"/>
        <w:tblLayout w:type="fixed"/>
        <w:tblCellMar>
          <w:top w:w="0" w:type="dxa"/>
          <w:left w:w="108" w:type="dxa"/>
          <w:bottom w:w="0" w:type="dxa"/>
          <w:right w:w="108" w:type="dxa"/>
        </w:tblCellMar>
      </w:tblPr>
      <w:tblGrid>
        <w:gridCol w:w="2012"/>
        <w:gridCol w:w="7846"/>
      </w:tblGrid>
      <w:tr>
        <w:tblPrEx>
          <w:tblCellMar>
            <w:top w:w="0" w:type="dxa"/>
            <w:left w:w="108" w:type="dxa"/>
            <w:bottom w:w="0" w:type="dxa"/>
            <w:right w:w="108" w:type="dxa"/>
          </w:tblCellMar>
        </w:tblPrEx>
        <w:trPr>
          <w:trHeight w:val="529" w:hRule="atLeast"/>
          <w:jc w:val="center"/>
        </w:trPr>
        <w:tc>
          <w:tcPr>
            <w:tcW w:w="9858"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pStyle w:val="2"/>
              <w:ind w:left="0"/>
            </w:pPr>
            <w:r>
              <w:rPr>
                <w:rFonts w:hint="eastAsia"/>
              </w:rPr>
              <w:t>投标人：</w:t>
            </w:r>
          </w:p>
        </w:tc>
      </w:tr>
      <w:tr>
        <w:trPr>
          <w:trHeight w:val="5007" w:hRule="atLeast"/>
          <w:jc w:val="center"/>
        </w:trPr>
        <w:tc>
          <w:tcPr>
            <w:tcW w:w="2012" w:type="dxa"/>
            <w:tcBorders>
              <w:top w:val="single" w:color="auto" w:sz="4" w:space="0"/>
              <w:left w:val="single" w:color="auto" w:sz="4" w:space="0"/>
              <w:bottom w:val="single" w:color="000000" w:sz="4" w:space="0"/>
              <w:right w:val="single" w:color="auto" w:sz="4" w:space="0"/>
            </w:tcBorders>
            <w:shd w:val="clear" w:color="auto" w:fill="auto"/>
            <w:noWrap/>
            <w:textDirection w:val="tbRlV"/>
            <w:vAlign w:val="center"/>
          </w:tcPr>
          <w:p>
            <w:pPr>
              <w:pStyle w:val="2"/>
              <w:ind w:left="0"/>
              <w:jc w:val="center"/>
            </w:pPr>
            <w:r>
              <w:rPr>
                <w:rFonts w:hint="eastAsia"/>
              </w:rPr>
              <w:t>否决原因</w:t>
            </w:r>
          </w:p>
        </w:tc>
        <w:tc>
          <w:tcPr>
            <w:tcW w:w="7846" w:type="dxa"/>
            <w:tcBorders>
              <w:top w:val="single" w:color="auto" w:sz="4" w:space="0"/>
              <w:left w:val="nil"/>
              <w:right w:val="single" w:color="auto" w:sz="4" w:space="0"/>
            </w:tcBorders>
            <w:shd w:val="clear" w:color="auto" w:fill="auto"/>
            <w:noWrap/>
            <w:vAlign w:val="bottom"/>
          </w:tcPr>
          <w:p>
            <w:pPr>
              <w:pStyle w:val="2"/>
              <w:ind w:left="0"/>
              <w:jc w:val="center"/>
            </w:pPr>
          </w:p>
        </w:tc>
      </w:tr>
      <w:tr>
        <w:tblPrEx>
          <w:tblCellMar>
            <w:top w:w="0" w:type="dxa"/>
            <w:left w:w="108" w:type="dxa"/>
            <w:bottom w:w="0" w:type="dxa"/>
            <w:right w:w="108" w:type="dxa"/>
          </w:tblCellMar>
        </w:tblPrEx>
        <w:trPr>
          <w:trHeight w:val="1123" w:hRule="atLeast"/>
          <w:jc w:val="center"/>
        </w:trPr>
        <w:tc>
          <w:tcPr>
            <w:tcW w:w="2012"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
              <w:ind w:left="0"/>
              <w:jc w:val="center"/>
            </w:pPr>
            <w:r>
              <w:rPr>
                <w:rFonts w:hint="eastAsia"/>
              </w:rPr>
              <w:t>评标专家签字：</w:t>
            </w:r>
          </w:p>
        </w:tc>
        <w:tc>
          <w:tcPr>
            <w:tcW w:w="784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ind w:left="0"/>
              <w:jc w:val="center"/>
            </w:pPr>
          </w:p>
        </w:tc>
      </w:tr>
    </w:tbl>
    <w:p>
      <w:r>
        <w:rPr>
          <w:rFonts w:hint="eastAsia"/>
        </w:rPr>
        <w:br w:type="page"/>
      </w:r>
    </w:p>
    <w:p>
      <w:pPr>
        <w:pStyle w:val="5"/>
      </w:pPr>
      <w:r>
        <w:rPr>
          <w:rFonts w:hint="eastAsia"/>
        </w:rPr>
        <w:t>附件四：中标通知书</w:t>
      </w:r>
    </w:p>
    <w:p>
      <w:pPr>
        <w:pStyle w:val="2"/>
        <w:ind w:left="0"/>
        <w:jc w:val="center"/>
        <w:rPr>
          <w:b/>
          <w:bCs/>
          <w:sz w:val="30"/>
          <w:szCs w:val="30"/>
        </w:rPr>
      </w:pPr>
      <w:r>
        <w:rPr>
          <w:rFonts w:hint="eastAsia"/>
          <w:b/>
          <w:bCs/>
          <w:sz w:val="30"/>
          <w:szCs w:val="30"/>
        </w:rPr>
        <w:t>中标通知书（监理）</w:t>
      </w:r>
    </w:p>
    <w:p>
      <w:pPr>
        <w:pStyle w:val="2"/>
        <w:ind w:left="0"/>
        <w:jc w:val="center"/>
        <w:rPr>
          <w:b/>
          <w:bCs/>
        </w:rPr>
      </w:pPr>
    </w:p>
    <w:p>
      <w:pPr>
        <w:spacing w:before="12"/>
        <w:rPr>
          <w:rFonts w:cs="宋体" w:asciiTheme="minorEastAsia" w:hAnsiTheme="minorEastAsia"/>
          <w:sz w:val="41"/>
          <w:szCs w:val="41"/>
        </w:rPr>
      </w:pPr>
    </w:p>
    <w:p>
      <w:pPr>
        <w:rPr>
          <w:szCs w:val="21"/>
        </w:rPr>
      </w:pPr>
      <w:r>
        <w:rPr>
          <w:szCs w:val="21"/>
          <w:u w:val="single"/>
        </w:rPr>
        <w:t xml:space="preserve">                   </w:t>
      </w:r>
      <w:r>
        <w:rPr>
          <w:szCs w:val="21"/>
        </w:rPr>
        <w:t>（中标人名称）：</w:t>
      </w:r>
    </w:p>
    <w:p>
      <w:pPr>
        <w:rPr>
          <w:szCs w:val="21"/>
        </w:rPr>
      </w:pPr>
    </w:p>
    <w:p>
      <w:pPr>
        <w:ind w:firstLine="440" w:firstLineChars="200"/>
        <w:rPr>
          <w:szCs w:val="21"/>
        </w:rPr>
      </w:pPr>
      <w:r>
        <w:rPr>
          <w:szCs w:val="21"/>
        </w:rPr>
        <w:t>你方于</w:t>
      </w:r>
      <w:r>
        <w:rPr>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r>
        <w:rPr>
          <w:szCs w:val="21"/>
        </w:rPr>
        <w:t>所递交的</w:t>
      </w:r>
      <w:r>
        <w:rPr>
          <w:szCs w:val="21"/>
          <w:u w:val="single"/>
        </w:rPr>
        <w:t xml:space="preserve">         </w:t>
      </w:r>
      <w:r>
        <w:rPr>
          <w:szCs w:val="21"/>
        </w:rPr>
        <w:t>（项目名称）</w:t>
      </w:r>
      <w:r>
        <w:rPr>
          <w:rFonts w:hint="eastAsia"/>
          <w:szCs w:val="21"/>
        </w:rPr>
        <w:t>监理</w:t>
      </w:r>
      <w:r>
        <w:rPr>
          <w:szCs w:val="21"/>
          <w:u w:val="single"/>
        </w:rPr>
        <w:t xml:space="preserve">     </w:t>
      </w:r>
      <w:r>
        <w:rPr>
          <w:szCs w:val="21"/>
        </w:rPr>
        <w:t>标段投标文件已被我方接受，被确定为中标人。</w:t>
      </w:r>
    </w:p>
    <w:p>
      <w:pPr>
        <w:ind w:firstLine="440" w:firstLineChars="200"/>
        <w:rPr>
          <w:szCs w:val="21"/>
        </w:rPr>
      </w:pPr>
      <w:r>
        <w:rPr>
          <w:szCs w:val="21"/>
        </w:rPr>
        <w:t>中标价：</w:t>
      </w:r>
      <w:r>
        <w:rPr>
          <w:szCs w:val="21"/>
          <w:u w:val="single"/>
        </w:rPr>
        <w:t xml:space="preserve">                  </w:t>
      </w:r>
    </w:p>
    <w:p>
      <w:pPr>
        <w:ind w:firstLine="440" w:firstLineChars="200"/>
        <w:rPr>
          <w:szCs w:val="21"/>
        </w:rPr>
      </w:pPr>
      <w:r>
        <w:rPr>
          <w:rFonts w:hint="eastAsia"/>
          <w:szCs w:val="21"/>
        </w:rPr>
        <w:t>监理工期</w:t>
      </w:r>
      <w:r>
        <w:rPr>
          <w:szCs w:val="21"/>
        </w:rPr>
        <w:t>：</w:t>
      </w:r>
      <w:r>
        <w:rPr>
          <w:szCs w:val="21"/>
          <w:u w:val="single"/>
        </w:rPr>
        <w:t xml:space="preserve">      </w:t>
      </w:r>
      <w:r>
        <w:rPr>
          <w:szCs w:val="21"/>
        </w:rPr>
        <w:t>日历天</w:t>
      </w:r>
    </w:p>
    <w:p>
      <w:pPr>
        <w:ind w:firstLine="440" w:firstLineChars="200"/>
        <w:rPr>
          <w:szCs w:val="21"/>
          <w:u w:val="single"/>
        </w:rPr>
      </w:pPr>
      <w:r>
        <w:rPr>
          <w:rFonts w:hint="eastAsia"/>
          <w:szCs w:val="21"/>
        </w:rPr>
        <w:t>监理</w:t>
      </w:r>
      <w:r>
        <w:rPr>
          <w:szCs w:val="21"/>
        </w:rPr>
        <w:t>内容：</w:t>
      </w:r>
      <w:r>
        <w:rPr>
          <w:rFonts w:hint="eastAsia"/>
          <w:szCs w:val="21"/>
          <w:u w:val="single"/>
        </w:rPr>
        <w:t xml:space="preserve">                                       </w:t>
      </w:r>
    </w:p>
    <w:p>
      <w:pPr>
        <w:ind w:firstLine="440" w:firstLineChars="200"/>
        <w:rPr>
          <w:szCs w:val="21"/>
          <w:u w:val="single"/>
        </w:rPr>
      </w:pPr>
      <w:r>
        <w:rPr>
          <w:rFonts w:hint="eastAsia"/>
          <w:szCs w:val="21"/>
        </w:rPr>
        <w:t>工程质量</w:t>
      </w:r>
      <w:r>
        <w:rPr>
          <w:szCs w:val="21"/>
        </w:rPr>
        <w:t>：</w:t>
      </w:r>
      <w:r>
        <w:rPr>
          <w:rFonts w:hint="eastAsia"/>
          <w:szCs w:val="21"/>
          <w:u w:val="single"/>
        </w:rPr>
        <w:t xml:space="preserve">                                       </w:t>
      </w:r>
    </w:p>
    <w:p>
      <w:pPr>
        <w:ind w:firstLine="440" w:firstLineChars="200"/>
        <w:rPr>
          <w:szCs w:val="21"/>
          <w:u w:val="single"/>
        </w:rPr>
      </w:pPr>
      <w:r>
        <w:rPr>
          <w:rFonts w:hint="eastAsia"/>
          <w:szCs w:val="21"/>
        </w:rPr>
        <w:t>项目总</w:t>
      </w:r>
      <w:r>
        <w:rPr>
          <w:szCs w:val="21"/>
        </w:rPr>
        <w:t>监：</w:t>
      </w:r>
      <w:r>
        <w:rPr>
          <w:szCs w:val="21"/>
          <w:u w:val="single"/>
        </w:rPr>
        <w:t xml:space="preserve">              </w:t>
      </w:r>
      <w:r>
        <w:rPr>
          <w:rFonts w:hint="eastAsia"/>
          <w:szCs w:val="21"/>
        </w:rPr>
        <w:t xml:space="preserve"> </w:t>
      </w:r>
      <w:r>
        <w:rPr>
          <w:szCs w:val="21"/>
        </w:rPr>
        <w:t xml:space="preserve">    </w:t>
      </w:r>
      <w:r>
        <w:rPr>
          <w:rFonts w:hint="eastAsia"/>
          <w:szCs w:val="21"/>
        </w:rPr>
        <w:t>监理</w:t>
      </w:r>
      <w:r>
        <w:rPr>
          <w:szCs w:val="21"/>
        </w:rPr>
        <w:t>工程师</w:t>
      </w:r>
      <w:r>
        <w:rPr>
          <w:rFonts w:hint="eastAsia"/>
          <w:szCs w:val="21"/>
        </w:rPr>
        <w:t>证</w:t>
      </w:r>
      <w:r>
        <w:rPr>
          <w:szCs w:val="21"/>
        </w:rPr>
        <w:t>号：</w:t>
      </w:r>
      <w:r>
        <w:rPr>
          <w:rFonts w:hint="eastAsia"/>
          <w:szCs w:val="21"/>
          <w:u w:val="single"/>
        </w:rPr>
        <w:t xml:space="preserve">                     </w:t>
      </w:r>
    </w:p>
    <w:p>
      <w:pPr>
        <w:ind w:firstLine="440" w:firstLineChars="200"/>
        <w:rPr>
          <w:szCs w:val="21"/>
          <w:u w:val="single"/>
        </w:rPr>
      </w:pPr>
      <w:r>
        <w:rPr>
          <w:rFonts w:hint="eastAsia"/>
          <w:szCs w:val="21"/>
        </w:rPr>
        <w:t>履行</w:t>
      </w:r>
      <w:r>
        <w:rPr>
          <w:szCs w:val="21"/>
        </w:rPr>
        <w:t>地点：</w:t>
      </w:r>
      <w:r>
        <w:rPr>
          <w:rFonts w:hint="eastAsia"/>
          <w:szCs w:val="21"/>
          <w:u w:val="single"/>
        </w:rPr>
        <w:t xml:space="preserve">                                       </w:t>
      </w:r>
    </w:p>
    <w:p>
      <w:pPr>
        <w:ind w:firstLine="440" w:firstLineChars="200"/>
        <w:rPr>
          <w:szCs w:val="21"/>
        </w:rPr>
      </w:pPr>
      <w:r>
        <w:rPr>
          <w:szCs w:val="21"/>
        </w:rPr>
        <w:t>请你方在接到本通知书后的</w:t>
      </w:r>
      <w:r>
        <w:rPr>
          <w:szCs w:val="21"/>
          <w:u w:val="single"/>
        </w:rPr>
        <w:t xml:space="preserve">     </w:t>
      </w:r>
      <w:r>
        <w:rPr>
          <w:szCs w:val="21"/>
        </w:rPr>
        <w:t>日内</w:t>
      </w:r>
      <w:r>
        <w:rPr>
          <w:rFonts w:hint="eastAsia"/>
          <w:szCs w:val="21"/>
        </w:rPr>
        <w:t>，根据</w:t>
      </w:r>
      <w:r>
        <w:rPr>
          <w:szCs w:val="21"/>
        </w:rPr>
        <w:t>招标文件要求与我方签订</w:t>
      </w:r>
      <w:r>
        <w:rPr>
          <w:rFonts w:hint="eastAsia"/>
          <w:szCs w:val="21"/>
        </w:rPr>
        <w:t>监理</w:t>
      </w:r>
      <w:r>
        <w:rPr>
          <w:szCs w:val="21"/>
        </w:rPr>
        <w:t>合同，在此之前按招标文件规定向我方提交履约担保。</w:t>
      </w:r>
    </w:p>
    <w:p>
      <w:pPr>
        <w:ind w:firstLine="440" w:firstLineChars="200"/>
        <w:rPr>
          <w:szCs w:val="21"/>
        </w:rPr>
      </w:pPr>
      <w:r>
        <w:rPr>
          <w:szCs w:val="21"/>
        </w:rPr>
        <w:t>特此通知。</w:t>
      </w:r>
    </w:p>
    <w:p>
      <w:pPr>
        <w:ind w:firstLine="440" w:firstLineChars="200"/>
        <w:rPr>
          <w:rFonts w:asciiTheme="minorEastAsia" w:hAnsiTheme="minorEastAsia"/>
          <w:szCs w:val="21"/>
        </w:rPr>
      </w:pPr>
    </w:p>
    <w:p>
      <w:pPr>
        <w:rPr>
          <w:rFonts w:asciiTheme="minorEastAsia" w:hAnsiTheme="minorEastAsia"/>
          <w:sz w:val="24"/>
        </w:rPr>
      </w:pPr>
    </w:p>
    <w:p>
      <w:pPr>
        <w:rPr>
          <w:rFonts w:asciiTheme="minorEastAsia" w:hAnsiTheme="minorEastAsia"/>
          <w:sz w:val="24"/>
        </w:rPr>
      </w:pPr>
    </w:p>
    <w:p>
      <w:pPr>
        <w:ind w:firstLine="3700" w:firstLineChars="1542"/>
        <w:jc w:val="right"/>
        <w:rPr>
          <w:rFonts w:asciiTheme="minorEastAsia" w:hAnsiTheme="minorEastAsia"/>
          <w:sz w:val="24"/>
        </w:rPr>
      </w:pPr>
      <w:r>
        <w:rPr>
          <w:rFonts w:asciiTheme="minorEastAsia" w:hAnsiTheme="minorEastAsia"/>
          <w:sz w:val="24"/>
        </w:rPr>
        <w:t>招标人：</w:t>
      </w:r>
      <w:r>
        <w:rPr>
          <w:rFonts w:asciiTheme="minorEastAsia" w:hAnsiTheme="minorEastAsia"/>
          <w:sz w:val="24"/>
          <w:u w:val="single"/>
        </w:rPr>
        <w:t xml:space="preserve">              </w:t>
      </w:r>
      <w:r>
        <w:rPr>
          <w:rFonts w:asciiTheme="minorEastAsia" w:hAnsiTheme="minorEastAsia"/>
          <w:sz w:val="24"/>
        </w:rPr>
        <w:t>（盖单位章）</w:t>
      </w:r>
    </w:p>
    <w:p>
      <w:pPr>
        <w:ind w:firstLine="3700" w:firstLineChars="1542"/>
        <w:jc w:val="right"/>
        <w:rPr>
          <w:rFonts w:asciiTheme="minorEastAsia" w:hAnsiTheme="minorEastAsia"/>
          <w:sz w:val="24"/>
        </w:rPr>
      </w:pPr>
      <w:r>
        <w:rPr>
          <w:rFonts w:asciiTheme="minorEastAsia" w:hAnsiTheme="minorEastAsia"/>
          <w:sz w:val="24"/>
        </w:rPr>
        <w:t>法定代表人：</w:t>
      </w:r>
      <w:r>
        <w:rPr>
          <w:rFonts w:asciiTheme="minorEastAsia" w:hAnsiTheme="minorEastAsia"/>
          <w:sz w:val="24"/>
          <w:u w:val="single"/>
        </w:rPr>
        <w:t xml:space="preserve">            </w:t>
      </w:r>
      <w:r>
        <w:rPr>
          <w:rFonts w:asciiTheme="minorEastAsia" w:hAnsiTheme="minorEastAsia"/>
          <w:sz w:val="24"/>
        </w:rPr>
        <w:t>（签字</w:t>
      </w:r>
      <w:r>
        <w:rPr>
          <w:rFonts w:hint="eastAsia" w:asciiTheme="minorEastAsia" w:hAnsiTheme="minorEastAsia"/>
          <w:sz w:val="24"/>
        </w:rPr>
        <w:t>或盖章</w:t>
      </w:r>
      <w:r>
        <w:rPr>
          <w:rFonts w:asciiTheme="minorEastAsia" w:hAnsiTheme="minorEastAsia"/>
          <w:sz w:val="24"/>
        </w:rPr>
        <w:t>）</w:t>
      </w:r>
    </w:p>
    <w:p>
      <w:pPr>
        <w:jc w:val="right"/>
        <w:rPr>
          <w:rFonts w:asciiTheme="minorEastAsia" w:hAnsiTheme="minorEastAsia"/>
        </w:rPr>
        <w:sectPr>
          <w:pgSz w:w="12240" w:h="15840"/>
          <w:pgMar w:top="1134" w:right="1134" w:bottom="1134" w:left="1134" w:header="0" w:footer="921" w:gutter="0"/>
          <w:cols w:space="720" w:num="1"/>
        </w:sectPr>
      </w:pPr>
      <w:r>
        <w:rPr>
          <w:rFonts w:asciiTheme="minorEastAsia" w:hAnsiTheme="minorEastAsia"/>
          <w:sz w:val="24"/>
        </w:rPr>
        <w:t xml:space="preserve"> </w:t>
      </w:r>
      <w:r>
        <w:rPr>
          <w:rFonts w:asciiTheme="minorEastAsia" w:hAnsiTheme="minorEastAsia"/>
          <w:sz w:val="24"/>
          <w:u w:val="single"/>
        </w:rPr>
        <w:t xml:space="preserve">        </w:t>
      </w:r>
      <w:r>
        <w:rPr>
          <w:rFonts w:asciiTheme="minorEastAsia" w:hAnsiTheme="minorEastAsia"/>
          <w:sz w:val="24"/>
        </w:rPr>
        <w:t>年</w:t>
      </w:r>
      <w:r>
        <w:rPr>
          <w:rFonts w:asciiTheme="minorEastAsia" w:hAnsiTheme="minorEastAsia"/>
          <w:sz w:val="24"/>
          <w:u w:val="single"/>
        </w:rPr>
        <w:t xml:space="preserve">        </w:t>
      </w:r>
      <w:r>
        <w:rPr>
          <w:rFonts w:asciiTheme="minorEastAsia" w:hAnsiTheme="minorEastAsia"/>
          <w:sz w:val="24"/>
        </w:rPr>
        <w:t>月</w:t>
      </w:r>
      <w:r>
        <w:rPr>
          <w:rFonts w:asciiTheme="minorEastAsia" w:hAnsiTheme="minorEastAsia"/>
          <w:sz w:val="24"/>
          <w:u w:val="single"/>
        </w:rPr>
        <w:t xml:space="preserve">        </w:t>
      </w:r>
      <w:r>
        <w:rPr>
          <w:rFonts w:asciiTheme="minorEastAsia" w:hAnsiTheme="minorEastAsia"/>
          <w:sz w:val="24"/>
        </w:rPr>
        <w:t>日</w:t>
      </w:r>
    </w:p>
    <w:p>
      <w:pPr>
        <w:pStyle w:val="2"/>
        <w:ind w:left="0"/>
        <w:rPr>
          <w:b/>
          <w:bCs/>
        </w:rPr>
      </w:pPr>
      <w:r>
        <w:rPr>
          <w:rFonts w:hint="eastAsia"/>
          <w:b/>
          <w:sz w:val="30"/>
          <w:szCs w:val="28"/>
        </w:rPr>
        <w:t xml:space="preserve">附表五： </w:t>
      </w:r>
      <w:r>
        <w:rPr>
          <w:rFonts w:hint="eastAsia"/>
        </w:rPr>
        <w:t xml:space="preserve"> </w:t>
      </w:r>
      <w:r>
        <w:rPr>
          <w:rFonts w:hint="eastAsia"/>
          <w:b/>
          <w:sz w:val="30"/>
          <w:szCs w:val="28"/>
        </w:rPr>
        <w:t xml:space="preserve">评审结果汇总表（综合评估法）    </w:t>
      </w:r>
      <w:r>
        <w:rPr>
          <w:rFonts w:hint="eastAsia"/>
          <w:b/>
          <w:bCs/>
        </w:rPr>
        <w:t xml:space="preserve">  </w:t>
      </w:r>
    </w:p>
    <w:p>
      <w:pPr>
        <w:pStyle w:val="2"/>
        <w:ind w:left="0"/>
        <w:jc w:val="center"/>
        <w:rPr>
          <w:b/>
          <w:bCs/>
          <w:sz w:val="30"/>
          <w:szCs w:val="30"/>
        </w:rPr>
      </w:pPr>
      <w:r>
        <w:rPr>
          <w:rFonts w:hint="eastAsia"/>
          <w:b/>
          <w:bCs/>
          <w:sz w:val="30"/>
          <w:szCs w:val="30"/>
        </w:rPr>
        <w:t>评审结果汇总表（综合评估法）</w:t>
      </w:r>
    </w:p>
    <w:tbl>
      <w:tblPr>
        <w:tblStyle w:val="15"/>
        <w:tblW w:w="9681" w:type="dxa"/>
        <w:jc w:val="center"/>
        <w:tblLayout w:type="fixed"/>
        <w:tblCellMar>
          <w:top w:w="0" w:type="dxa"/>
          <w:left w:w="108" w:type="dxa"/>
          <w:bottom w:w="0" w:type="dxa"/>
          <w:right w:w="108" w:type="dxa"/>
        </w:tblCellMar>
      </w:tblPr>
      <w:tblGrid>
        <w:gridCol w:w="698"/>
        <w:gridCol w:w="1290"/>
        <w:gridCol w:w="813"/>
        <w:gridCol w:w="930"/>
        <w:gridCol w:w="720"/>
        <w:gridCol w:w="1110"/>
        <w:gridCol w:w="1120"/>
        <w:gridCol w:w="691"/>
        <w:gridCol w:w="670"/>
        <w:gridCol w:w="930"/>
        <w:gridCol w:w="709"/>
      </w:tblGrid>
      <w:tr>
        <w:trPr>
          <w:trHeight w:val="1015" w:hRule="atLeast"/>
          <w:jc w:val="center"/>
        </w:trPr>
        <w:tc>
          <w:tcPr>
            <w:tcW w:w="9681" w:type="dxa"/>
            <w:gridSpan w:val="11"/>
            <w:tcBorders>
              <w:top w:val="nil"/>
              <w:left w:val="nil"/>
              <w:bottom w:val="nil"/>
              <w:right w:val="nil"/>
            </w:tcBorders>
            <w:noWrap/>
            <w:vAlign w:val="center"/>
          </w:tcPr>
          <w:p>
            <w:pPr>
              <w:widowControl/>
              <w:jc w:val="center"/>
              <w:rPr>
                <w:rFonts w:ascii="宋体" w:hAnsi="宋体" w:cs="宋体"/>
                <w:b/>
                <w:bCs/>
                <w:sz w:val="36"/>
                <w:szCs w:val="36"/>
              </w:rPr>
            </w:pPr>
          </w:p>
        </w:tc>
      </w:tr>
      <w:tr>
        <w:tblPrEx>
          <w:tblCellMar>
            <w:top w:w="0" w:type="dxa"/>
            <w:left w:w="108" w:type="dxa"/>
            <w:bottom w:w="0" w:type="dxa"/>
            <w:right w:w="108" w:type="dxa"/>
          </w:tblCellMar>
        </w:tblPrEx>
        <w:trPr>
          <w:trHeight w:val="1326" w:hRule="atLeast"/>
          <w:jc w:val="center"/>
        </w:trPr>
        <w:tc>
          <w:tcPr>
            <w:tcW w:w="698" w:type="dxa"/>
            <w:tcBorders>
              <w:top w:val="single" w:color="auto" w:sz="4" w:space="0"/>
              <w:left w:val="single" w:color="auto" w:sz="4" w:space="0"/>
              <w:bottom w:val="single" w:color="auto" w:sz="4" w:space="0"/>
              <w:right w:val="single" w:color="auto" w:sz="4" w:space="0"/>
            </w:tcBorders>
            <w:noWrap/>
            <w:vAlign w:val="center"/>
          </w:tcPr>
          <w:p>
            <w:pPr>
              <w:pStyle w:val="2"/>
              <w:ind w:left="0"/>
              <w:jc w:val="center"/>
            </w:pPr>
            <w:r>
              <w:rPr>
                <w:rFonts w:hint="eastAsia"/>
              </w:rPr>
              <w:t>序号</w:t>
            </w:r>
          </w:p>
        </w:tc>
        <w:tc>
          <w:tcPr>
            <w:tcW w:w="129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投标单位</w:t>
            </w:r>
          </w:p>
        </w:tc>
        <w:tc>
          <w:tcPr>
            <w:tcW w:w="813"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投标报价</w:t>
            </w:r>
          </w:p>
        </w:tc>
        <w:tc>
          <w:tcPr>
            <w:tcW w:w="93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评标价</w:t>
            </w:r>
          </w:p>
        </w:tc>
        <w:tc>
          <w:tcPr>
            <w:tcW w:w="72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技术标得分</w:t>
            </w:r>
          </w:p>
        </w:tc>
        <w:tc>
          <w:tcPr>
            <w:tcW w:w="111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报价得分</w:t>
            </w:r>
          </w:p>
        </w:tc>
        <w:tc>
          <w:tcPr>
            <w:tcW w:w="112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信用得分</w:t>
            </w:r>
          </w:p>
        </w:tc>
        <w:tc>
          <w:tcPr>
            <w:tcW w:w="691"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总分</w:t>
            </w:r>
          </w:p>
        </w:tc>
        <w:tc>
          <w:tcPr>
            <w:tcW w:w="670" w:type="dxa"/>
            <w:tcBorders>
              <w:top w:val="single" w:color="auto" w:sz="4" w:space="0"/>
              <w:left w:val="nil"/>
              <w:bottom w:val="single" w:color="auto" w:sz="4" w:space="0"/>
              <w:right w:val="single" w:color="auto" w:sz="4" w:space="0"/>
            </w:tcBorders>
            <w:noWrap/>
            <w:vAlign w:val="center"/>
          </w:tcPr>
          <w:p>
            <w:pPr>
              <w:pStyle w:val="2"/>
              <w:ind w:left="0"/>
              <w:jc w:val="center"/>
            </w:pPr>
            <w:r>
              <w:rPr>
                <w:rFonts w:hint="eastAsia"/>
              </w:rPr>
              <w:t>排名</w:t>
            </w:r>
          </w:p>
        </w:tc>
        <w:tc>
          <w:tcPr>
            <w:tcW w:w="930" w:type="dxa"/>
            <w:tcBorders>
              <w:top w:val="single" w:color="auto" w:sz="4" w:space="0"/>
              <w:left w:val="nil"/>
              <w:bottom w:val="single" w:color="auto" w:sz="4" w:space="0"/>
              <w:right w:val="single" w:color="auto" w:sz="4" w:space="0"/>
            </w:tcBorders>
            <w:vAlign w:val="center"/>
          </w:tcPr>
          <w:p>
            <w:pPr>
              <w:pStyle w:val="2"/>
              <w:ind w:left="0"/>
              <w:jc w:val="center"/>
            </w:pPr>
            <w:r>
              <w:rPr>
                <w:rFonts w:hint="eastAsia"/>
              </w:rPr>
              <w:t>推荐中标候选人</w:t>
            </w:r>
          </w:p>
        </w:tc>
        <w:tc>
          <w:tcPr>
            <w:tcW w:w="709" w:type="dxa"/>
            <w:tcBorders>
              <w:top w:val="single" w:color="auto" w:sz="4" w:space="0"/>
              <w:left w:val="nil"/>
              <w:bottom w:val="single" w:color="auto" w:sz="4" w:space="0"/>
              <w:right w:val="single" w:color="auto" w:sz="4" w:space="0"/>
            </w:tcBorders>
            <w:noWrap/>
            <w:vAlign w:val="center"/>
          </w:tcPr>
          <w:p>
            <w:pPr>
              <w:pStyle w:val="2"/>
              <w:ind w:left="0"/>
              <w:jc w:val="center"/>
            </w:pPr>
            <w:r>
              <w:rPr>
                <w:rFonts w:hint="eastAsia"/>
              </w:rPr>
              <w:t>备注</w:t>
            </w:r>
          </w:p>
        </w:tc>
      </w:tr>
      <w:tr>
        <w:tblPrEx>
          <w:tblCellMar>
            <w:top w:w="0" w:type="dxa"/>
            <w:left w:w="108" w:type="dxa"/>
            <w:bottom w:w="0" w:type="dxa"/>
            <w:right w:w="108" w:type="dxa"/>
          </w:tblCellMar>
        </w:tblPrEx>
        <w:trPr>
          <w:trHeight w:val="829" w:hRule="atLeast"/>
          <w:jc w:val="center"/>
        </w:trPr>
        <w:tc>
          <w:tcPr>
            <w:tcW w:w="698"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29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813"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1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91"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7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宋体" w:hAnsi="宋体" w:cs="宋体"/>
                <w:sz w:val="20"/>
                <w:szCs w:val="20"/>
              </w:rPr>
            </w:pPr>
            <w:r>
              <w:rPr>
                <w:rFonts w:hint="eastAsia" w:ascii="宋体" w:hAnsi="宋体" w:cs="宋体"/>
                <w:sz w:val="20"/>
                <w:szCs w:val="20"/>
              </w:rPr>
              <w:t>　</w:t>
            </w:r>
          </w:p>
        </w:tc>
      </w:tr>
      <w:tr>
        <w:tblPrEx>
          <w:tblCellMar>
            <w:top w:w="0" w:type="dxa"/>
            <w:left w:w="108" w:type="dxa"/>
            <w:bottom w:w="0" w:type="dxa"/>
            <w:right w:w="108" w:type="dxa"/>
          </w:tblCellMar>
        </w:tblPrEx>
        <w:trPr>
          <w:trHeight w:val="829" w:hRule="atLeast"/>
          <w:jc w:val="center"/>
        </w:trPr>
        <w:tc>
          <w:tcPr>
            <w:tcW w:w="698"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29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813"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1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91"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7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宋体" w:hAnsi="宋体" w:cs="宋体"/>
                <w:sz w:val="20"/>
                <w:szCs w:val="20"/>
              </w:rPr>
            </w:pPr>
            <w:r>
              <w:rPr>
                <w:rFonts w:hint="eastAsia" w:ascii="宋体" w:hAnsi="宋体" w:cs="宋体"/>
                <w:sz w:val="20"/>
                <w:szCs w:val="20"/>
              </w:rPr>
              <w:t>　</w:t>
            </w:r>
          </w:p>
        </w:tc>
      </w:tr>
      <w:tr>
        <w:tblPrEx>
          <w:tblCellMar>
            <w:top w:w="0" w:type="dxa"/>
            <w:left w:w="108" w:type="dxa"/>
            <w:bottom w:w="0" w:type="dxa"/>
            <w:right w:w="108" w:type="dxa"/>
          </w:tblCellMar>
        </w:tblPrEx>
        <w:trPr>
          <w:trHeight w:val="829" w:hRule="atLeast"/>
          <w:jc w:val="center"/>
        </w:trPr>
        <w:tc>
          <w:tcPr>
            <w:tcW w:w="698"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29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813"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1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112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91"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67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930" w:type="dxa"/>
            <w:tcBorders>
              <w:top w:val="nil"/>
              <w:left w:val="nil"/>
              <w:bottom w:val="single" w:color="auto" w:sz="4" w:space="0"/>
              <w:right w:val="single" w:color="auto" w:sz="4" w:space="0"/>
            </w:tcBorders>
            <w:noWrap/>
            <w:vAlign w:val="center"/>
          </w:tcPr>
          <w:p>
            <w:pPr>
              <w:widowControl/>
              <w:jc w:val="center"/>
              <w:rPr>
                <w:rFonts w:ascii="宋体" w:hAnsi="宋体" w:cs="宋体"/>
                <w:b/>
                <w:bCs/>
                <w:sz w:val="20"/>
                <w:szCs w:val="20"/>
              </w:rPr>
            </w:pPr>
            <w:r>
              <w:rPr>
                <w:rFonts w:hint="eastAsia" w:ascii="宋体" w:hAnsi="宋体" w:cs="宋体"/>
                <w:b/>
                <w:bCs/>
                <w:sz w:val="20"/>
                <w:szCs w:val="20"/>
              </w:rPr>
              <w:t>　</w:t>
            </w:r>
          </w:p>
        </w:tc>
        <w:tc>
          <w:tcPr>
            <w:tcW w:w="709" w:type="dxa"/>
            <w:tcBorders>
              <w:top w:val="nil"/>
              <w:left w:val="nil"/>
              <w:bottom w:val="single" w:color="auto" w:sz="4" w:space="0"/>
              <w:right w:val="single" w:color="auto" w:sz="4" w:space="0"/>
            </w:tcBorders>
            <w:noWrap/>
            <w:vAlign w:val="center"/>
          </w:tcPr>
          <w:p>
            <w:pPr>
              <w:widowControl/>
              <w:jc w:val="center"/>
              <w:rPr>
                <w:rFonts w:ascii="宋体" w:hAnsi="宋体" w:cs="宋体"/>
                <w:sz w:val="20"/>
                <w:szCs w:val="20"/>
              </w:rPr>
            </w:pPr>
            <w:r>
              <w:rPr>
                <w:rFonts w:hint="eastAsia" w:ascii="宋体" w:hAnsi="宋体" w:cs="宋体"/>
                <w:sz w:val="20"/>
                <w:szCs w:val="20"/>
              </w:rPr>
              <w:t>　</w:t>
            </w:r>
          </w:p>
        </w:tc>
      </w:tr>
    </w:tbl>
    <w:p>
      <w:pPr>
        <w:pStyle w:val="2"/>
      </w:pPr>
    </w:p>
    <w:p>
      <w:pPr>
        <w:pStyle w:val="2"/>
      </w:pPr>
    </w:p>
    <w:p>
      <w:pPr>
        <w:pStyle w:val="2"/>
      </w:pPr>
      <w:r>
        <w:rPr>
          <w:rFonts w:hint="eastAsia"/>
        </w:rPr>
        <w:t>评标委员会签字：</w:t>
      </w:r>
    </w:p>
    <w:p>
      <w:pPr>
        <w:pStyle w:val="2"/>
      </w:pPr>
    </w:p>
    <w:p>
      <w:pPr>
        <w:pStyle w:val="2"/>
      </w:pPr>
      <w:r>
        <w:rPr>
          <w:rFonts w:hint="eastAsia"/>
        </w:rPr>
        <w:t>备注：评标委员会按综合得分由高至低的顺序推荐中标候选人，或根据招标人授权直接确定中标人，但投标报价低于其成本的除外。经综合评分相等时，以投标报价低的优先；投标报价也相等的，以监理大纲得分高的优先；如果监理大纲得分也相等，按照评标办法前附表的规定确定中标候选人顺序。</w:t>
      </w:r>
    </w:p>
    <w:p>
      <w:r>
        <w:rPr>
          <w:rFonts w:hint="eastAsia"/>
        </w:rPr>
        <w:br w:type="page"/>
      </w:r>
    </w:p>
    <w:p>
      <w:pPr>
        <w:pStyle w:val="4"/>
      </w:pPr>
      <w:bookmarkStart w:id="41" w:name="_Toc32717"/>
      <w:r>
        <w:rPr>
          <w:rFonts w:hint="eastAsia"/>
        </w:rPr>
        <w:t>第三章 评标办法（综合评估法）</w:t>
      </w:r>
      <w:bookmarkEnd w:id="41"/>
    </w:p>
    <w:p>
      <w:pPr>
        <w:pStyle w:val="5"/>
        <w:jc w:val="center"/>
      </w:pPr>
      <w:r>
        <w:rPr>
          <w:rFonts w:hint="eastAsia"/>
        </w:rPr>
        <w:t>评标办法前附表</w:t>
      </w:r>
    </w:p>
    <w:p/>
    <w:tbl>
      <w:tblPr>
        <w:tblStyle w:val="15"/>
        <w:tblW w:w="9873" w:type="dxa"/>
        <w:tblInd w:w="113" w:type="dxa"/>
        <w:tblLayout w:type="fixed"/>
        <w:tblCellMar>
          <w:top w:w="0" w:type="dxa"/>
          <w:left w:w="0" w:type="dxa"/>
          <w:bottom w:w="0" w:type="dxa"/>
          <w:right w:w="0" w:type="dxa"/>
        </w:tblCellMar>
      </w:tblPr>
      <w:tblGrid>
        <w:gridCol w:w="900"/>
        <w:gridCol w:w="1123"/>
        <w:gridCol w:w="2403"/>
        <w:gridCol w:w="5447"/>
      </w:tblGrid>
      <w:tr>
        <w:tblPrEx>
          <w:tblCellMar>
            <w:top w:w="0" w:type="dxa"/>
            <w:left w:w="0" w:type="dxa"/>
            <w:bottom w:w="0" w:type="dxa"/>
            <w:right w:w="0" w:type="dxa"/>
          </w:tblCellMar>
        </w:tblPrEx>
        <w:trPr>
          <w:trHeight w:val="449" w:hRule="exact"/>
        </w:trPr>
        <w:tc>
          <w:tcPr>
            <w:tcW w:w="202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rFonts w:hint="eastAsia"/>
                <w:b/>
                <w:bCs/>
              </w:rPr>
              <w:t>条款号</w:t>
            </w:r>
          </w:p>
        </w:tc>
        <w:tc>
          <w:tcPr>
            <w:tcW w:w="2403"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rFonts w:hint="eastAsia"/>
                <w:b/>
                <w:bCs/>
              </w:rPr>
              <w:t>评审因素</w:t>
            </w:r>
          </w:p>
        </w:tc>
        <w:tc>
          <w:tcPr>
            <w:tcW w:w="5447"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rFonts w:hint="eastAsia"/>
                <w:b/>
                <w:bCs/>
              </w:rPr>
              <w:t>评审标准</w:t>
            </w:r>
          </w:p>
        </w:tc>
      </w:tr>
      <w:tr>
        <w:tblPrEx>
          <w:tblCellMar>
            <w:top w:w="0" w:type="dxa"/>
            <w:left w:w="0" w:type="dxa"/>
            <w:bottom w:w="0" w:type="dxa"/>
            <w:right w:w="0" w:type="dxa"/>
          </w:tblCellMar>
        </w:tblPrEx>
        <w:tc>
          <w:tcPr>
            <w:tcW w:w="900"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2.1.1</w:t>
            </w:r>
          </w:p>
        </w:tc>
        <w:tc>
          <w:tcPr>
            <w:tcW w:w="1123"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形式评审标准</w:t>
            </w: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10"/>
              <w:ind w:left="708"/>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投标人名称</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10"/>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与营业执照、资质证书一致，如为联合体，则联合体各方均需满足。</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line="384" w:lineRule="auto"/>
              <w:ind w:right="18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2"/>
                <w:szCs w:val="22"/>
              </w:rPr>
              <w:t>签</w:t>
            </w:r>
            <w:r>
              <w:rPr>
                <w:rFonts w:hint="eastAsia" w:asciiTheme="minorEastAsia" w:hAnsiTheme="minorEastAsia" w:eastAsiaTheme="minorEastAsia" w:cstheme="minorEastAsia"/>
                <w:spacing w:val="-84"/>
                <w:szCs w:val="22"/>
              </w:rPr>
              <w:t xml:space="preserve"> </w:t>
            </w:r>
            <w:r>
              <w:rPr>
                <w:rFonts w:hint="eastAsia" w:asciiTheme="minorEastAsia" w:hAnsiTheme="minorEastAsia" w:eastAsiaTheme="minorEastAsia" w:cstheme="minorEastAsia"/>
                <w:szCs w:val="22"/>
              </w:rPr>
              <w:t>字盖章</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9"/>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符合第二章“投标人须知前附表”第3.7.3项的规定</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07"/>
              <w:ind w:left="60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投标文件格式</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符合第六章“投标文件格式”的规定和符合第二章“投标人须知前附表”第3.7.1 项要求</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5"/>
              <w:rPr>
                <w:rFonts w:asciiTheme="minorEastAsia" w:hAnsiTheme="minorEastAsia" w:eastAsiaTheme="minorEastAsia" w:cstheme="minorEastAsia"/>
                <w:b/>
                <w:bCs/>
                <w:szCs w:val="22"/>
              </w:rPr>
            </w:pPr>
          </w:p>
          <w:p>
            <w:pPr>
              <w:ind w:left="60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联合体投标人</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提交符合招标文件要求的联合体协议书，明确各方承担连带责任，并明确联合体牵头人</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ind w:left="60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备选投标方案</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除招标文件明确允许提交备选投标方案外，投标人不得提交备选投标方案</w:t>
            </w:r>
          </w:p>
        </w:tc>
      </w:tr>
      <w:tr>
        <w:tblPrEx>
          <w:tblCellMar>
            <w:top w:w="0" w:type="dxa"/>
            <w:left w:w="0" w:type="dxa"/>
            <w:bottom w:w="0" w:type="dxa"/>
            <w:right w:w="0" w:type="dxa"/>
          </w:tblCellMar>
        </w:tblPrEx>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5"/>
              <w:jc w:val="center"/>
              <w:rPr>
                <w:rFonts w:asciiTheme="minorEastAsia" w:hAnsiTheme="minorEastAsia" w:eastAsiaTheme="minorEastAsia" w:cstheme="minorEastAsia"/>
                <w:bCs/>
                <w:szCs w:val="22"/>
              </w:rPr>
            </w:pPr>
            <w:r>
              <w:rPr>
                <w:rFonts w:hint="eastAsia" w:asciiTheme="minorEastAsia" w:hAnsiTheme="minorEastAsia" w:eastAsiaTheme="minorEastAsia" w:cstheme="minorEastAsia"/>
                <w:bCs/>
                <w:szCs w:val="22"/>
              </w:rPr>
              <w:t>报价唯一</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7"/>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只能有一个有效报价，即符合第二章“投标人须知前附表”第10.3款要求</w:t>
            </w:r>
          </w:p>
        </w:tc>
      </w:tr>
      <w:tr>
        <w:tblPrEx>
          <w:tblCellMar>
            <w:top w:w="0" w:type="dxa"/>
            <w:left w:w="0" w:type="dxa"/>
            <w:bottom w:w="0" w:type="dxa"/>
            <w:right w:w="0" w:type="dxa"/>
          </w:tblCellMar>
        </w:tblPrEx>
        <w:trPr>
          <w:trHeight w:val="449" w:hRule="exact"/>
        </w:trPr>
        <w:tc>
          <w:tcPr>
            <w:tcW w:w="900"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57"/>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890" w:hRule="exact"/>
        </w:trPr>
        <w:tc>
          <w:tcPr>
            <w:tcW w:w="900"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2.1.2</w:t>
            </w:r>
          </w:p>
        </w:tc>
        <w:tc>
          <w:tcPr>
            <w:tcW w:w="1123"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资格评审 标准</w:t>
            </w: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3" w:line="440" w:lineRule="exact"/>
              <w:ind w:left="1022" w:right="180" w:hanging="841"/>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2"/>
                <w:szCs w:val="22"/>
              </w:rPr>
              <w:t>营业执照</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3" w:line="440" w:lineRule="exact"/>
              <w:ind w:left="103" w:right="99"/>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具有有效的营业执照（联合体投标的联合体各方均须提供营业执照）</w:t>
            </w:r>
          </w:p>
        </w:tc>
      </w:tr>
      <w:tr>
        <w:tblPrEx>
          <w:tblCellMar>
            <w:top w:w="0" w:type="dxa"/>
            <w:left w:w="0" w:type="dxa"/>
            <w:bottom w:w="0" w:type="dxa"/>
            <w:right w:w="0" w:type="dxa"/>
          </w:tblCellMar>
        </w:tblPrEx>
        <w:trPr>
          <w:trHeight w:val="451"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07"/>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资质要求</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1.4.1</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CellMar>
            <w:top w:w="0" w:type="dxa"/>
            <w:left w:w="0" w:type="dxa"/>
            <w:bottom w:w="0" w:type="dxa"/>
            <w:right w:w="0" w:type="dxa"/>
          </w:tblCellMar>
        </w:tblPrEx>
        <w:trPr>
          <w:trHeight w:val="449"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07"/>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□财务要求</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1.4.1</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CellMar>
            <w:top w:w="0" w:type="dxa"/>
            <w:left w:w="0" w:type="dxa"/>
            <w:bottom w:w="0" w:type="dxa"/>
            <w:right w:w="0" w:type="dxa"/>
          </w:tblCellMar>
        </w:tblPrEx>
        <w:trPr>
          <w:trHeight w:val="451"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07"/>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□业绩要求</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1.4.1</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CellMar>
            <w:top w:w="0" w:type="dxa"/>
            <w:left w:w="0" w:type="dxa"/>
            <w:bottom w:w="0" w:type="dxa"/>
            <w:right w:w="0" w:type="dxa"/>
          </w:tblCellMar>
        </w:tblPrEx>
        <w:trPr>
          <w:trHeight w:val="449"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07"/>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信誉要求</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1.4.1</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CellMar>
            <w:top w:w="0" w:type="dxa"/>
            <w:left w:w="0" w:type="dxa"/>
            <w:bottom w:w="0" w:type="dxa"/>
            <w:right w:w="0" w:type="dxa"/>
          </w:tblCellMar>
        </w:tblPrEx>
        <w:trPr>
          <w:trHeight w:val="452"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08"/>
              <w:ind w:left="60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总监理工程师</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8"/>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1.4.1</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CellMar>
            <w:top w:w="0" w:type="dxa"/>
            <w:left w:w="0" w:type="dxa"/>
            <w:bottom w:w="0" w:type="dxa"/>
            <w:right w:w="0" w:type="dxa"/>
          </w:tblCellMar>
        </w:tblPrEx>
        <w:trPr>
          <w:trHeight w:val="449"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07"/>
              <w:ind w:left="60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其他主要人员</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1.4.1</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left w:val="single" w:color="000000" w:sz="4" w:space="0"/>
            </w:tcBorders>
            <w:vAlign w:val="center"/>
          </w:tcPr>
          <w:p>
            <w:pPr>
              <w:spacing w:before="107"/>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其他要求</w:t>
            </w:r>
          </w:p>
        </w:tc>
        <w:tc>
          <w:tcPr>
            <w:tcW w:w="5447" w:type="dxa"/>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1.4.1</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left w:val="single" w:color="000000" w:sz="4" w:space="0"/>
            </w:tcBorders>
            <w:vAlign w:val="center"/>
          </w:tcPr>
          <w:p>
            <w:pPr>
              <w:spacing w:before="107"/>
              <w:ind w:left="60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□联合体投标人</w:t>
            </w:r>
          </w:p>
        </w:tc>
        <w:tc>
          <w:tcPr>
            <w:tcW w:w="5447" w:type="dxa"/>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1.4.2</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left w:val="single" w:color="000000" w:sz="4" w:space="0"/>
            </w:tcBorders>
            <w:vAlign w:val="center"/>
          </w:tcPr>
          <w:p>
            <w:pPr>
              <w:ind w:left="18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不存在限制投标的情形</w:t>
            </w:r>
          </w:p>
        </w:tc>
        <w:tc>
          <w:tcPr>
            <w:tcW w:w="5447" w:type="dxa"/>
            <w:vAlign w:val="center"/>
          </w:tcPr>
          <w:p>
            <w:pPr>
              <w:spacing w:before="1" w:line="440" w:lineRule="exact"/>
              <w:ind w:left="103" w:right="98"/>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不存在第二章“投标人须知”第</w:t>
            </w:r>
            <w:r>
              <w:rPr>
                <w:rFonts w:hint="eastAsia" w:asciiTheme="minorEastAsia" w:hAnsiTheme="minorEastAsia" w:eastAsiaTheme="minorEastAsia" w:cstheme="minorEastAsia"/>
                <w:spacing w:val="-67"/>
                <w:szCs w:val="22"/>
              </w:rPr>
              <w:t xml:space="preserve"> </w:t>
            </w:r>
            <w:r>
              <w:rPr>
                <w:rFonts w:hint="eastAsia" w:asciiTheme="minorEastAsia" w:hAnsiTheme="minorEastAsia" w:eastAsiaTheme="minorEastAsia" w:cstheme="minorEastAsia"/>
                <w:szCs w:val="22"/>
              </w:rPr>
              <w:t>1.4.3</w:t>
            </w:r>
            <w:r>
              <w:rPr>
                <w:rFonts w:hint="eastAsia" w:asciiTheme="minorEastAsia" w:hAnsiTheme="minorEastAsia" w:eastAsiaTheme="minorEastAsia" w:cstheme="minorEastAsia"/>
                <w:spacing w:val="-16"/>
                <w:szCs w:val="22"/>
              </w:rPr>
              <w:t xml:space="preserve"> </w:t>
            </w:r>
            <w:r>
              <w:rPr>
                <w:rFonts w:hint="eastAsia" w:asciiTheme="minorEastAsia" w:hAnsiTheme="minorEastAsia" w:eastAsiaTheme="minorEastAsia" w:cstheme="minorEastAsia"/>
                <w:szCs w:val="22"/>
              </w:rPr>
              <w:t>项规定的任何 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left w:val="single" w:color="000000" w:sz="4" w:space="0"/>
              <w:bottom w:val="single" w:color="auto" w:sz="4" w:space="0"/>
              <w:right w:val="single" w:color="000000" w:sz="4" w:space="0"/>
            </w:tcBorders>
            <w:vAlign w:val="center"/>
          </w:tcPr>
          <w:p>
            <w:pPr>
              <w:pStyle w:val="2"/>
              <w:ind w:left="0"/>
              <w:jc w:val="center"/>
            </w:pPr>
          </w:p>
        </w:tc>
        <w:tc>
          <w:tcPr>
            <w:tcW w:w="1123" w:type="dxa"/>
            <w:vMerge w:val="continue"/>
            <w:tcBorders>
              <w:left w:val="single" w:color="000000" w:sz="4" w:space="0"/>
              <w:bottom w:val="single" w:color="auto" w:sz="4" w:space="0"/>
              <w:right w:val="single" w:color="000000" w:sz="4" w:space="0"/>
            </w:tcBorders>
            <w:vAlign w:val="center"/>
          </w:tcPr>
          <w:p>
            <w:pPr>
              <w:pStyle w:val="2"/>
              <w:ind w:left="0"/>
              <w:jc w:val="center"/>
            </w:pPr>
          </w:p>
        </w:tc>
        <w:tc>
          <w:tcPr>
            <w:tcW w:w="2403" w:type="dxa"/>
            <w:tcBorders>
              <w:left w:val="single" w:color="000000" w:sz="4" w:space="0"/>
              <w:bottom w:val="single" w:color="auto" w:sz="4" w:space="0"/>
            </w:tcBorders>
            <w:vAlign w:val="center"/>
          </w:tcPr>
          <w:p>
            <w:pPr>
              <w:spacing w:before="159"/>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c>
          <w:tcPr>
            <w:tcW w:w="5447" w:type="dxa"/>
            <w:tcBorders>
              <w:bottom w:val="single" w:color="auto" w:sz="4" w:space="0"/>
            </w:tcBorders>
            <w:vAlign w:val="center"/>
          </w:tcPr>
          <w:p>
            <w:pPr>
              <w:spacing w:before="159"/>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2.1.3</w:t>
            </w:r>
          </w:p>
        </w:tc>
        <w:tc>
          <w:tcPr>
            <w:tcW w:w="1123" w:type="dxa"/>
            <w:vMerge w:val="restart"/>
            <w:tcBorders>
              <w:top w:val="single" w:color="auto" w:sz="4" w:space="0"/>
              <w:left w:val="single" w:color="auto" w:sz="4" w:space="0"/>
              <w:bottom w:val="single" w:color="auto" w:sz="4" w:space="0"/>
              <w:right w:val="single" w:color="auto" w:sz="4" w:space="0"/>
            </w:tcBorders>
            <w:vAlign w:val="center"/>
          </w:tcPr>
          <w:p>
            <w:pPr>
              <w:pStyle w:val="2"/>
              <w:ind w:left="0"/>
              <w:jc w:val="center"/>
            </w:pPr>
            <w:r>
              <w:rPr>
                <w:rFonts w:hint="eastAsia"/>
              </w:rPr>
              <w:t>响应性评 审标准</w:t>
            </w:r>
          </w:p>
        </w:tc>
        <w:tc>
          <w:tcPr>
            <w:tcW w:w="2403" w:type="dxa"/>
            <w:tcBorders>
              <w:top w:val="single" w:color="auto" w:sz="4" w:space="0"/>
              <w:left w:val="single" w:color="auto" w:sz="4" w:space="0"/>
              <w:bottom w:val="single" w:color="auto" w:sz="4" w:space="0"/>
              <w:right w:val="single" w:color="auto" w:sz="4" w:space="0"/>
            </w:tcBorders>
            <w:vAlign w:val="center"/>
          </w:tcPr>
          <w:p>
            <w:pPr>
              <w:spacing w:before="108"/>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投标报价</w:t>
            </w:r>
          </w:p>
        </w:tc>
        <w:tc>
          <w:tcPr>
            <w:tcW w:w="5447" w:type="dxa"/>
            <w:tcBorders>
              <w:top w:val="single" w:color="auto" w:sz="4" w:space="0"/>
              <w:left w:val="single" w:color="auto" w:sz="4" w:space="0"/>
              <w:bottom w:val="single" w:color="auto" w:sz="4" w:space="0"/>
              <w:right w:val="single" w:color="auto" w:sz="4" w:space="0"/>
            </w:tcBorders>
            <w:vAlign w:val="center"/>
          </w:tcPr>
          <w:p>
            <w:pPr>
              <w:spacing w:before="108"/>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符合第二章“投标人须知”第</w:t>
            </w:r>
            <w:r>
              <w:rPr>
                <w:rFonts w:hint="eastAsia" w:asciiTheme="minorEastAsia" w:hAnsiTheme="minorEastAsia" w:eastAsiaTheme="minorEastAsia" w:cstheme="minorEastAsia"/>
                <w:spacing w:val="-54"/>
                <w:szCs w:val="22"/>
              </w:rPr>
              <w:t xml:space="preserve"> </w:t>
            </w:r>
            <w:r>
              <w:rPr>
                <w:rFonts w:hint="eastAsia" w:asciiTheme="minorEastAsia" w:hAnsiTheme="minorEastAsia" w:eastAsiaTheme="minorEastAsia" w:cstheme="minorEastAsia"/>
                <w:szCs w:val="22"/>
              </w:rPr>
              <w:t>3.2</w:t>
            </w:r>
            <w:r>
              <w:rPr>
                <w:rFonts w:hint="eastAsia" w:asciiTheme="minorEastAsia" w:hAnsiTheme="minorEastAsia" w:eastAsiaTheme="minorEastAsia" w:cstheme="minorEastAsia"/>
                <w:spacing w:val="-4"/>
                <w:szCs w:val="22"/>
              </w:rPr>
              <w:t xml:space="preserve"> </w:t>
            </w:r>
            <w:r>
              <w:rPr>
                <w:rFonts w:hint="eastAsia" w:asciiTheme="minorEastAsia" w:hAnsiTheme="minorEastAsia" w:eastAsiaTheme="minorEastAsia" w:cstheme="minorEastAsia"/>
                <w:szCs w:val="22"/>
              </w:rPr>
              <w:t>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403" w:type="dxa"/>
            <w:tcBorders>
              <w:top w:val="single" w:color="auto" w:sz="4" w:space="0"/>
              <w:left w:val="single" w:color="auto" w:sz="4" w:space="0"/>
              <w:bottom w:val="single" w:color="auto" w:sz="4" w:space="0"/>
              <w:right w:val="single" w:color="auto" w:sz="4" w:space="0"/>
            </w:tcBorders>
            <w:vAlign w:val="center"/>
          </w:tcPr>
          <w:p>
            <w:pPr>
              <w:spacing w:before="110"/>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投标内容</w:t>
            </w:r>
          </w:p>
        </w:tc>
        <w:tc>
          <w:tcPr>
            <w:tcW w:w="5447" w:type="dxa"/>
            <w:tcBorders>
              <w:top w:val="single" w:color="auto" w:sz="4" w:space="0"/>
              <w:left w:val="single" w:color="auto" w:sz="4" w:space="0"/>
              <w:bottom w:val="single" w:color="auto" w:sz="4" w:space="0"/>
              <w:right w:val="single" w:color="auto" w:sz="4" w:space="0"/>
            </w:tcBorders>
            <w:vAlign w:val="center"/>
          </w:tcPr>
          <w:p>
            <w:pPr>
              <w:spacing w:before="110"/>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1.3.1</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403" w:type="dxa"/>
            <w:tcBorders>
              <w:top w:val="single" w:color="auto" w:sz="4" w:space="0"/>
              <w:left w:val="single" w:color="auto" w:sz="4" w:space="0"/>
              <w:bottom w:val="single" w:color="auto" w:sz="4" w:space="0"/>
              <w:right w:val="single" w:color="auto" w:sz="4" w:space="0"/>
            </w:tcBorders>
            <w:vAlign w:val="center"/>
          </w:tcPr>
          <w:p>
            <w:pPr>
              <w:spacing w:before="107"/>
              <w:ind w:left="60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监理服务期限</w:t>
            </w:r>
          </w:p>
        </w:tc>
        <w:tc>
          <w:tcPr>
            <w:tcW w:w="5447" w:type="dxa"/>
            <w:tcBorders>
              <w:top w:val="single" w:color="auto" w:sz="4" w:space="0"/>
              <w:left w:val="single" w:color="auto" w:sz="4" w:space="0"/>
              <w:bottom w:val="single" w:color="auto" w:sz="4" w:space="0"/>
              <w:right w:val="single" w:color="auto"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1.3.2</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403" w:type="dxa"/>
            <w:tcBorders>
              <w:top w:val="single" w:color="auto" w:sz="4" w:space="0"/>
              <w:left w:val="single" w:color="auto" w:sz="4" w:space="0"/>
              <w:bottom w:val="single" w:color="auto" w:sz="4" w:space="0"/>
              <w:right w:val="single" w:color="auto" w:sz="4" w:space="0"/>
            </w:tcBorders>
            <w:vAlign w:val="center"/>
          </w:tcPr>
          <w:p>
            <w:pPr>
              <w:spacing w:before="110"/>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质量标准</w:t>
            </w:r>
          </w:p>
        </w:tc>
        <w:tc>
          <w:tcPr>
            <w:tcW w:w="5447" w:type="dxa"/>
            <w:tcBorders>
              <w:top w:val="single" w:color="auto" w:sz="4" w:space="0"/>
              <w:left w:val="single" w:color="auto" w:sz="4" w:space="0"/>
              <w:bottom w:val="single" w:color="auto" w:sz="4" w:space="0"/>
              <w:right w:val="single" w:color="auto" w:sz="4" w:space="0"/>
            </w:tcBorders>
            <w:vAlign w:val="center"/>
          </w:tcPr>
          <w:p>
            <w:pPr>
              <w:spacing w:before="110"/>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1.3.3</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403" w:type="dxa"/>
            <w:tcBorders>
              <w:top w:val="single" w:color="auto" w:sz="4" w:space="0"/>
              <w:left w:val="single" w:color="auto" w:sz="4" w:space="0"/>
              <w:bottom w:val="single" w:color="auto" w:sz="4" w:space="0"/>
              <w:right w:val="single" w:color="auto" w:sz="4" w:space="0"/>
            </w:tcBorders>
            <w:vAlign w:val="center"/>
          </w:tcPr>
          <w:p>
            <w:pPr>
              <w:spacing w:before="107"/>
              <w:ind w:left="708"/>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投标有效期</w:t>
            </w:r>
          </w:p>
        </w:tc>
        <w:tc>
          <w:tcPr>
            <w:tcW w:w="5447" w:type="dxa"/>
            <w:tcBorders>
              <w:top w:val="single" w:color="auto" w:sz="4" w:space="0"/>
              <w:left w:val="single" w:color="auto" w:sz="4" w:space="0"/>
              <w:bottom w:val="single" w:color="auto" w:sz="4" w:space="0"/>
              <w:right w:val="single" w:color="auto" w:sz="4" w:space="0"/>
            </w:tcBorders>
            <w:vAlign w:val="center"/>
          </w:tcPr>
          <w:p>
            <w:pPr>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5"/>
                <w:szCs w:val="22"/>
              </w:rPr>
              <w:t xml:space="preserve"> </w:t>
            </w:r>
            <w:r>
              <w:rPr>
                <w:rFonts w:hint="eastAsia" w:asciiTheme="minorEastAsia" w:hAnsiTheme="minorEastAsia" w:eastAsiaTheme="minorEastAsia" w:cstheme="minorEastAsia"/>
                <w:szCs w:val="22"/>
              </w:rPr>
              <w:t>3.3.1</w:t>
            </w:r>
            <w:r>
              <w:rPr>
                <w:rFonts w:hint="eastAsia" w:asciiTheme="minorEastAsia" w:hAnsiTheme="minorEastAsia" w:eastAsiaTheme="minorEastAsia" w:cstheme="minorEastAsia"/>
                <w:spacing w:val="-2"/>
                <w:szCs w:val="22"/>
              </w:rPr>
              <w:t xml:space="preserve"> </w:t>
            </w:r>
            <w:r>
              <w:rPr>
                <w:rFonts w:hint="eastAsia" w:asciiTheme="minorEastAsia" w:hAnsiTheme="minorEastAsia" w:eastAsiaTheme="minorEastAsia" w:cstheme="minorEastAsia"/>
                <w:szCs w:val="22"/>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403" w:type="dxa"/>
            <w:tcBorders>
              <w:top w:val="single" w:color="auto" w:sz="4" w:space="0"/>
              <w:left w:val="single" w:color="auto" w:sz="4" w:space="0"/>
              <w:bottom w:val="single" w:color="auto" w:sz="4" w:space="0"/>
              <w:right w:val="single" w:color="auto" w:sz="4" w:space="0"/>
            </w:tcBorders>
            <w:vAlign w:val="center"/>
          </w:tcPr>
          <w:p>
            <w:pPr>
              <w:spacing w:before="110"/>
              <w:ind w:left="708"/>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投标保证金</w:t>
            </w:r>
          </w:p>
        </w:tc>
        <w:tc>
          <w:tcPr>
            <w:tcW w:w="5447" w:type="dxa"/>
            <w:tcBorders>
              <w:top w:val="single" w:color="auto" w:sz="4" w:space="0"/>
              <w:left w:val="single" w:color="auto" w:sz="4" w:space="0"/>
              <w:bottom w:val="single" w:color="auto" w:sz="4" w:space="0"/>
              <w:right w:val="single" w:color="auto" w:sz="4" w:space="0"/>
            </w:tcBorders>
            <w:vAlign w:val="center"/>
          </w:tcPr>
          <w:p>
            <w:pPr>
              <w:spacing w:before="110"/>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符合第二章“投标人须知前附表”第</w:t>
            </w:r>
            <w:r>
              <w:rPr>
                <w:rFonts w:hint="eastAsia" w:asciiTheme="minorEastAsia" w:hAnsiTheme="minorEastAsia" w:eastAsiaTheme="minorEastAsia" w:cstheme="minorEastAsia"/>
                <w:spacing w:val="-54"/>
                <w:szCs w:val="22"/>
              </w:rPr>
              <w:t xml:space="preserve"> </w:t>
            </w:r>
            <w:r>
              <w:rPr>
                <w:rFonts w:hint="eastAsia" w:asciiTheme="minorEastAsia" w:hAnsiTheme="minorEastAsia" w:eastAsiaTheme="minorEastAsia" w:cstheme="minorEastAsia"/>
                <w:szCs w:val="22"/>
              </w:rPr>
              <w:t>3.4.1</w:t>
            </w:r>
            <w:r>
              <w:rPr>
                <w:rFonts w:hint="eastAsia" w:asciiTheme="minorEastAsia" w:hAnsiTheme="minorEastAsia" w:eastAsiaTheme="minorEastAsia" w:cstheme="minorEastAsia"/>
                <w:spacing w:val="-1"/>
                <w:szCs w:val="22"/>
              </w:rPr>
              <w:t xml:space="preserve"> </w:t>
            </w:r>
            <w:r>
              <w:rPr>
                <w:rFonts w:hint="eastAsia" w:asciiTheme="minorEastAsia" w:hAnsiTheme="minorEastAsia" w:eastAsiaTheme="minorEastAsia" w:cstheme="minorEastAsia"/>
                <w:szCs w:val="22"/>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403" w:type="dxa"/>
            <w:tcBorders>
              <w:top w:val="single" w:color="auto" w:sz="4" w:space="0"/>
              <w:left w:val="single" w:color="auto" w:sz="4" w:space="0"/>
              <w:bottom w:val="single" w:color="auto" w:sz="4" w:space="0"/>
              <w:right w:val="single" w:color="auto" w:sz="4" w:space="0"/>
            </w:tcBorders>
            <w:vAlign w:val="center"/>
          </w:tcPr>
          <w:p>
            <w:pPr>
              <w:spacing w:before="107"/>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权利义务</w:t>
            </w:r>
          </w:p>
        </w:tc>
        <w:tc>
          <w:tcPr>
            <w:tcW w:w="5447" w:type="dxa"/>
            <w:tcBorders>
              <w:top w:val="single" w:color="auto" w:sz="4" w:space="0"/>
              <w:left w:val="single" w:color="auto" w:sz="4" w:space="0"/>
              <w:bottom w:val="single" w:color="auto" w:sz="4" w:space="0"/>
              <w:right w:val="single" w:color="auto" w:sz="4" w:space="0"/>
            </w:tcBorders>
            <w:vAlign w:val="center"/>
          </w:tcPr>
          <w:p>
            <w:pPr>
              <w:snapToGrid w:val="0"/>
              <w:spacing w:before="1"/>
              <w:ind w:left="103" w:right="101"/>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符合第二章“投标人须知”第 1.12.1</w:t>
            </w:r>
            <w:r>
              <w:rPr>
                <w:rFonts w:hint="eastAsia" w:asciiTheme="minorEastAsia" w:hAnsiTheme="minorEastAsia" w:eastAsiaTheme="minorEastAsia" w:cstheme="minorEastAsia"/>
                <w:spacing w:val="33"/>
                <w:szCs w:val="22"/>
              </w:rPr>
              <w:t xml:space="preserve"> </w:t>
            </w:r>
            <w:r>
              <w:rPr>
                <w:rFonts w:hint="eastAsia" w:asciiTheme="minorEastAsia" w:hAnsiTheme="minorEastAsia" w:eastAsiaTheme="minorEastAsia" w:cstheme="minorEastAsia"/>
                <w:spacing w:val="-3"/>
                <w:szCs w:val="22"/>
              </w:rPr>
              <w:t xml:space="preserve">项规定和第四 </w:t>
            </w:r>
            <w:r>
              <w:rPr>
                <w:rFonts w:hint="eastAsia" w:asciiTheme="minorEastAsia" w:hAnsiTheme="minorEastAsia" w:eastAsiaTheme="minorEastAsia" w:cstheme="minorEastAsia"/>
                <w:szCs w:val="22"/>
              </w:rPr>
              <w:t>章“合同条款及格式”中的实质性要求和条件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403" w:type="dxa"/>
            <w:tcBorders>
              <w:top w:val="single" w:color="auto" w:sz="4" w:space="0"/>
              <w:left w:val="single" w:color="auto" w:sz="4" w:space="0"/>
              <w:bottom w:val="single" w:color="auto" w:sz="4" w:space="0"/>
              <w:right w:val="single" w:color="auto" w:sz="4" w:space="0"/>
            </w:tcBorders>
            <w:vAlign w:val="center"/>
          </w:tcPr>
          <w:p>
            <w:pPr>
              <w:spacing w:before="107"/>
              <w:ind w:left="81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监理大纲</w:t>
            </w:r>
          </w:p>
        </w:tc>
        <w:tc>
          <w:tcPr>
            <w:tcW w:w="5447" w:type="dxa"/>
            <w:tcBorders>
              <w:top w:val="single" w:color="auto" w:sz="4" w:space="0"/>
              <w:left w:val="single" w:color="auto" w:sz="4" w:space="0"/>
              <w:bottom w:val="single" w:color="auto" w:sz="4" w:space="0"/>
              <w:right w:val="single" w:color="auto" w:sz="4" w:space="0"/>
            </w:tcBorders>
            <w:vAlign w:val="center"/>
          </w:tcPr>
          <w:p>
            <w:pPr>
              <w:snapToGrid w:val="0"/>
              <w:spacing w:before="10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符合第五章“委托人要求”中的实质性要求和条件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40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成本</w:t>
            </w:r>
          </w:p>
        </w:tc>
        <w:tc>
          <w:tcPr>
            <w:tcW w:w="5447" w:type="dxa"/>
            <w:tcBorders>
              <w:top w:val="single" w:color="auto" w:sz="4" w:space="0"/>
              <w:left w:val="single" w:color="auto" w:sz="4" w:space="0"/>
              <w:bottom w:val="single" w:color="auto" w:sz="4" w:space="0"/>
              <w:right w:val="single" w:color="auto" w:sz="4" w:space="0"/>
            </w:tcBorders>
            <w:vAlign w:val="center"/>
          </w:tcPr>
          <w:p>
            <w:pPr>
              <w:snapToGrid w:val="0"/>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低于成本报价按第二章“投标人须知”第10.4款规定进行认定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pPr>
              <w:pStyle w:val="2"/>
              <w:ind w:left="0"/>
              <w:jc w:val="center"/>
            </w:pPr>
          </w:p>
        </w:tc>
        <w:tc>
          <w:tcPr>
            <w:tcW w:w="2403" w:type="dxa"/>
            <w:tcBorders>
              <w:top w:val="single" w:color="auto" w:sz="4" w:space="0"/>
              <w:left w:val="single" w:color="auto" w:sz="4" w:space="0"/>
              <w:bottom w:val="single" w:color="auto" w:sz="4" w:space="0"/>
              <w:right w:val="single" w:color="auto" w:sz="4" w:space="0"/>
            </w:tcBorders>
            <w:vAlign w:val="center"/>
          </w:tcPr>
          <w:p>
            <w:pPr>
              <w:spacing w:before="156"/>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c>
          <w:tcPr>
            <w:tcW w:w="5447" w:type="dxa"/>
            <w:tcBorders>
              <w:top w:val="single" w:color="auto" w:sz="4" w:space="0"/>
              <w:left w:val="single" w:color="auto" w:sz="4" w:space="0"/>
              <w:bottom w:val="single" w:color="auto" w:sz="4" w:space="0"/>
              <w:right w:val="single" w:color="auto" w:sz="4" w:space="0"/>
            </w:tcBorders>
            <w:vAlign w:val="center"/>
          </w:tcPr>
          <w:p>
            <w:pPr>
              <w:spacing w:before="156"/>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9" w:hRule="atLeast"/>
        </w:trPr>
        <w:tc>
          <w:tcPr>
            <w:tcW w:w="2023" w:type="dxa"/>
            <w:gridSpan w:val="2"/>
            <w:tcBorders>
              <w:top w:val="single" w:color="auto" w:sz="4" w:space="0"/>
            </w:tcBorders>
            <w:vAlign w:val="center"/>
          </w:tcPr>
          <w:p>
            <w:pPr>
              <w:pStyle w:val="2"/>
              <w:ind w:left="0"/>
              <w:jc w:val="center"/>
            </w:pPr>
            <w:r>
              <w:rPr>
                <w:rFonts w:hint="eastAsia"/>
                <w:b/>
                <w:bCs/>
              </w:rPr>
              <w:t>条款号</w:t>
            </w:r>
          </w:p>
        </w:tc>
        <w:tc>
          <w:tcPr>
            <w:tcW w:w="2403" w:type="dxa"/>
            <w:tcBorders>
              <w:top w:val="single" w:color="auto" w:sz="4" w:space="0"/>
            </w:tcBorders>
            <w:vAlign w:val="center"/>
          </w:tcPr>
          <w:p>
            <w:pPr>
              <w:spacing w:before="40"/>
              <w:ind w:left="811"/>
              <w:rPr>
                <w:rFonts w:asciiTheme="minorEastAsia" w:hAnsiTheme="minorEastAsia" w:eastAsiaTheme="minorEastAsia" w:cstheme="minorEastAsia"/>
                <w:szCs w:val="22"/>
              </w:rPr>
            </w:pPr>
            <w:r>
              <w:rPr>
                <w:rFonts w:hint="eastAsia" w:asciiTheme="minorEastAsia" w:hAnsiTheme="minorEastAsia" w:eastAsiaTheme="minorEastAsia" w:cstheme="minorEastAsia"/>
                <w:b/>
                <w:bCs/>
                <w:szCs w:val="22"/>
              </w:rPr>
              <w:t>条款内容</w:t>
            </w:r>
          </w:p>
        </w:tc>
        <w:tc>
          <w:tcPr>
            <w:tcW w:w="5447" w:type="dxa"/>
            <w:tcBorders>
              <w:top w:val="single" w:color="auto" w:sz="4" w:space="0"/>
            </w:tcBorders>
            <w:vAlign w:val="center"/>
          </w:tcPr>
          <w:p>
            <w:pPr>
              <w:spacing w:before="4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b/>
                <w:bCs/>
                <w:szCs w:val="22"/>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8" w:hRule="atLeast"/>
        </w:trPr>
        <w:tc>
          <w:tcPr>
            <w:tcW w:w="2023" w:type="dxa"/>
            <w:gridSpan w:val="2"/>
            <w:vAlign w:val="center"/>
          </w:tcPr>
          <w:p>
            <w:pPr>
              <w:pStyle w:val="2"/>
              <w:ind w:left="0"/>
              <w:jc w:val="center"/>
            </w:pPr>
            <w:r>
              <w:rPr>
                <w:rFonts w:hint="eastAsia"/>
              </w:rPr>
              <w:t>2.2.1</w:t>
            </w:r>
          </w:p>
        </w:tc>
        <w:tc>
          <w:tcPr>
            <w:tcW w:w="2403" w:type="dxa"/>
            <w:vAlign w:val="center"/>
          </w:tcPr>
          <w:p>
            <w:pPr>
              <w:ind w:left="3"/>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分值构成</w:t>
            </w:r>
          </w:p>
          <w:p>
            <w:pPr>
              <w:spacing w:before="164"/>
              <w:ind w:left="3"/>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(总分</w:t>
            </w:r>
            <w:r>
              <w:rPr>
                <w:rFonts w:hint="eastAsia" w:asciiTheme="minorEastAsia" w:hAnsiTheme="minorEastAsia" w:eastAsiaTheme="minorEastAsia" w:cstheme="minorEastAsia"/>
                <w:spacing w:val="-52"/>
                <w:szCs w:val="22"/>
              </w:rPr>
              <w:t xml:space="preserve"> </w:t>
            </w:r>
            <w:r>
              <w:rPr>
                <w:rFonts w:hint="eastAsia" w:asciiTheme="minorEastAsia" w:hAnsiTheme="minorEastAsia" w:eastAsiaTheme="minorEastAsia" w:cstheme="minorEastAsia"/>
                <w:szCs w:val="22"/>
              </w:rPr>
              <w:t>100</w:t>
            </w:r>
            <w:r>
              <w:rPr>
                <w:rFonts w:hint="eastAsia" w:asciiTheme="minorEastAsia" w:hAnsiTheme="minorEastAsia" w:eastAsiaTheme="minorEastAsia" w:cstheme="minorEastAsia"/>
                <w:spacing w:val="1"/>
                <w:szCs w:val="22"/>
              </w:rPr>
              <w:t xml:space="preserve"> </w:t>
            </w:r>
            <w:r>
              <w:rPr>
                <w:rFonts w:hint="eastAsia" w:asciiTheme="minorEastAsia" w:hAnsiTheme="minorEastAsia" w:eastAsiaTheme="minorEastAsia" w:cstheme="minorEastAsia"/>
                <w:szCs w:val="22"/>
              </w:rPr>
              <w:t>分)</w:t>
            </w:r>
          </w:p>
        </w:tc>
        <w:tc>
          <w:tcPr>
            <w:tcW w:w="5447" w:type="dxa"/>
            <w:vAlign w:val="center"/>
          </w:tcPr>
          <w:p>
            <w:pPr>
              <w:tabs>
                <w:tab w:val="left" w:pos="1889"/>
                <w:tab w:val="left" w:pos="2309"/>
              </w:tabs>
              <w:snapToGrid w:val="0"/>
              <w:spacing w:before="107"/>
              <w:ind w:left="102" w:right="1308"/>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2"/>
                <w:szCs w:val="22"/>
              </w:rPr>
              <w:t>资信业绩部分：</w:t>
            </w:r>
            <w:r>
              <w:rPr>
                <w:rFonts w:hint="eastAsia" w:asciiTheme="minorEastAsia" w:hAnsiTheme="minorEastAsia" w:eastAsiaTheme="minorEastAsia" w:cstheme="minorEastAsia"/>
                <w:spacing w:val="-2"/>
                <w:szCs w:val="22"/>
                <w:u w:val="single" w:color="000000"/>
              </w:rPr>
              <w:tab/>
            </w:r>
            <w:r>
              <w:rPr>
                <w:rFonts w:hint="eastAsia" w:asciiTheme="minorEastAsia" w:hAnsiTheme="minorEastAsia" w:eastAsiaTheme="minorEastAsia" w:cstheme="minorEastAsia"/>
                <w:spacing w:val="-2"/>
                <w:szCs w:val="22"/>
                <w:u w:val="single" w:color="000000"/>
              </w:rPr>
              <w:tab/>
            </w:r>
            <w:r>
              <w:rPr>
                <w:rFonts w:hint="eastAsia" w:asciiTheme="minorEastAsia" w:hAnsiTheme="minorEastAsia" w:eastAsiaTheme="minorEastAsia" w:cstheme="minorEastAsia"/>
                <w:szCs w:val="22"/>
              </w:rPr>
              <w:t>分（10-30）</w:t>
            </w:r>
          </w:p>
          <w:p>
            <w:pPr>
              <w:tabs>
                <w:tab w:val="left" w:pos="1889"/>
                <w:tab w:val="left" w:pos="2309"/>
              </w:tabs>
              <w:snapToGrid w:val="0"/>
              <w:spacing w:before="107"/>
              <w:ind w:left="102" w:right="1308"/>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2"/>
                <w:szCs w:val="22"/>
              </w:rPr>
              <w:t>监理大纲部分：</w:t>
            </w:r>
            <w:r>
              <w:rPr>
                <w:rFonts w:hint="eastAsia" w:asciiTheme="minorEastAsia" w:hAnsiTheme="minorEastAsia" w:eastAsiaTheme="minorEastAsia" w:cstheme="minorEastAsia"/>
                <w:spacing w:val="-2"/>
                <w:szCs w:val="22"/>
                <w:u w:val="single" w:color="000000"/>
              </w:rPr>
              <w:tab/>
            </w:r>
            <w:r>
              <w:rPr>
                <w:rFonts w:hint="eastAsia" w:asciiTheme="minorEastAsia" w:hAnsiTheme="minorEastAsia" w:eastAsiaTheme="minorEastAsia" w:cstheme="minorEastAsia"/>
                <w:spacing w:val="-2"/>
                <w:szCs w:val="22"/>
                <w:u w:val="single" w:color="000000"/>
              </w:rPr>
              <w:tab/>
            </w:r>
            <w:r>
              <w:rPr>
                <w:rFonts w:hint="eastAsia" w:asciiTheme="minorEastAsia" w:hAnsiTheme="minorEastAsia" w:eastAsiaTheme="minorEastAsia" w:cstheme="minorEastAsia"/>
                <w:szCs w:val="22"/>
              </w:rPr>
              <w:t>分 (15-40)</w:t>
            </w:r>
          </w:p>
          <w:p>
            <w:pPr>
              <w:tabs>
                <w:tab w:val="left" w:pos="1889"/>
                <w:tab w:val="left" w:pos="2309"/>
              </w:tabs>
              <w:snapToGrid w:val="0"/>
              <w:spacing w:before="107"/>
              <w:ind w:left="102" w:right="1308"/>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2"/>
                <w:szCs w:val="22"/>
              </w:rPr>
              <w:t>投标报价：</w:t>
            </w:r>
            <w:r>
              <w:rPr>
                <w:rFonts w:hint="eastAsia" w:asciiTheme="minorEastAsia" w:hAnsiTheme="minorEastAsia" w:eastAsiaTheme="minorEastAsia" w:cstheme="minorEastAsia"/>
                <w:spacing w:val="-2"/>
                <w:szCs w:val="22"/>
                <w:u w:val="single" w:color="000000"/>
              </w:rPr>
              <w:tab/>
            </w:r>
            <w:r>
              <w:rPr>
                <w:rFonts w:hint="eastAsia" w:asciiTheme="minorEastAsia" w:hAnsiTheme="minorEastAsia" w:eastAsiaTheme="minorEastAsia" w:cstheme="minorEastAsia"/>
                <w:szCs w:val="22"/>
              </w:rPr>
              <w:t>分（20-40）</w:t>
            </w:r>
          </w:p>
          <w:p>
            <w:pPr>
              <w:tabs>
                <w:tab w:val="left" w:pos="2309"/>
              </w:tabs>
              <w:snapToGrid w:val="0"/>
              <w:spacing w:before="39"/>
              <w:ind w:left="102"/>
              <w:rPr>
                <w:rFonts w:asciiTheme="minorEastAsia" w:hAnsiTheme="minorEastAsia" w:eastAsiaTheme="minorEastAsia" w:cstheme="minorEastAsia"/>
                <w:spacing w:val="-2"/>
                <w:szCs w:val="22"/>
              </w:rPr>
            </w:pPr>
            <w:r>
              <w:rPr>
                <w:rFonts w:hint="eastAsia" w:asciiTheme="minorEastAsia" w:hAnsiTheme="minorEastAsia" w:eastAsiaTheme="minorEastAsia" w:cstheme="minorEastAsia"/>
                <w:spacing w:val="-2"/>
                <w:szCs w:val="22"/>
              </w:rPr>
              <w:t>其他评分因素：</w:t>
            </w:r>
            <w:r>
              <w:rPr>
                <w:rFonts w:hint="eastAsia" w:asciiTheme="minorEastAsia" w:hAnsiTheme="minorEastAsia" w:eastAsiaTheme="minorEastAsia" w:cstheme="minorEastAsia"/>
                <w:spacing w:val="-2"/>
                <w:szCs w:val="22"/>
                <w:u w:val="single" w:color="000000"/>
              </w:rPr>
              <w:tab/>
            </w:r>
            <w:r>
              <w:rPr>
                <w:rFonts w:hint="eastAsia" w:asciiTheme="minorEastAsia" w:hAnsiTheme="minorEastAsia" w:eastAsiaTheme="minorEastAsia" w:cstheme="minorEastAsia"/>
                <w:spacing w:val="-2"/>
                <w:szCs w:val="22"/>
              </w:rPr>
              <w:t>分</w:t>
            </w:r>
            <w:r>
              <w:rPr>
                <w:rFonts w:hint="eastAsia" w:asciiTheme="minorEastAsia" w:hAnsiTheme="minorEastAsia" w:eastAsiaTheme="minorEastAsia" w:cstheme="minorEastAsia"/>
                <w:szCs w:val="22"/>
              </w:rPr>
              <w:t>（如有）(0-20)</w:t>
            </w:r>
          </w:p>
          <w:p>
            <w:pPr>
              <w:tabs>
                <w:tab w:val="left" w:pos="2309"/>
              </w:tabs>
              <w:snapToGrid w:val="0"/>
              <w:spacing w:before="39"/>
              <w:ind w:left="10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pacing w:val="-2"/>
                <w:szCs w:val="22"/>
              </w:rPr>
              <w:t>信用得分：</w:t>
            </w:r>
            <w:r>
              <w:rPr>
                <w:rFonts w:hint="eastAsia" w:asciiTheme="minorEastAsia" w:hAnsiTheme="minorEastAsia" w:eastAsiaTheme="minorEastAsia" w:cstheme="minorEastAsia"/>
                <w:spacing w:val="-2"/>
                <w:szCs w:val="22"/>
                <w:u w:val="single"/>
              </w:rPr>
              <w:t xml:space="preserve">        </w:t>
            </w:r>
            <w:r>
              <w:rPr>
                <w:rFonts w:hint="eastAsia" w:asciiTheme="minorEastAsia" w:hAnsiTheme="minorEastAsia" w:eastAsiaTheme="minorEastAsia" w:cstheme="minorEastAsia"/>
                <w:spacing w:val="-2"/>
                <w:szCs w:val="22"/>
              </w:rPr>
              <w:t>分</w:t>
            </w:r>
            <w:r>
              <w:rPr>
                <w:rFonts w:hint="eastAsia" w:asciiTheme="minorEastAsia" w:hAnsiTheme="minorEastAsia" w:eastAsiaTheme="minorEastAsia" w:cstheme="minorEastAsia"/>
                <w:szCs w:val="22"/>
              </w:rPr>
              <w:t>（5-10分）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023" w:type="dxa"/>
            <w:gridSpan w:val="2"/>
            <w:vAlign w:val="center"/>
          </w:tcPr>
          <w:p>
            <w:pPr>
              <w:pStyle w:val="2"/>
              <w:ind w:left="0"/>
              <w:jc w:val="center"/>
            </w:pPr>
            <w:r>
              <w:rPr>
                <w:rFonts w:hint="eastAsia"/>
              </w:rPr>
              <w:t>2.2.2</w:t>
            </w:r>
          </w:p>
        </w:tc>
        <w:tc>
          <w:tcPr>
            <w:tcW w:w="2403" w:type="dxa"/>
            <w:vAlign w:val="center"/>
          </w:tcPr>
          <w:p>
            <w:pPr>
              <w:spacing w:line="440"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评标基准价计算方法</w:t>
            </w:r>
          </w:p>
        </w:tc>
        <w:tc>
          <w:tcPr>
            <w:tcW w:w="5447" w:type="dxa"/>
            <w:vAlign w:val="center"/>
          </w:tcPr>
          <w:p>
            <w:pPr>
              <w:snapToGrid w:val="0"/>
              <w:spacing w:before="62"/>
              <w:ind w:left="102"/>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采用下列</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 xml:space="preserve">方式： </w:t>
            </w:r>
          </w:p>
          <w:p>
            <w:pPr>
              <w:snapToGrid w:val="0"/>
              <w:spacing w:before="104"/>
              <w:ind w:left="102" w:right="10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b/>
                <w:bCs/>
                <w:szCs w:val="22"/>
              </w:rPr>
              <w:t>A</w:t>
            </w:r>
            <w:r>
              <w:rPr>
                <w:rFonts w:hint="eastAsia" w:asciiTheme="minorEastAsia" w:hAnsiTheme="minorEastAsia" w:eastAsiaTheme="minorEastAsia" w:cstheme="minorEastAsia"/>
                <w:b/>
                <w:bCs/>
                <w:spacing w:val="43"/>
                <w:szCs w:val="22"/>
              </w:rPr>
              <w:t xml:space="preserve"> </w:t>
            </w:r>
            <w:r>
              <w:rPr>
                <w:rFonts w:hint="eastAsia" w:asciiTheme="minorEastAsia" w:hAnsiTheme="minorEastAsia" w:eastAsiaTheme="minorEastAsia" w:cstheme="minorEastAsia"/>
                <w:b/>
                <w:bCs/>
                <w:szCs w:val="22"/>
              </w:rPr>
              <w:t>方式</w:t>
            </w:r>
            <w:r>
              <w:rPr>
                <w:rFonts w:hint="eastAsia" w:asciiTheme="minorEastAsia" w:hAnsiTheme="minorEastAsia" w:eastAsiaTheme="minorEastAsia" w:cstheme="minorEastAsia"/>
                <w:szCs w:val="22"/>
              </w:rPr>
              <w:t xml:space="preserve">：采用有效报价（经初步评审合格且不低于成本的投标报价；报价有修正的，以修正后的价格为准）中最低报价为评标基准价，计算公式为： </w:t>
            </w:r>
          </w:p>
          <w:p>
            <w:pPr>
              <w:snapToGrid w:val="0"/>
              <w:spacing w:before="24"/>
              <w:ind w:left="102"/>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position w:val="1"/>
                <w:szCs w:val="22"/>
              </w:rPr>
              <w:t>S（评标基准价）= a</w:t>
            </w:r>
            <w:r>
              <w:rPr>
                <w:rFonts w:hint="eastAsia" w:asciiTheme="minorEastAsia" w:hAnsiTheme="minorEastAsia" w:eastAsiaTheme="minorEastAsia" w:cstheme="minorEastAsia"/>
                <w:szCs w:val="22"/>
              </w:rPr>
              <w:t>min</w:t>
            </w:r>
            <w:r>
              <w:rPr>
                <w:rFonts w:hint="eastAsia" w:asciiTheme="minorEastAsia" w:hAnsiTheme="minorEastAsia" w:eastAsiaTheme="minorEastAsia" w:cstheme="minorEastAsia"/>
                <w:position w:val="1"/>
                <w:szCs w:val="22"/>
              </w:rPr>
              <w:t>，a</w:t>
            </w:r>
            <w:r>
              <w:rPr>
                <w:rFonts w:hint="eastAsia" w:asciiTheme="minorEastAsia" w:hAnsiTheme="minorEastAsia" w:eastAsiaTheme="minorEastAsia" w:cstheme="minorEastAsia"/>
                <w:szCs w:val="22"/>
              </w:rPr>
              <w:t>min</w:t>
            </w:r>
            <w:r>
              <w:rPr>
                <w:rFonts w:hint="eastAsia" w:asciiTheme="minorEastAsia" w:hAnsiTheme="minorEastAsia" w:eastAsiaTheme="minorEastAsia" w:cstheme="minorEastAsia"/>
                <w:spacing w:val="-35"/>
                <w:szCs w:val="22"/>
              </w:rPr>
              <w:t xml:space="preserve"> </w:t>
            </w:r>
            <w:r>
              <w:rPr>
                <w:rFonts w:hint="eastAsia" w:asciiTheme="minorEastAsia" w:hAnsiTheme="minorEastAsia" w:eastAsiaTheme="minorEastAsia" w:cstheme="minorEastAsia"/>
                <w:position w:val="1"/>
                <w:szCs w:val="22"/>
              </w:rPr>
              <w:t xml:space="preserve">为有效的最低投标报价。 </w:t>
            </w:r>
          </w:p>
          <w:p>
            <w:pPr>
              <w:snapToGrid w:val="0"/>
              <w:spacing w:before="59"/>
              <w:ind w:left="102"/>
              <w:rPr>
                <w:rFonts w:asciiTheme="minorEastAsia" w:hAnsiTheme="minorEastAsia" w:eastAsiaTheme="minorEastAsia" w:cstheme="minorEastAsia"/>
                <w:szCs w:val="22"/>
              </w:rPr>
            </w:pPr>
            <w:r>
              <w:rPr>
                <w:rFonts w:hint="eastAsia" w:asciiTheme="minorEastAsia" w:hAnsiTheme="minorEastAsia" w:eastAsiaTheme="minorEastAsia" w:cstheme="minorEastAsia"/>
                <w:b/>
                <w:bCs/>
                <w:szCs w:val="22"/>
              </w:rPr>
              <w:t>B</w:t>
            </w:r>
            <w:r>
              <w:rPr>
                <w:rFonts w:hint="eastAsia" w:asciiTheme="minorEastAsia" w:hAnsiTheme="minorEastAsia" w:eastAsiaTheme="minorEastAsia" w:cstheme="minorEastAsia"/>
                <w:b/>
                <w:bCs/>
                <w:spacing w:val="43"/>
                <w:szCs w:val="22"/>
              </w:rPr>
              <w:t xml:space="preserve"> </w:t>
            </w:r>
            <w:r>
              <w:rPr>
                <w:rFonts w:hint="eastAsia" w:asciiTheme="minorEastAsia" w:hAnsiTheme="minorEastAsia" w:eastAsiaTheme="minorEastAsia" w:cstheme="minorEastAsia"/>
                <w:b/>
                <w:bCs/>
                <w:szCs w:val="22"/>
              </w:rPr>
              <w:t>方式</w:t>
            </w:r>
            <w:r>
              <w:rPr>
                <w:rFonts w:hint="eastAsia" w:asciiTheme="minorEastAsia" w:hAnsiTheme="minorEastAsia" w:eastAsiaTheme="minorEastAsia" w:cstheme="minorEastAsia"/>
                <w:szCs w:val="22"/>
              </w:rPr>
              <w:t>：采用有效报价（经初步评审合格且不低于成本的投</w:t>
            </w:r>
            <w:r>
              <w:rPr>
                <w:rFonts w:hint="eastAsia" w:asciiTheme="minorEastAsia" w:hAnsiTheme="minorEastAsia" w:eastAsiaTheme="minorEastAsia" w:cstheme="minorEastAsia"/>
                <w:spacing w:val="-99"/>
                <w:szCs w:val="22"/>
              </w:rPr>
              <w:t xml:space="preserve"> </w:t>
            </w:r>
            <w:r>
              <w:rPr>
                <w:rFonts w:hint="eastAsia" w:asciiTheme="minorEastAsia" w:hAnsiTheme="minorEastAsia" w:eastAsiaTheme="minorEastAsia" w:cstheme="minorEastAsia"/>
                <w:szCs w:val="22"/>
              </w:rPr>
              <w:t xml:space="preserve">标报价；报价有修正的，以修正后的价格为准）的算术平均值为评标基准价，计算公式为： </w:t>
            </w:r>
          </w:p>
          <w:p>
            <w:pPr>
              <w:snapToGrid w:val="0"/>
              <w:spacing w:before="104"/>
              <w:ind w:left="102" w:right="-3"/>
              <w:rPr>
                <w:rFonts w:asciiTheme="minorEastAsia" w:hAnsiTheme="minorEastAsia" w:eastAsiaTheme="minorEastAsia" w:cstheme="minorEastAsia"/>
                <w:position w:val="1"/>
                <w:szCs w:val="22"/>
              </w:rPr>
            </w:pPr>
            <w:r>
              <w:rPr>
                <w:rFonts w:hint="eastAsia" w:asciiTheme="minorEastAsia" w:hAnsiTheme="minorEastAsia" w:eastAsiaTheme="minorEastAsia" w:cstheme="minorEastAsia"/>
                <w:spacing w:val="-4"/>
                <w:position w:val="1"/>
                <w:szCs w:val="22"/>
              </w:rPr>
              <w:t xml:space="preserve">S（评标基准价）= </w:t>
            </w:r>
            <w:r>
              <w:rPr>
                <w:rFonts w:hint="eastAsia" w:asciiTheme="minorEastAsia" w:hAnsiTheme="minorEastAsia" w:eastAsiaTheme="minorEastAsia" w:cstheme="minorEastAsia"/>
                <w:position w:val="1"/>
                <w:szCs w:val="22"/>
              </w:rPr>
              <w:t>（a</w:t>
            </w:r>
            <w:r>
              <w:rPr>
                <w:rFonts w:hint="eastAsia" w:asciiTheme="minorEastAsia" w:hAnsiTheme="minorEastAsia" w:eastAsiaTheme="minorEastAsia" w:cstheme="minorEastAsia"/>
                <w:szCs w:val="22"/>
              </w:rPr>
              <w:t xml:space="preserve">1 </w:t>
            </w:r>
            <w:r>
              <w:rPr>
                <w:rFonts w:hint="eastAsia" w:asciiTheme="minorEastAsia" w:hAnsiTheme="minorEastAsia" w:eastAsiaTheme="minorEastAsia" w:cstheme="minorEastAsia"/>
                <w:spacing w:val="-3"/>
                <w:position w:val="1"/>
                <w:szCs w:val="22"/>
              </w:rPr>
              <w:t>+……+a</w:t>
            </w:r>
            <w:r>
              <w:rPr>
                <w:rFonts w:hint="eastAsia" w:asciiTheme="minorEastAsia" w:hAnsiTheme="minorEastAsia" w:eastAsiaTheme="minorEastAsia" w:cstheme="minorEastAsia"/>
                <w:spacing w:val="-3"/>
                <w:szCs w:val="22"/>
              </w:rPr>
              <w:t>n</w:t>
            </w:r>
            <w:r>
              <w:rPr>
                <w:rFonts w:hint="eastAsia" w:asciiTheme="minorEastAsia" w:hAnsiTheme="minorEastAsia" w:eastAsiaTheme="minorEastAsia" w:cstheme="minorEastAsia"/>
                <w:spacing w:val="-3"/>
                <w:position w:val="1"/>
                <w:szCs w:val="22"/>
              </w:rPr>
              <w:t>）/n，a</w:t>
            </w:r>
            <w:r>
              <w:rPr>
                <w:rFonts w:hint="eastAsia" w:asciiTheme="minorEastAsia" w:hAnsiTheme="minorEastAsia" w:eastAsiaTheme="minorEastAsia" w:cstheme="minorEastAsia"/>
                <w:spacing w:val="-5"/>
                <w:position w:val="1"/>
                <w:szCs w:val="22"/>
              </w:rPr>
              <w:t xml:space="preserve"> </w:t>
            </w:r>
            <w:r>
              <w:rPr>
                <w:rFonts w:hint="eastAsia" w:asciiTheme="minorEastAsia" w:hAnsiTheme="minorEastAsia" w:eastAsiaTheme="minorEastAsia" w:cstheme="minorEastAsia"/>
                <w:spacing w:val="-14"/>
                <w:position w:val="1"/>
                <w:szCs w:val="22"/>
              </w:rPr>
              <w:t>为有效的投标报价。</w:t>
            </w:r>
            <w:r>
              <w:rPr>
                <w:rFonts w:hint="eastAsia" w:asciiTheme="minorEastAsia" w:hAnsiTheme="minorEastAsia" w:eastAsiaTheme="minorEastAsia" w:cstheme="minorEastAsia"/>
                <w:position w:val="1"/>
                <w:szCs w:val="22"/>
              </w:rPr>
              <w:t xml:space="preserve"> </w:t>
            </w:r>
          </w:p>
          <w:p>
            <w:pPr>
              <w:snapToGrid w:val="0"/>
              <w:spacing w:before="104"/>
              <w:ind w:left="102" w:right="-3"/>
              <w:rPr>
                <w:rFonts w:asciiTheme="minorEastAsia" w:hAnsiTheme="minorEastAsia" w:eastAsiaTheme="minorEastAsia" w:cstheme="minorEastAsia"/>
                <w:szCs w:val="22"/>
              </w:rPr>
            </w:pPr>
            <w:r>
              <w:rPr>
                <w:rFonts w:hint="eastAsia" w:asciiTheme="minorEastAsia" w:hAnsiTheme="minorEastAsia" w:eastAsiaTheme="minorEastAsia" w:cstheme="minorEastAsia"/>
                <w:b/>
                <w:bCs/>
                <w:szCs w:val="22"/>
              </w:rPr>
              <w:t>C 方式</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pacing w:val="51"/>
                <w:szCs w:val="22"/>
                <w:u w:val="single"/>
              </w:rPr>
              <w:t xml:space="preserve"> </w:t>
            </w:r>
            <w:r>
              <w:rPr>
                <w:rFonts w:hint="eastAsia" w:asciiTheme="minorEastAsia" w:hAnsiTheme="minorEastAsia" w:eastAsiaTheme="minorEastAsia" w:cstheme="minorEastAsia"/>
                <w:szCs w:val="22"/>
              </w:rPr>
              <w:t>（招标人合理设定的其他方</w:t>
            </w:r>
            <w:r>
              <w:rPr>
                <w:rFonts w:hint="eastAsia" w:asciiTheme="minorEastAsia" w:hAnsiTheme="minorEastAsia" w:eastAsiaTheme="minorEastAsia" w:cstheme="minorEastAsia"/>
                <w:spacing w:val="-37"/>
                <w:szCs w:val="22"/>
              </w:rPr>
              <w:t>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8" w:hRule="atLeast"/>
        </w:trPr>
        <w:tc>
          <w:tcPr>
            <w:tcW w:w="2023" w:type="dxa"/>
            <w:gridSpan w:val="2"/>
            <w:vAlign w:val="center"/>
          </w:tcPr>
          <w:p>
            <w:pPr>
              <w:pStyle w:val="2"/>
              <w:ind w:left="0"/>
              <w:jc w:val="center"/>
            </w:pPr>
            <w:r>
              <w:rPr>
                <w:rFonts w:hint="eastAsia"/>
              </w:rPr>
              <w:t>2.2.3</w:t>
            </w:r>
          </w:p>
        </w:tc>
        <w:tc>
          <w:tcPr>
            <w:tcW w:w="2403" w:type="dxa"/>
            <w:vAlign w:val="center"/>
          </w:tcPr>
          <w:p>
            <w:pPr>
              <w:spacing w:line="440"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投标报价的偏差率</w:t>
            </w:r>
          </w:p>
          <w:p>
            <w:pPr>
              <w:spacing w:line="440"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计算公式</w:t>
            </w:r>
          </w:p>
        </w:tc>
        <w:tc>
          <w:tcPr>
            <w:tcW w:w="5447" w:type="dxa"/>
            <w:vAlign w:val="center"/>
          </w:tcPr>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偏差率=100% ×︱（投标人报价-评标基准价）|/评标基准价</w:t>
            </w:r>
          </w:p>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注：偏差率百分数小数点后保留两位。</w:t>
            </w:r>
          </w:p>
        </w:tc>
      </w:tr>
      <w:tr>
        <w:tblPrEx>
          <w:tblCellMar>
            <w:top w:w="0" w:type="dxa"/>
            <w:left w:w="0" w:type="dxa"/>
            <w:bottom w:w="0" w:type="dxa"/>
            <w:right w:w="0" w:type="dxa"/>
          </w:tblCellMar>
        </w:tblPrEx>
        <w:trPr>
          <w:trHeight w:val="451" w:hRule="exact"/>
        </w:trPr>
        <w:tc>
          <w:tcPr>
            <w:tcW w:w="202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b/>
                <w:bCs/>
              </w:rPr>
              <w:t>条款号</w:t>
            </w: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40"/>
              <w:ind w:left="283"/>
              <w:rPr>
                <w:rFonts w:asciiTheme="minorEastAsia" w:hAnsiTheme="minorEastAsia" w:eastAsiaTheme="minorEastAsia" w:cstheme="minorEastAsia"/>
                <w:szCs w:val="22"/>
              </w:rPr>
            </w:pPr>
            <w:r>
              <w:rPr>
                <w:rFonts w:hint="eastAsia" w:asciiTheme="minorEastAsia" w:hAnsiTheme="minorEastAsia" w:eastAsiaTheme="minorEastAsia" w:cstheme="minorEastAsia"/>
                <w:b/>
                <w:bCs/>
                <w:szCs w:val="22"/>
              </w:rPr>
              <w:t>评分因素</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4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b/>
                <w:bCs/>
                <w:szCs w:val="22"/>
              </w:rPr>
              <w:t>评分标准</w:t>
            </w:r>
          </w:p>
        </w:tc>
      </w:tr>
      <w:tr>
        <w:tblPrEx>
          <w:tblCellMar>
            <w:top w:w="0" w:type="dxa"/>
            <w:left w:w="0" w:type="dxa"/>
            <w:bottom w:w="0" w:type="dxa"/>
            <w:right w:w="0" w:type="dxa"/>
          </w:tblCellMar>
        </w:tblPrEx>
        <w:trPr>
          <w:trHeight w:val="449" w:hRule="exact"/>
        </w:trPr>
        <w:tc>
          <w:tcPr>
            <w:tcW w:w="900"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2.2.4</w:t>
            </w:r>
          </w:p>
          <w:p>
            <w:pPr>
              <w:pStyle w:val="2"/>
              <w:ind w:left="0"/>
              <w:jc w:val="center"/>
            </w:pPr>
            <w:r>
              <w:rPr>
                <w:rFonts w:hint="eastAsia"/>
              </w:rPr>
              <w:t>（1）</w:t>
            </w:r>
          </w:p>
        </w:tc>
        <w:tc>
          <w:tcPr>
            <w:tcW w:w="1123"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资信业绩 评分标准</w:t>
            </w: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50"/>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企业实力</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6"/>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51"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50"/>
              <w:ind w:left="60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类似项目业绩</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6"/>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556"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line="239"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总监理工程师资历和业</w:t>
            </w:r>
          </w:p>
          <w:p>
            <w:pPr>
              <w:spacing w:line="273"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绩</w:t>
            </w:r>
          </w:p>
        </w:tc>
        <w:tc>
          <w:tcPr>
            <w:tcW w:w="5447"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p>
            <w:pPr>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556"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line="239"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其他主要人员资历和业</w:t>
            </w:r>
          </w:p>
          <w:p>
            <w:pPr>
              <w:spacing w:line="273"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绩</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3"/>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p>
            <w:pPr>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556"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line="239"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拟投入的试验检测仪器</w:t>
            </w:r>
          </w:p>
          <w:p>
            <w:pPr>
              <w:spacing w:line="273"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设备</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3"/>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p>
            <w:pPr>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49" w:hRule="exact"/>
        </w:trPr>
        <w:tc>
          <w:tcPr>
            <w:tcW w:w="900"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92"/>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7"/>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68" w:hRule="exact"/>
        </w:trPr>
        <w:tc>
          <w:tcPr>
            <w:tcW w:w="900"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2.2.4</w:t>
            </w:r>
          </w:p>
          <w:p>
            <w:pPr>
              <w:pStyle w:val="2"/>
              <w:ind w:left="0"/>
              <w:jc w:val="center"/>
            </w:pPr>
            <w:r>
              <w:rPr>
                <w:rFonts w:hint="eastAsia"/>
              </w:rPr>
              <w:t>（2）</w:t>
            </w:r>
          </w:p>
        </w:tc>
        <w:tc>
          <w:tcPr>
            <w:tcW w:w="1123"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监理大纲 评分标准</w:t>
            </w: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59"/>
              <w:ind w:left="288"/>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监理范围、监理内容</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66"/>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66"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57"/>
              <w:ind w:left="103"/>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6"/>
                <w:szCs w:val="22"/>
              </w:rPr>
              <w:t>监理依据、监理工作目标</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6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49"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50"/>
              <w:ind w:left="76"/>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监理机构设置和岗位职责</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6"/>
              <w:ind w:left="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554"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监理工作程序、方法和制</w:t>
            </w:r>
          </w:p>
          <w:p>
            <w:pPr>
              <w:spacing w:line="274"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度</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6"/>
              <w:ind w:left="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554"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line="240" w:lineRule="exact"/>
              <w:ind w:right="101"/>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pacing w:val="-7"/>
                <w:szCs w:val="22"/>
              </w:rPr>
              <w:t>质量、进度、造价、安全</w:t>
            </w:r>
          </w:p>
          <w:p>
            <w:pPr>
              <w:spacing w:line="274" w:lineRule="exact"/>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环保监理措施</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line="199" w:lineRule="exact"/>
              <w:ind w:left="-167"/>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p>
            <w:pPr>
              <w:spacing w:line="199" w:lineRule="exact"/>
              <w:ind w:left="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52"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52"/>
              <w:ind w:left="288"/>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合同、信息管理方案</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9"/>
              <w:ind w:left="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49"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50"/>
              <w:ind w:left="76"/>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监理组织协调内容及措施</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6"/>
              <w:ind w:left="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51"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52"/>
              <w:ind w:left="76"/>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监理工作重点、难点分析</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9"/>
              <w:ind w:left="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49" w:hRule="exact"/>
        </w:trPr>
        <w:tc>
          <w:tcPr>
            <w:tcW w:w="900" w:type="dxa"/>
            <w:vMerge w:val="continue"/>
            <w:tcBorders>
              <w:left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50"/>
              <w:ind w:left="708"/>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合理化建议</w:t>
            </w: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6"/>
              <w:ind w:left="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451" w:hRule="exact"/>
        </w:trPr>
        <w:tc>
          <w:tcPr>
            <w:tcW w:w="900"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auto" w:sz="4" w:space="0"/>
              <w:right w:val="single" w:color="000000" w:sz="4" w:space="0"/>
            </w:tcBorders>
            <w:vAlign w:val="center"/>
          </w:tcPr>
          <w:p>
            <w:pPr>
              <w:spacing w:before="159"/>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c>
          <w:tcPr>
            <w:tcW w:w="5447" w:type="dxa"/>
            <w:tcBorders>
              <w:top w:val="single" w:color="000000" w:sz="4" w:space="0"/>
              <w:left w:val="single" w:color="000000" w:sz="4" w:space="0"/>
              <w:bottom w:val="single" w:color="auto" w:sz="4" w:space="0"/>
              <w:right w:val="single" w:color="000000" w:sz="4" w:space="0"/>
            </w:tcBorders>
            <w:vAlign w:val="center"/>
          </w:tcPr>
          <w:p>
            <w:pPr>
              <w:spacing w:before="159"/>
              <w:ind w:left="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6132" w:hRule="exact"/>
        </w:trPr>
        <w:tc>
          <w:tcPr>
            <w:tcW w:w="900" w:type="dxa"/>
            <w:tcBorders>
              <w:top w:val="single" w:color="000000" w:sz="4" w:space="0"/>
              <w:left w:val="single" w:color="000000" w:sz="4" w:space="0"/>
              <w:right w:val="single" w:color="000000" w:sz="4" w:space="0"/>
            </w:tcBorders>
            <w:vAlign w:val="center"/>
          </w:tcPr>
          <w:p>
            <w:pPr>
              <w:pStyle w:val="2"/>
              <w:ind w:left="0"/>
              <w:jc w:val="center"/>
            </w:pPr>
            <w:r>
              <w:rPr>
                <w:rFonts w:hint="eastAsia"/>
              </w:rPr>
              <w:t>2.2.4</w:t>
            </w:r>
          </w:p>
          <w:p>
            <w:pPr>
              <w:pStyle w:val="2"/>
              <w:ind w:left="0"/>
              <w:jc w:val="center"/>
            </w:pPr>
            <w:r>
              <w:rPr>
                <w:rFonts w:hint="eastAsia"/>
              </w:rPr>
              <w:t>（3）</w:t>
            </w:r>
          </w:p>
        </w:tc>
        <w:tc>
          <w:tcPr>
            <w:tcW w:w="1123" w:type="dxa"/>
            <w:tcBorders>
              <w:top w:val="single" w:color="000000" w:sz="4" w:space="0"/>
              <w:left w:val="single" w:color="000000" w:sz="4" w:space="0"/>
              <w:right w:val="single" w:color="000000" w:sz="4" w:space="0"/>
            </w:tcBorders>
            <w:vAlign w:val="center"/>
          </w:tcPr>
          <w:p>
            <w:pPr>
              <w:pStyle w:val="2"/>
              <w:ind w:left="0"/>
              <w:jc w:val="center"/>
            </w:pPr>
            <w:r>
              <w:rPr>
                <w:rFonts w:hint="eastAsia"/>
              </w:rPr>
              <w:t>投标报价 评分标准</w:t>
            </w: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24"/>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偏差率</w:t>
            </w:r>
          </w:p>
        </w:tc>
        <w:tc>
          <w:tcPr>
            <w:tcW w:w="5447" w:type="dxa"/>
            <w:tcBorders>
              <w:top w:val="single" w:color="000000" w:sz="4" w:space="0"/>
              <w:left w:val="single" w:color="000000" w:sz="4" w:space="0"/>
              <w:bottom w:val="single" w:color="auto" w:sz="4" w:space="0"/>
              <w:right w:val="single" w:color="000000" w:sz="4" w:space="0"/>
            </w:tcBorders>
            <w:vAlign w:val="center"/>
          </w:tcPr>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以评标基准价为准，经评审的有效报价等于基准价的得满分，</w:t>
            </w:r>
          </w:p>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u w:val="single"/>
              </w:rPr>
              <w:t>○</w:t>
            </w:r>
            <w:r>
              <w:rPr>
                <w:rFonts w:hint="eastAsia" w:asciiTheme="minorEastAsia" w:hAnsiTheme="minorEastAsia" w:eastAsiaTheme="minorEastAsia" w:cstheme="minorEastAsia"/>
                <w:szCs w:val="22"/>
              </w:rPr>
              <w:t>（评标基准价计算方法为A方式时）</w:t>
            </w:r>
          </w:p>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经评审的有效报价低于基准价的，</w:t>
            </w:r>
          </w:p>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每低1%扣</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分（0.25-0.5），</w:t>
            </w:r>
          </w:p>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u w:val="single"/>
              </w:rPr>
              <w:t>○</w:t>
            </w:r>
            <w:r>
              <w:rPr>
                <w:rFonts w:hint="eastAsia" w:asciiTheme="minorEastAsia" w:hAnsiTheme="minorEastAsia" w:eastAsiaTheme="minorEastAsia" w:cstheme="minorEastAsia"/>
                <w:szCs w:val="22"/>
              </w:rPr>
              <w:t>（评标基准价计算方法为B方式时）</w:t>
            </w:r>
          </w:p>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经评审的有效报价低于基准价的，</w:t>
            </w:r>
          </w:p>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每低1%扣</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分（0.25-0.5），</w:t>
            </w:r>
          </w:p>
          <w:p>
            <w:pP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经评审的有效报价高于基准价的，</w:t>
            </w:r>
          </w:p>
          <w:p>
            <w:pP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每高1%扣</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分（0.5-1）；</w:t>
            </w:r>
          </w:p>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u w:val="single"/>
              </w:rPr>
              <w:t>○</w:t>
            </w:r>
            <w:r>
              <w:rPr>
                <w:rFonts w:hint="eastAsia" w:asciiTheme="minorEastAsia" w:hAnsiTheme="minorEastAsia" w:eastAsiaTheme="minorEastAsia" w:cstheme="minorEastAsia"/>
                <w:szCs w:val="22"/>
              </w:rPr>
              <w:t>（评标基准价计算方法为C方式时）</w:t>
            </w:r>
          </w:p>
          <w:p>
            <w:pP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u w:val="single"/>
              </w:rPr>
              <w:t xml:space="preserve">                                              </w:t>
            </w:r>
          </w:p>
          <w:p>
            <w:pPr>
              <w:widowControl/>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中间值用插入法进行计算，小数点后保留两位。</w:t>
            </w:r>
          </w:p>
          <w:p>
            <w:pP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注：每低1%所扣分值不得高于每高1%所扣分值。</w:t>
            </w:r>
          </w:p>
        </w:tc>
      </w:tr>
      <w:tr>
        <w:tblPrEx>
          <w:tblCellMar>
            <w:top w:w="0" w:type="dxa"/>
            <w:left w:w="0" w:type="dxa"/>
            <w:bottom w:w="0" w:type="dxa"/>
            <w:right w:w="0" w:type="dxa"/>
          </w:tblCellMar>
        </w:tblPrEx>
        <w:trPr>
          <w:trHeight w:val="781" w:hRule="exact"/>
        </w:trPr>
        <w:tc>
          <w:tcPr>
            <w:tcW w:w="900"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2.2.4</w:t>
            </w:r>
          </w:p>
          <w:p>
            <w:pPr>
              <w:pStyle w:val="2"/>
              <w:ind w:left="0"/>
              <w:jc w:val="center"/>
            </w:pPr>
            <w:r>
              <w:rPr>
                <w:rFonts w:hint="eastAsia"/>
              </w:rPr>
              <w:t>（4）</w:t>
            </w:r>
          </w:p>
        </w:tc>
        <w:tc>
          <w:tcPr>
            <w:tcW w:w="1123" w:type="dxa"/>
            <w:vMerge w:val="restart"/>
            <w:tcBorders>
              <w:top w:val="single" w:color="000000" w:sz="4" w:space="0"/>
              <w:left w:val="single" w:color="000000" w:sz="4" w:space="0"/>
              <w:right w:val="single" w:color="000000" w:sz="4" w:space="0"/>
            </w:tcBorders>
            <w:vAlign w:val="center"/>
          </w:tcPr>
          <w:p>
            <w:pPr>
              <w:pStyle w:val="2"/>
              <w:ind w:left="0"/>
              <w:jc w:val="center"/>
            </w:pPr>
            <w:r>
              <w:rPr>
                <w:rFonts w:hint="eastAsia"/>
              </w:rPr>
              <w:t>其他因素 评分标准</w:t>
            </w: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56"/>
              <w:jc w:val="center"/>
              <w:rPr>
                <w:rFonts w:asciiTheme="minorEastAsia" w:hAnsiTheme="minorEastAsia" w:eastAsiaTheme="minorEastAsia" w:cstheme="minorEastAsia"/>
                <w:szCs w:val="22"/>
              </w:rPr>
            </w:pP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6"/>
              <w:jc w:val="cente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tc>
      </w:tr>
      <w:tr>
        <w:tblPrEx>
          <w:tblCellMar>
            <w:top w:w="0" w:type="dxa"/>
            <w:left w:w="0" w:type="dxa"/>
            <w:bottom w:w="0" w:type="dxa"/>
            <w:right w:w="0" w:type="dxa"/>
          </w:tblCellMar>
        </w:tblPrEx>
        <w:trPr>
          <w:trHeight w:val="891" w:hRule="exact"/>
        </w:trPr>
        <w:tc>
          <w:tcPr>
            <w:tcW w:w="900"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1123"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2403" w:type="dxa"/>
            <w:tcBorders>
              <w:top w:val="single" w:color="000000" w:sz="4" w:space="0"/>
              <w:left w:val="single" w:color="000000" w:sz="4" w:space="0"/>
              <w:bottom w:val="single" w:color="000000" w:sz="4" w:space="0"/>
              <w:right w:val="single" w:color="000000" w:sz="4" w:space="0"/>
            </w:tcBorders>
            <w:vAlign w:val="center"/>
          </w:tcPr>
          <w:p>
            <w:pPr>
              <w:spacing w:before="156"/>
              <w:jc w:val="center"/>
              <w:rPr>
                <w:rFonts w:asciiTheme="minorEastAsia" w:hAnsiTheme="minorEastAsia" w:eastAsiaTheme="minorEastAsia" w:cstheme="minorEastAsia"/>
                <w:szCs w:val="22"/>
              </w:rPr>
            </w:pPr>
          </w:p>
        </w:tc>
        <w:tc>
          <w:tcPr>
            <w:tcW w:w="5447" w:type="dxa"/>
            <w:tcBorders>
              <w:top w:val="single" w:color="000000" w:sz="4" w:space="0"/>
              <w:left w:val="single" w:color="000000" w:sz="4" w:space="0"/>
              <w:bottom w:val="single" w:color="000000" w:sz="4" w:space="0"/>
              <w:right w:val="single" w:color="000000" w:sz="4" w:space="0"/>
            </w:tcBorders>
            <w:vAlign w:val="center"/>
          </w:tcPr>
          <w:p>
            <w:pPr>
              <w:spacing w:before="156"/>
              <w:jc w:val="center"/>
              <w:rPr>
                <w:rFonts w:asciiTheme="minorEastAsia" w:hAnsiTheme="minorEastAsia" w:eastAsiaTheme="minorEastAsia" w:cstheme="minorEastAsia"/>
                <w:szCs w:val="22"/>
              </w:rPr>
            </w:pPr>
          </w:p>
        </w:tc>
      </w:tr>
      <w:tr>
        <w:tblPrEx>
          <w:tblCellMar>
            <w:top w:w="0" w:type="dxa"/>
            <w:left w:w="0" w:type="dxa"/>
            <w:bottom w:w="0" w:type="dxa"/>
            <w:right w:w="0" w:type="dxa"/>
          </w:tblCellMar>
        </w:tblPrEx>
        <w:trPr>
          <w:trHeight w:val="2253" w:hRule="exact"/>
        </w:trPr>
        <w:tc>
          <w:tcPr>
            <w:tcW w:w="90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□2.2.4（5）</w:t>
            </w:r>
          </w:p>
        </w:tc>
        <w:tc>
          <w:tcPr>
            <w:tcW w:w="1123"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信用得分</w:t>
            </w:r>
          </w:p>
          <w:p>
            <w:pPr>
              <w:pStyle w:val="2"/>
              <w:ind w:left="0"/>
              <w:jc w:val="center"/>
            </w:pPr>
            <w:r>
              <w:rPr>
                <w:rFonts w:hint="eastAsia"/>
              </w:rPr>
              <w:t>评分标准</w:t>
            </w:r>
          </w:p>
        </w:tc>
        <w:tc>
          <w:tcPr>
            <w:tcW w:w="7850" w:type="dxa"/>
            <w:gridSpan w:val="2"/>
            <w:tcBorders>
              <w:top w:val="single" w:color="000000" w:sz="4" w:space="0"/>
              <w:left w:val="single" w:color="000000" w:sz="4" w:space="0"/>
              <w:bottom w:val="single" w:color="000000" w:sz="4" w:space="0"/>
              <w:right w:val="single" w:color="000000" w:sz="4" w:space="0"/>
            </w:tcBorders>
            <w:vAlign w:val="center"/>
          </w:tcPr>
          <w:p>
            <w:pPr>
              <w:spacing w:line="276" w:lineRule="auto"/>
              <w:ind w:left="330" w:hanging="330" w:hangingChars="150"/>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1、所有进入评标环节的投标人中最终信用得分最高的，得满分</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 xml:space="preserve">分； </w:t>
            </w:r>
          </w:p>
          <w:p>
            <w:pPr>
              <w:spacing w:line="276" w:lineRule="auto"/>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2、其他取得的信用等级（得分）评价结果的投标人的得分=（该投标人的最终信用得分</w:t>
            </w:r>
            <w:r>
              <w:rPr>
                <w:rFonts w:hint="eastAsia" w:asciiTheme="minorEastAsia" w:hAnsiTheme="minorEastAsia" w:eastAsiaTheme="minorEastAsia" w:cstheme="minorEastAsia"/>
                <w:b/>
                <w:szCs w:val="22"/>
              </w:rPr>
              <w:t>÷</w:t>
            </w:r>
            <w:r>
              <w:rPr>
                <w:rFonts w:hint="eastAsia" w:asciiTheme="minorEastAsia" w:hAnsiTheme="minorEastAsia" w:eastAsiaTheme="minorEastAsia" w:cstheme="minorEastAsia"/>
                <w:szCs w:val="22"/>
              </w:rPr>
              <w:t>有效投标人中最终信用得分的最高分）</w:t>
            </w:r>
            <w:r>
              <w:rPr>
                <w:rFonts w:hint="eastAsia" w:asciiTheme="minorEastAsia" w:hAnsiTheme="minorEastAsia" w:eastAsiaTheme="minorEastAsia" w:cstheme="minorEastAsia"/>
                <w:b/>
                <w:szCs w:val="22"/>
              </w:rPr>
              <w:t>×</w:t>
            </w:r>
            <w:r>
              <w:rPr>
                <w:rFonts w:hint="eastAsia" w:asciiTheme="minorEastAsia" w:hAnsiTheme="minorEastAsia" w:eastAsiaTheme="minorEastAsia" w:cstheme="minorEastAsia"/>
                <w:szCs w:val="22"/>
              </w:rPr>
              <w:t>满分</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w:t>
            </w:r>
          </w:p>
          <w:p>
            <w:pPr>
              <w:spacing w:line="276" w:lineRule="auto"/>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3、未取得的信用等级（得分）评价结果的，其信用得分为0分。</w:t>
            </w:r>
          </w:p>
          <w:p>
            <w:pPr>
              <w:spacing w:line="440" w:lineRule="exact"/>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注：小数点后保留两位数。</w:t>
            </w:r>
          </w:p>
        </w:tc>
      </w:tr>
      <w:tr>
        <w:tblPrEx>
          <w:tblCellMar>
            <w:top w:w="0" w:type="dxa"/>
            <w:left w:w="0" w:type="dxa"/>
            <w:bottom w:w="0" w:type="dxa"/>
            <w:right w:w="0" w:type="dxa"/>
          </w:tblCellMar>
        </w:tblPrEx>
        <w:trPr>
          <w:trHeight w:val="314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ind w:left="0"/>
              <w:jc w:val="center"/>
            </w:pPr>
            <w:r>
              <w:rPr>
                <w:rFonts w:hint="eastAsia"/>
              </w:rPr>
              <w:t>2.3</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ind w:left="0"/>
              <w:jc w:val="center"/>
            </w:pPr>
            <w:r>
              <w:rPr>
                <w:rFonts w:hint="eastAsia"/>
              </w:rPr>
              <w:t>推荐</w:t>
            </w:r>
          </w:p>
          <w:p>
            <w:pPr>
              <w:pStyle w:val="2"/>
              <w:ind w:left="0"/>
              <w:jc w:val="center"/>
            </w:pPr>
            <w:r>
              <w:rPr>
                <w:rFonts w:hint="eastAsia"/>
              </w:rPr>
              <w:t>中标候选人</w:t>
            </w:r>
          </w:p>
        </w:tc>
        <w:tc>
          <w:tcPr>
            <w:tcW w:w="7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1、只有通过投标报价是否低于成本评审，未被认定为低于成本报价竞标的投标人方可能被推荐为中标候选人或直接确定为中标人。</w:t>
            </w:r>
          </w:p>
          <w:p>
            <w:pPr>
              <w:spacing w:line="440" w:lineRule="exact"/>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2、评标委员会按得分由高至低的顺序依次推荐前1-3名为中标候选人，并注明排名顺序。本项目招标人将确定排名第一的中标候选人为中标人。</w:t>
            </w:r>
          </w:p>
          <w:p>
            <w:pPr>
              <w:spacing w:line="440" w:lineRule="exact"/>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3、采用综合评分法，</w:t>
            </w:r>
            <w:r>
              <w:rPr>
                <w:rFonts w:hint="eastAsia" w:asciiTheme="minorEastAsia" w:hAnsiTheme="minorEastAsia" w:eastAsiaTheme="minorEastAsia" w:cstheme="minorEastAsia"/>
                <w:spacing w:val="-1"/>
                <w:szCs w:val="22"/>
              </w:rPr>
              <w:t>综合评分相等时，以投标报价低的优先；</w:t>
            </w:r>
            <w:r>
              <w:rPr>
                <w:rFonts w:hint="eastAsia" w:asciiTheme="minorEastAsia" w:hAnsiTheme="minorEastAsia" w:eastAsiaTheme="minorEastAsia" w:cstheme="minorEastAsia"/>
                <w:spacing w:val="-36"/>
                <w:szCs w:val="22"/>
              </w:rPr>
              <w:t xml:space="preserve"> </w:t>
            </w:r>
            <w:r>
              <w:rPr>
                <w:rFonts w:hint="eastAsia" w:asciiTheme="minorEastAsia" w:hAnsiTheme="minorEastAsia" w:eastAsiaTheme="minorEastAsia" w:cstheme="minorEastAsia"/>
                <w:spacing w:val="-1"/>
                <w:szCs w:val="22"/>
              </w:rPr>
              <w:t>投标报价也相等的，以监理大纲得分高的优先；如果监理大纲得分也相等，</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 xml:space="preserve"> 确定中标人。</w:t>
            </w:r>
          </w:p>
        </w:tc>
      </w:tr>
      <w:tr>
        <w:tblPrEx>
          <w:tblCellMar>
            <w:top w:w="0" w:type="dxa"/>
            <w:left w:w="0" w:type="dxa"/>
            <w:bottom w:w="0" w:type="dxa"/>
            <w:right w:w="0" w:type="dxa"/>
          </w:tblCellMar>
        </w:tblPrEx>
        <w:trPr>
          <w:trHeight w:val="5826" w:hRule="exac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ind w:left="0"/>
              <w:jc w:val="center"/>
            </w:pPr>
            <w:r>
              <w:rPr>
                <w:rFonts w:hint="eastAsia"/>
              </w:rPr>
              <w:t>2.4</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ind w:left="0"/>
              <w:jc w:val="center"/>
            </w:pPr>
            <w:r>
              <w:rPr>
                <w:rFonts w:hint="eastAsia"/>
              </w:rPr>
              <w:t>补充说明</w:t>
            </w:r>
          </w:p>
        </w:tc>
        <w:tc>
          <w:tcPr>
            <w:tcW w:w="7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1、评标委员会经评审否决不合格投标后，因有效投标（指经过全部评审而未被否决的投标，下同）不足三个的：</w:t>
            </w:r>
          </w:p>
          <w:p>
            <w:pPr>
              <w:spacing w:line="440" w:lineRule="exact"/>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○投标明显缺乏竞争由评标委员会认定：投标人是否具有竞争性应从其实力、信誉、技术方案及投标报价等方面认定。</w:t>
            </w:r>
            <w:r>
              <w:rPr>
                <w:rFonts w:hint="eastAsia" w:asciiTheme="minorEastAsia" w:hAnsiTheme="minorEastAsia" w:eastAsiaTheme="minorEastAsia" w:cstheme="minorEastAsia"/>
                <w:szCs w:val="22"/>
              </w:rPr>
              <w:br w:type="textWrapping"/>
            </w:r>
            <w:r>
              <w:rPr>
                <w:rFonts w:hint="eastAsia" w:asciiTheme="minorEastAsia" w:hAnsiTheme="minorEastAsia" w:eastAsiaTheme="minorEastAsia" w:cstheme="minorEastAsia"/>
                <w:szCs w:val="22"/>
              </w:rPr>
              <w:t>○投标明显缺乏竞争，招标文件有量化规定的从其规定:</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 。</w:t>
            </w:r>
            <w:r>
              <w:rPr>
                <w:rFonts w:hint="eastAsia" w:asciiTheme="minorEastAsia" w:hAnsiTheme="minorEastAsia" w:eastAsiaTheme="minorEastAsia" w:cstheme="minorEastAsia"/>
                <w:szCs w:val="22"/>
              </w:rPr>
              <w:br w:type="textWrapping"/>
            </w:r>
            <w:r>
              <w:rPr>
                <w:rFonts w:hint="eastAsia" w:asciiTheme="minorEastAsia" w:hAnsiTheme="minorEastAsia" w:eastAsiaTheme="minorEastAsia" w:cstheme="minorEastAsia"/>
                <w:szCs w:val="22"/>
              </w:rPr>
              <w:t>评标委员会否决全部投标或认定可以继续评审的，应当在评标报告中书面说明理由。</w:t>
            </w:r>
          </w:p>
          <w:p>
            <w:pPr>
              <w:widowControl/>
              <w:ind w:right="-4"/>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2、评标委员会在做出否决投标决定前，应向当事人发出“否决通知书”，告知投标人否决投标理由。否决投标应当由评标委员会集体表决。</w:t>
            </w:r>
          </w:p>
          <w:p>
            <w:pPr>
              <w:spacing w:line="440" w:lineRule="exact"/>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3、评标时评标委员会应按照附表一串通投标行为认定书中情形，根据投标文件如实填写“无”或“有”，并签字确认。有情形之一的，应认定为串通投标，并签字确认，作为评标报告一部分。</w:t>
            </w:r>
          </w:p>
        </w:tc>
      </w:tr>
    </w:tbl>
    <w:p>
      <w:pPr>
        <w:pStyle w:val="2"/>
        <w:ind w:left="0"/>
        <w:jc w:val="both"/>
        <w:rPr>
          <w:b/>
          <w:bCs/>
        </w:rPr>
      </w:pPr>
    </w:p>
    <w:p>
      <w:pPr>
        <w:pStyle w:val="2"/>
        <w:ind w:left="0"/>
      </w:pPr>
    </w:p>
    <w:p>
      <w:pPr>
        <w:pStyle w:val="2"/>
        <w:ind w:left="0"/>
      </w:pPr>
      <w:r>
        <w:rPr>
          <w:rFonts w:hint="eastAsia"/>
        </w:rPr>
        <w:t>注：“评标办法前附表”中内容仅能填空，如果因为招标项目的情况，需增加其他相关条款，应填入“评标办法前附表增加条款表”中，增加的条款不能与“评标办法前附表”中内容相冲突。评标办法前附表内容和评标办法“须知”不一致的，以评标办法前附表为准。</w:t>
      </w:r>
    </w:p>
    <w:p>
      <w:pPr>
        <w:pStyle w:val="2"/>
        <w:ind w:left="0"/>
      </w:pPr>
    </w:p>
    <w:p>
      <w:pPr>
        <w:pStyle w:val="2"/>
        <w:ind w:left="0"/>
      </w:pPr>
    </w:p>
    <w:p>
      <w:pPr>
        <w:pStyle w:val="2"/>
        <w:ind w:left="0"/>
        <w:jc w:val="both"/>
        <w:rPr>
          <w:b/>
          <w:bCs/>
        </w:rPr>
      </w:pPr>
      <w:r>
        <w:rPr>
          <w:rFonts w:hint="eastAsia"/>
          <w:b/>
          <w:bCs/>
        </w:rPr>
        <w:t>评标办法前附表增加条款表</w:t>
      </w:r>
    </w:p>
    <w:tbl>
      <w:tblPr>
        <w:tblStyle w:val="15"/>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843"/>
        <w:gridCol w:w="6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pStyle w:val="2"/>
              <w:ind w:left="0"/>
              <w:jc w:val="center"/>
            </w:pPr>
            <w:r>
              <w:rPr>
                <w:rFonts w:hint="eastAsia"/>
              </w:rPr>
              <w:t>条款号</w:t>
            </w:r>
          </w:p>
        </w:tc>
        <w:tc>
          <w:tcPr>
            <w:tcW w:w="1843" w:type="dxa"/>
            <w:vAlign w:val="center"/>
          </w:tcPr>
          <w:p>
            <w:pPr>
              <w:pStyle w:val="2"/>
              <w:ind w:left="0"/>
              <w:jc w:val="center"/>
            </w:pPr>
            <w:r>
              <w:rPr>
                <w:rFonts w:hint="eastAsia"/>
              </w:rPr>
              <w:t>评审因素</w:t>
            </w:r>
          </w:p>
        </w:tc>
        <w:tc>
          <w:tcPr>
            <w:tcW w:w="6194" w:type="dxa"/>
            <w:vAlign w:val="center"/>
          </w:tcPr>
          <w:p>
            <w:pPr>
              <w:pStyle w:val="2"/>
              <w:ind w:left="0"/>
              <w:jc w:val="center"/>
            </w:pPr>
            <w:r>
              <w:rPr>
                <w:rFonts w:hint="eastAsia"/>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26" w:type="dxa"/>
          </w:tcPr>
          <w:p>
            <w:pPr>
              <w:spacing w:line="500" w:lineRule="exact"/>
              <w:jc w:val="center"/>
              <w:rPr>
                <w:rFonts w:ascii="宋体" w:hAnsi="宋体"/>
                <w:b/>
                <w:sz w:val="24"/>
                <w:szCs w:val="21"/>
              </w:rPr>
            </w:pPr>
          </w:p>
        </w:tc>
        <w:tc>
          <w:tcPr>
            <w:tcW w:w="1843" w:type="dxa"/>
          </w:tcPr>
          <w:p>
            <w:pPr>
              <w:spacing w:line="500" w:lineRule="exact"/>
              <w:jc w:val="center"/>
              <w:rPr>
                <w:rFonts w:ascii="宋体" w:hAnsi="宋体"/>
                <w:b/>
                <w:sz w:val="24"/>
                <w:szCs w:val="21"/>
              </w:rPr>
            </w:pPr>
          </w:p>
        </w:tc>
        <w:tc>
          <w:tcPr>
            <w:tcW w:w="6194" w:type="dxa"/>
          </w:tcPr>
          <w:p>
            <w:pPr>
              <w:spacing w:line="500" w:lineRule="exact"/>
              <w:jc w:val="center"/>
              <w:rPr>
                <w:rFonts w:ascii="宋体" w:hAnsi="宋体"/>
                <w:b/>
                <w:sz w:val="24"/>
                <w:szCs w:val="21"/>
              </w:rPr>
            </w:pPr>
          </w:p>
        </w:tc>
      </w:tr>
    </w:tbl>
    <w:p>
      <w:r>
        <w:rPr>
          <w:rFonts w:hint="eastAsia"/>
        </w:rPr>
        <w:br w:type="page"/>
      </w:r>
    </w:p>
    <w:p>
      <w:pPr>
        <w:pStyle w:val="5"/>
        <w:numPr>
          <w:ilvl w:val="0"/>
          <w:numId w:val="5"/>
        </w:numPr>
      </w:pPr>
      <w:bookmarkStart w:id="42" w:name="_Toc29506"/>
      <w:r>
        <w:t>评标方法</w:t>
      </w:r>
      <w:bookmarkEnd w:id="42"/>
    </w:p>
    <w:p>
      <w:pPr>
        <w:pStyle w:val="2"/>
      </w:pPr>
      <w:r>
        <w:rPr>
          <w:rFonts w:hint="eastAsia"/>
        </w:rPr>
        <w:t>本次评标采用综合评估法。评标委员会对满足招标文件实质性要求的投标文件，按照本章第 2.2 款</w:t>
      </w:r>
    </w:p>
    <w:p>
      <w:pPr>
        <w:pStyle w:val="2"/>
        <w:ind w:left="0"/>
      </w:pPr>
      <w:r>
        <w:rPr>
          <w:rFonts w:hint="eastAsia"/>
        </w:rPr>
        <w:t>规定的评分标准进行打分，并按得分由高到低顺序推荐中标候选人，或根据招标人授权直接确定中标人，但投标报价低于其成本的除外。综合评分相等时，以投标报价低的优先；投标报价也相等的，以监理大纲得分高的优先；如果监理大纲得分也相等，按照评标办法前附表的规定确定中标候选人顺序。</w:t>
      </w:r>
    </w:p>
    <w:p>
      <w:pPr>
        <w:pStyle w:val="5"/>
        <w:numPr>
          <w:ilvl w:val="0"/>
          <w:numId w:val="5"/>
        </w:numPr>
      </w:pPr>
      <w:r>
        <w:t>评审标准</w:t>
      </w:r>
      <w:bookmarkStart w:id="43" w:name="_bookmark86"/>
      <w:bookmarkEnd w:id="43"/>
    </w:p>
    <w:p>
      <w:pPr>
        <w:pStyle w:val="6"/>
      </w:pPr>
      <w:r>
        <w:rPr>
          <w:rFonts w:hint="eastAsia"/>
        </w:rPr>
        <w:t>2.1初步评审标准</w:t>
      </w:r>
    </w:p>
    <w:p>
      <w:pPr>
        <w:pStyle w:val="2"/>
      </w:pPr>
      <w:r>
        <w:rPr>
          <w:rFonts w:hint="eastAsia"/>
        </w:rPr>
        <w:t>2.1.1 形式评审标准：见评标办法前附表。</w:t>
      </w:r>
    </w:p>
    <w:p>
      <w:pPr>
        <w:pStyle w:val="2"/>
      </w:pPr>
      <w:r>
        <w:rPr>
          <w:rFonts w:hint="eastAsia"/>
        </w:rPr>
        <w:t>2.1.2 资格评审标准：见评标办法前附表。</w:t>
      </w:r>
    </w:p>
    <w:p>
      <w:pPr>
        <w:pStyle w:val="2"/>
      </w:pPr>
      <w:r>
        <w:rPr>
          <w:rFonts w:hint="eastAsia"/>
        </w:rPr>
        <w:t>2.1.3 响应性评审标准：见评标办法前附表。</w:t>
      </w:r>
    </w:p>
    <w:p>
      <w:pPr>
        <w:pStyle w:val="6"/>
      </w:pPr>
      <w:r>
        <w:rPr>
          <w:rFonts w:hint="eastAsia"/>
        </w:rPr>
        <w:t>2.2分值构成与评分标准</w:t>
      </w:r>
    </w:p>
    <w:p>
      <w:pPr>
        <w:pStyle w:val="2"/>
      </w:pPr>
      <w:r>
        <w:rPr>
          <w:rFonts w:hint="eastAsia"/>
        </w:rPr>
        <w:t>2.2.1 分值构成</w:t>
      </w:r>
    </w:p>
    <w:p>
      <w:pPr>
        <w:pStyle w:val="2"/>
      </w:pPr>
      <w:r>
        <w:rPr>
          <w:rFonts w:hint="eastAsia"/>
        </w:rPr>
        <w:t>（1）资信业绩部分：见评标办法前附表；</w:t>
      </w:r>
    </w:p>
    <w:p>
      <w:pPr>
        <w:pStyle w:val="2"/>
      </w:pPr>
      <w:r>
        <w:rPr>
          <w:rFonts w:hint="eastAsia"/>
        </w:rPr>
        <w:t>（2）监理大纲部分：见评标办法前附表；</w:t>
      </w:r>
    </w:p>
    <w:p>
      <w:pPr>
        <w:pStyle w:val="2"/>
      </w:pPr>
      <w:r>
        <w:rPr>
          <w:rFonts w:hint="eastAsia"/>
        </w:rPr>
        <w:t>（3）投标报价：见评标办法前附表；</w:t>
      </w:r>
    </w:p>
    <w:p>
      <w:pPr>
        <w:pStyle w:val="2"/>
      </w:pPr>
      <w:r>
        <w:rPr>
          <w:rFonts w:hint="eastAsia"/>
        </w:rPr>
        <w:t>（4）其他评分因素：见评标办法前附表。</w:t>
      </w:r>
    </w:p>
    <w:p>
      <w:pPr>
        <w:pStyle w:val="2"/>
      </w:pPr>
      <w:r>
        <w:rPr>
          <w:rFonts w:hint="eastAsia"/>
        </w:rPr>
        <w:t>□（5）信用得分因素：见评标办法前附表。</w:t>
      </w:r>
    </w:p>
    <w:p>
      <w:pPr>
        <w:pStyle w:val="2"/>
      </w:pPr>
      <w:r>
        <w:rPr>
          <w:rFonts w:hint="eastAsia"/>
        </w:rPr>
        <w:t>2.2.2 评标基准价计算 评标基准价计算方法：见评标办法前附表。</w:t>
      </w:r>
    </w:p>
    <w:p>
      <w:pPr>
        <w:pStyle w:val="2"/>
      </w:pPr>
      <w:r>
        <w:rPr>
          <w:rFonts w:hint="eastAsia"/>
        </w:rPr>
        <w:t>2.2.3 投标报价的偏差率计算投标报价的偏差率计算公式：见评标办法前附表。</w:t>
      </w:r>
    </w:p>
    <w:p>
      <w:pPr>
        <w:pStyle w:val="2"/>
      </w:pPr>
      <w:r>
        <w:rPr>
          <w:rFonts w:hint="eastAsia"/>
        </w:rPr>
        <w:t>2.2.4  评分标准</w:t>
      </w:r>
    </w:p>
    <w:p>
      <w:pPr>
        <w:pStyle w:val="2"/>
      </w:pPr>
      <w:r>
        <w:rPr>
          <w:rFonts w:hint="eastAsia"/>
        </w:rPr>
        <w:t>（1）资信业绩评分标准：见评标办法前附表；</w:t>
      </w:r>
    </w:p>
    <w:p>
      <w:pPr>
        <w:pStyle w:val="2"/>
      </w:pPr>
      <w:r>
        <w:rPr>
          <w:rFonts w:hint="eastAsia"/>
        </w:rPr>
        <w:t>（2）监理大纲评分标准：见评标办法前附表；</w:t>
      </w:r>
    </w:p>
    <w:p>
      <w:pPr>
        <w:pStyle w:val="2"/>
      </w:pPr>
      <w:r>
        <w:rPr>
          <w:rFonts w:hint="eastAsia"/>
        </w:rPr>
        <w:t>（3）投标报价评分标准：见评标办法前附表；</w:t>
      </w:r>
    </w:p>
    <w:p>
      <w:pPr>
        <w:pStyle w:val="2"/>
      </w:pPr>
      <w:r>
        <w:rPr>
          <w:rFonts w:hint="eastAsia"/>
        </w:rPr>
        <w:t>（4）其他因素评分标准：见评标办法前附表。</w:t>
      </w:r>
    </w:p>
    <w:p>
      <w:pPr>
        <w:pStyle w:val="2"/>
      </w:pPr>
      <w:r>
        <w:rPr>
          <w:rFonts w:hint="eastAsia"/>
        </w:rPr>
        <w:t>□（5）信用分评分标准：见评标办法前附表。</w:t>
      </w:r>
    </w:p>
    <w:p>
      <w:pPr>
        <w:pStyle w:val="5"/>
        <w:numPr>
          <w:ilvl w:val="0"/>
          <w:numId w:val="5"/>
        </w:numPr>
      </w:pPr>
      <w:bookmarkStart w:id="44" w:name="_Toc14257"/>
      <w:r>
        <w:t>评标程序</w:t>
      </w:r>
      <w:bookmarkEnd w:id="44"/>
    </w:p>
    <w:p>
      <w:pPr>
        <w:pStyle w:val="6"/>
      </w:pPr>
      <w:r>
        <w:rPr>
          <w:rFonts w:hint="eastAsia"/>
        </w:rPr>
        <w:t>3.1初步评审</w:t>
      </w:r>
    </w:p>
    <w:p>
      <w:pPr>
        <w:pStyle w:val="2"/>
      </w:pPr>
      <w:r>
        <w:rPr>
          <w:rFonts w:hint="eastAsia"/>
        </w:rPr>
        <w:t>3.1.1 评标委员会可以要求投标人提交第二章“投标人须知”规定的有关证明和证件的原件，以便</w:t>
      </w:r>
    </w:p>
    <w:p>
      <w:pPr>
        <w:pStyle w:val="2"/>
        <w:ind w:left="0"/>
      </w:pPr>
      <w:r>
        <w:rPr>
          <w:rFonts w:hint="eastAsia"/>
        </w:rPr>
        <w:t>核验。评标委员会依据本章第 2.1 款规定的标准对投标文件进行初步评审。有一项不符合评审标准的，评标委员会应当否决其投标。</w:t>
      </w:r>
    </w:p>
    <w:p>
      <w:pPr>
        <w:pStyle w:val="2"/>
      </w:pPr>
      <w:r>
        <w:rPr>
          <w:rFonts w:hint="eastAsia"/>
        </w:rPr>
        <w:t>3.1.2 投标人有以下情形之一的，评标委员会应当否决其投标：</w:t>
      </w:r>
    </w:p>
    <w:p>
      <w:pPr>
        <w:pStyle w:val="2"/>
      </w:pPr>
      <w:r>
        <w:rPr>
          <w:rFonts w:hint="eastAsia"/>
        </w:rPr>
        <w:t>（1）投标文件没有对招标文件的实质性要求和条件作出响应，或者对招标文件的偏差超出招标文</w:t>
      </w:r>
    </w:p>
    <w:p>
      <w:pPr>
        <w:pStyle w:val="2"/>
        <w:ind w:left="0"/>
      </w:pPr>
      <w:r>
        <w:rPr>
          <w:rFonts w:hint="eastAsia"/>
        </w:rPr>
        <w:t>件规定的偏差范围或最高项数；</w:t>
      </w:r>
    </w:p>
    <w:p>
      <w:pPr>
        <w:pStyle w:val="2"/>
      </w:pPr>
      <w:r>
        <w:rPr>
          <w:rFonts w:hint="eastAsia"/>
        </w:rPr>
        <w:t>（2）有串通投标、弄虚作假、行贿等违法行为。</w:t>
      </w:r>
    </w:p>
    <w:p>
      <w:pPr>
        <w:pStyle w:val="2"/>
      </w:pPr>
      <w:r>
        <w:rPr>
          <w:rFonts w:hint="eastAsia"/>
        </w:rPr>
        <w:t>3.1.3 投标报价有算术错误及其他错误的，评标委员会按以下原则要求投标人对投标报价进行修正，</w:t>
      </w:r>
    </w:p>
    <w:p>
      <w:pPr>
        <w:pStyle w:val="2"/>
        <w:ind w:left="0"/>
      </w:pPr>
      <w:r>
        <w:rPr>
          <w:rFonts w:hint="eastAsia"/>
        </w:rPr>
        <w:t>并要求投标人书面澄清确认。投标人拒不澄清确认的，评标委员会应当否决其投标：</w:t>
      </w:r>
    </w:p>
    <w:p>
      <w:pPr>
        <w:pStyle w:val="2"/>
      </w:pPr>
      <w:r>
        <w:rPr>
          <w:rFonts w:hint="eastAsia"/>
        </w:rPr>
        <w:t>（1）投标文件中的大写金额与小写金额不一致的，以大写金额为准；</w:t>
      </w:r>
    </w:p>
    <w:p>
      <w:pPr>
        <w:pStyle w:val="2"/>
      </w:pPr>
      <w:r>
        <w:rPr>
          <w:rFonts w:hint="eastAsia"/>
        </w:rPr>
        <w:t>（2）总价金额与单价金额不一致的，以单价金额为准，但单价金额小数点有明显错误的除外。</w:t>
      </w:r>
    </w:p>
    <w:p>
      <w:pPr>
        <w:pStyle w:val="6"/>
      </w:pPr>
      <w:r>
        <w:rPr>
          <w:rFonts w:hint="eastAsia"/>
        </w:rPr>
        <w:t>3.2详细评审</w:t>
      </w:r>
    </w:p>
    <w:p>
      <w:pPr>
        <w:pStyle w:val="2"/>
      </w:pPr>
      <w:r>
        <w:rPr>
          <w:rFonts w:hint="eastAsia"/>
        </w:rPr>
        <w:t>3.2.1 评标委员会按本章第 2.2 款规定的量化因素和分值进行打分，并计算出综合评估得分。</w:t>
      </w:r>
    </w:p>
    <w:p>
      <w:pPr>
        <w:pStyle w:val="2"/>
      </w:pPr>
      <w:r>
        <w:rPr>
          <w:rFonts w:hint="eastAsia"/>
        </w:rPr>
        <w:t>（1）按本章第 2.2.4（1）目规定的评审因素和分值对资信业绩部分计算出得分 A；</w:t>
      </w:r>
    </w:p>
    <w:p>
      <w:pPr>
        <w:pStyle w:val="2"/>
      </w:pPr>
      <w:r>
        <w:rPr>
          <w:rFonts w:hint="eastAsia"/>
        </w:rPr>
        <w:t>（2）按本章第 2.2.4（2）目规定的评审因素和分值对监理大纲部分计算出得分 B；</w:t>
      </w:r>
    </w:p>
    <w:p>
      <w:pPr>
        <w:pStyle w:val="2"/>
      </w:pPr>
      <w:r>
        <w:rPr>
          <w:rFonts w:hint="eastAsia"/>
        </w:rPr>
        <w:t>（3）按本章第 2.2.4（3）目规定的评审因素和分值对投标报价计算出得分 C；</w:t>
      </w:r>
    </w:p>
    <w:p>
      <w:pPr>
        <w:pStyle w:val="2"/>
      </w:pPr>
      <w:r>
        <w:rPr>
          <w:rFonts w:hint="eastAsia"/>
        </w:rPr>
        <w:t>（4）按本章第 2.2.4（4）目规定的评审因素和分值对其他部分计算出得分 D。</w:t>
      </w:r>
    </w:p>
    <w:p>
      <w:pPr>
        <w:pStyle w:val="2"/>
      </w:pPr>
      <w:r>
        <w:rPr>
          <w:rFonts w:hint="eastAsia"/>
        </w:rPr>
        <w:t>□（5）按本章第 2.2.4（5）目规定的评审因素和分值对信用计算出得分 E。</w:t>
      </w:r>
    </w:p>
    <w:p>
      <w:pPr>
        <w:pStyle w:val="2"/>
      </w:pPr>
      <w:r>
        <w:rPr>
          <w:rFonts w:hint="eastAsia"/>
        </w:rPr>
        <w:t>3.2.2 评分分值计算保留小数点后两位，小数点后第三位“四舍五入”。</w:t>
      </w:r>
    </w:p>
    <w:p>
      <w:pPr>
        <w:pStyle w:val="2"/>
      </w:pPr>
      <w:r>
        <w:rPr>
          <w:rFonts w:hint="eastAsia"/>
        </w:rPr>
        <w:t>3.2.3 投标人得分=A+B+C+D。</w:t>
      </w:r>
    </w:p>
    <w:p>
      <w:pPr>
        <w:pStyle w:val="2"/>
      </w:pPr>
      <w:r>
        <w:rPr>
          <w:rFonts w:hint="eastAsia"/>
        </w:rPr>
        <w:t>□投标人得分=A+B+C+D+E。</w:t>
      </w:r>
    </w:p>
    <w:p>
      <w:pPr>
        <w:pStyle w:val="2"/>
      </w:pPr>
      <w:r>
        <w:rPr>
          <w:rFonts w:hint="eastAsia"/>
        </w:rPr>
        <w:t>3.2.4 评标委员会发现投标人的报价明显低于其他投标报价，使得其投标报价可能低于其个别成本</w:t>
      </w:r>
    </w:p>
    <w:p>
      <w:pPr>
        <w:pStyle w:val="2"/>
        <w:ind w:left="0"/>
      </w:pPr>
      <w:r>
        <w:rPr>
          <w:rFonts w:hint="eastAsia"/>
        </w:rPr>
        <w:t>的，应当要求该投标人作出书面说明并提供相应的证明材料。投标人不能合理说明或者不能提供相应证明材料的，评标委员会应当认定该投标人以低于成本报价竞标，并否决其投标。</w:t>
      </w:r>
    </w:p>
    <w:p>
      <w:pPr>
        <w:pStyle w:val="6"/>
      </w:pPr>
      <w:r>
        <w:rPr>
          <w:rFonts w:hint="eastAsia"/>
        </w:rPr>
        <w:t>3.3投标文件的澄清和补正</w:t>
      </w:r>
    </w:p>
    <w:p>
      <w:pPr>
        <w:pStyle w:val="2"/>
      </w:pPr>
      <w:r>
        <w:rPr>
          <w:rFonts w:hint="eastAsia"/>
        </w:rPr>
        <w:t>3.3.1 评标专家在评审过程中，对认为需要投标人澄清、说明或补正的事项，应由评标委员会向投</w:t>
      </w:r>
    </w:p>
    <w:p>
      <w:pPr>
        <w:pStyle w:val="2"/>
        <w:ind w:left="0"/>
      </w:pPr>
      <w:r>
        <w:rPr>
          <w:rFonts w:hint="eastAsia"/>
        </w:rPr>
        <w:t>标人发出书面《评标专家向投标人质疑函》（详附件1.1）进行询问。投标人的澄清、说明或补正应当采用书面形式，并由投标人的法定代表人或其授权的代理人签字有效。</w:t>
      </w:r>
    </w:p>
    <w:p>
      <w:pPr>
        <w:pStyle w:val="2"/>
      </w:pPr>
      <w:r>
        <w:rPr>
          <w:rFonts w:hint="eastAsia"/>
        </w:rPr>
        <w:t>3.3.2如果评标专家对投标人提交的澄清、说明或补正依然存在疑问，评标专家可以进一步要求澄</w:t>
      </w:r>
    </w:p>
    <w:p>
      <w:pPr>
        <w:pStyle w:val="2"/>
        <w:ind w:left="0"/>
      </w:pPr>
      <w:r>
        <w:rPr>
          <w:rFonts w:hint="eastAsia"/>
        </w:rPr>
        <w:t>清、说明或补正，投标人应进一步澄清、说明或补正，直至评标专家认为全部疑问得到澄清和说明。</w:t>
      </w:r>
    </w:p>
    <w:p>
      <w:pPr>
        <w:pStyle w:val="2"/>
      </w:pPr>
      <w:r>
        <w:rPr>
          <w:rFonts w:hint="eastAsia"/>
        </w:rPr>
        <w:t>3.3.3 在评标过程中，评标委员会可以书面形式要求投标人对所提交的投标文件中不明确的内容进</w:t>
      </w:r>
    </w:p>
    <w:p>
      <w:pPr>
        <w:pStyle w:val="2"/>
        <w:ind w:left="0"/>
      </w:pPr>
      <w:r>
        <w:rPr>
          <w:rFonts w:hint="eastAsia"/>
        </w:rPr>
        <w:t>行书面澄清或说明，或者对细微偏差进行补正。评标委员会不接受投标人主动提出的澄清、说明或补正。</w:t>
      </w:r>
    </w:p>
    <w:p>
      <w:pPr>
        <w:pStyle w:val="2"/>
      </w:pPr>
      <w:r>
        <w:rPr>
          <w:rFonts w:hint="eastAsia"/>
        </w:rPr>
        <w:t>3.3.4 如果投标人未按要求及时提交《评标专家向投标人质疑函》，其投标报价应予以否决。</w:t>
      </w:r>
    </w:p>
    <w:p>
      <w:pPr>
        <w:pStyle w:val="6"/>
        <w:rPr>
          <w:sz w:val="32"/>
        </w:rPr>
      </w:pPr>
      <w:r>
        <w:rPr>
          <w:rFonts w:hint="eastAsia"/>
          <w:sz w:val="32"/>
        </w:rPr>
        <w:t>3.4 招标文件的澄清和补正</w:t>
      </w:r>
    </w:p>
    <w:p>
      <w:pPr>
        <w:pStyle w:val="2"/>
      </w:pPr>
      <w:r>
        <w:rPr>
          <w:rFonts w:hint="eastAsia"/>
        </w:rPr>
        <w:t>3.4.1 在评标过程中，评标委员会对认为需要招标人对招标文件进行解释、说明的事项，应由评标</w:t>
      </w:r>
    </w:p>
    <w:p>
      <w:pPr>
        <w:pStyle w:val="2"/>
        <w:ind w:left="0"/>
      </w:pPr>
      <w:r>
        <w:rPr>
          <w:rFonts w:hint="eastAsia"/>
        </w:rPr>
        <w:t>委员会向招标人发出书面《评标专家向招标人质疑函》（详附件1.2）进行询问。招标人的解释、说明应当采用书面形式，并由招标人的法定代表人或其授权的代理人签字有效。招标人的解释、说明应当合法、公平、公正，并不得改变招标文件的实质性内容。</w:t>
      </w:r>
    </w:p>
    <w:p>
      <w:pPr>
        <w:pStyle w:val="2"/>
      </w:pPr>
      <w:r>
        <w:rPr>
          <w:rFonts w:hint="eastAsia"/>
        </w:rPr>
        <w:t>3.4.2 如果招标人未按要求提交《评标专家向招标人质疑函》，评标专家可拒绝评标或按不利于招</w:t>
      </w:r>
    </w:p>
    <w:p>
      <w:pPr>
        <w:pStyle w:val="2"/>
        <w:ind w:left="0"/>
      </w:pPr>
      <w:r>
        <w:rPr>
          <w:rFonts w:hint="eastAsia"/>
        </w:rPr>
        <w:t>标人的方式处理，招标人承担相应责任。</w:t>
      </w:r>
    </w:p>
    <w:p>
      <w:pPr>
        <w:pStyle w:val="6"/>
        <w:rPr>
          <w:sz w:val="32"/>
        </w:rPr>
      </w:pPr>
      <w:r>
        <w:rPr>
          <w:rFonts w:hint="eastAsia"/>
          <w:sz w:val="32"/>
        </w:rPr>
        <w:t>3.5 评标结果</w:t>
      </w:r>
    </w:p>
    <w:p>
      <w:pPr>
        <w:pStyle w:val="2"/>
      </w:pPr>
      <w:r>
        <w:rPr>
          <w:rFonts w:hint="eastAsia"/>
        </w:rPr>
        <w:t>3.5.1 除第二章“投标人须知”前附表授权直接确定中标人外，评标委员会按照得分高到低的顺序</w:t>
      </w:r>
    </w:p>
    <w:p>
      <w:pPr>
        <w:pStyle w:val="2"/>
        <w:ind w:left="0"/>
      </w:pPr>
      <w:r>
        <w:rPr>
          <w:rFonts w:hint="eastAsia"/>
        </w:rPr>
        <w:t>推荐中标候选人。</w:t>
      </w:r>
    </w:p>
    <w:p>
      <w:pPr>
        <w:pStyle w:val="2"/>
      </w:pPr>
      <w:r>
        <w:rPr>
          <w:rFonts w:hint="eastAsia"/>
        </w:rPr>
        <w:t>3.5.2 评标委员会完成评标后，应当向招标人提交书面评标报告。</w:t>
      </w:r>
    </w:p>
    <w:p>
      <w:r>
        <w:rPr>
          <w:rFonts w:hint="eastAsia"/>
        </w:rPr>
        <w:br w:type="page"/>
      </w:r>
    </w:p>
    <w:p>
      <w:pPr>
        <w:pStyle w:val="6"/>
      </w:pPr>
      <w:r>
        <w:rPr>
          <w:rFonts w:hint="eastAsia"/>
        </w:rPr>
        <w:t>附件1：质疑用表</w:t>
      </w:r>
    </w:p>
    <w:p>
      <w:pPr>
        <w:pStyle w:val="7"/>
        <w:jc w:val="left"/>
      </w:pPr>
      <w:r>
        <w:rPr>
          <w:rFonts w:hint="eastAsia"/>
        </w:rPr>
        <w:t>1.1评标专家向投标人质疑函</w:t>
      </w:r>
    </w:p>
    <w:p>
      <w:pPr>
        <w:pStyle w:val="2"/>
        <w:ind w:left="0"/>
        <w:jc w:val="center"/>
        <w:rPr>
          <w:sz w:val="30"/>
          <w:szCs w:val="30"/>
        </w:rPr>
      </w:pPr>
      <w:r>
        <w:rPr>
          <w:rFonts w:hint="eastAsia"/>
          <w:sz w:val="30"/>
          <w:szCs w:val="30"/>
        </w:rPr>
        <w:t>评标专家向投标人质疑函</w:t>
      </w:r>
    </w:p>
    <w:p>
      <w:pPr>
        <w:pStyle w:val="2"/>
        <w:ind w:left="0"/>
      </w:pPr>
      <w:r>
        <w:rPr>
          <w:rFonts w:hint="eastAsia"/>
        </w:rPr>
        <w:t>投标人名称：                                            编号：</w:t>
      </w:r>
    </w:p>
    <w:tbl>
      <w:tblPr>
        <w:tblStyle w:val="15"/>
        <w:tblpPr w:leftFromText="180" w:rightFromText="180" w:vertAnchor="text" w:tblpXSpec="center" w:tblpY="1"/>
        <w:tblOverlap w:val="never"/>
        <w:tblW w:w="97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8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668" w:type="dxa"/>
            <w:gridSpan w:val="2"/>
            <w:vAlign w:val="center"/>
          </w:tcPr>
          <w:p>
            <w:pPr>
              <w:pStyle w:val="2"/>
              <w:ind w:left="0"/>
              <w:jc w:val="center"/>
            </w:pPr>
            <w:r>
              <w:rPr>
                <w:rFonts w:hint="eastAsia"/>
              </w:rPr>
              <w:t>标段名称</w:t>
            </w:r>
          </w:p>
        </w:tc>
        <w:tc>
          <w:tcPr>
            <w:tcW w:w="8100"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3" w:hRule="atLeast"/>
          <w:jc w:val="center"/>
        </w:trPr>
        <w:tc>
          <w:tcPr>
            <w:tcW w:w="817" w:type="dxa"/>
          </w:tcPr>
          <w:p>
            <w:pPr>
              <w:pStyle w:val="2"/>
              <w:ind w:left="0"/>
              <w:jc w:val="center"/>
            </w:pPr>
          </w:p>
          <w:p>
            <w:pPr>
              <w:pStyle w:val="2"/>
              <w:ind w:left="0"/>
              <w:jc w:val="center"/>
            </w:pPr>
          </w:p>
          <w:p>
            <w:pPr>
              <w:pStyle w:val="2"/>
              <w:ind w:left="0"/>
              <w:jc w:val="center"/>
            </w:pPr>
            <w:r>
              <w:rPr>
                <w:rFonts w:hint="eastAsia"/>
              </w:rPr>
              <w:t>质</w:t>
            </w:r>
          </w:p>
          <w:p>
            <w:pPr>
              <w:pStyle w:val="2"/>
              <w:ind w:left="0"/>
              <w:jc w:val="center"/>
            </w:pPr>
            <w:r>
              <w:rPr>
                <w:rFonts w:hint="eastAsia"/>
              </w:rPr>
              <w:t>疑</w:t>
            </w:r>
          </w:p>
          <w:p>
            <w:pPr>
              <w:pStyle w:val="2"/>
              <w:ind w:left="0"/>
              <w:jc w:val="center"/>
            </w:pPr>
            <w:r>
              <w:rPr>
                <w:rFonts w:hint="eastAsia"/>
              </w:rPr>
              <w:t>问</w:t>
            </w:r>
          </w:p>
          <w:p>
            <w:pPr>
              <w:pStyle w:val="2"/>
              <w:ind w:left="0"/>
              <w:jc w:val="center"/>
            </w:pPr>
            <w:r>
              <w:rPr>
                <w:rFonts w:hint="eastAsia"/>
              </w:rPr>
              <w:t>题</w:t>
            </w:r>
          </w:p>
          <w:p>
            <w:pPr>
              <w:pStyle w:val="2"/>
              <w:ind w:left="0"/>
              <w:jc w:val="center"/>
            </w:pPr>
          </w:p>
        </w:tc>
        <w:tc>
          <w:tcPr>
            <w:tcW w:w="8951" w:type="dxa"/>
            <w:gridSpan w:val="2"/>
          </w:tcPr>
          <w:p>
            <w:pPr>
              <w:pStyle w:val="2"/>
              <w:ind w:left="0"/>
            </w:pPr>
          </w:p>
          <w:p>
            <w:pPr>
              <w:pStyle w:val="2"/>
              <w:ind w:left="0"/>
            </w:pPr>
          </w:p>
          <w:p>
            <w:pPr>
              <w:pStyle w:val="2"/>
              <w:ind w:left="0"/>
            </w:pPr>
          </w:p>
          <w:p>
            <w:pPr>
              <w:pStyle w:val="2"/>
              <w:ind w:left="0"/>
            </w:pPr>
          </w:p>
          <w:p>
            <w:pPr>
              <w:pStyle w:val="2"/>
              <w:ind w:left="0"/>
              <w:jc w:val="right"/>
            </w:pPr>
            <w:r>
              <w:rPr>
                <w:rFonts w:hint="eastAsia"/>
              </w:rPr>
              <w:t xml:space="preserve">   </w:t>
            </w:r>
            <w:r>
              <w:rPr>
                <w:u w:val="single"/>
              </w:rPr>
              <w:t xml:space="preserve">                       </w:t>
            </w:r>
            <w:r>
              <w:rPr>
                <w:rFonts w:hint="eastAsia"/>
              </w:rPr>
              <w:t>（项目名称）</w:t>
            </w:r>
            <w:r>
              <w:rPr>
                <w:u w:val="single"/>
              </w:rPr>
              <w:t xml:space="preserve">         </w:t>
            </w:r>
            <w:r>
              <w:rPr>
                <w:rFonts w:hint="eastAsia"/>
              </w:rPr>
              <w:t>标段招标评标委员会</w:t>
            </w:r>
          </w:p>
          <w:p>
            <w:pPr>
              <w:pStyle w:val="2"/>
              <w:ind w:left="0"/>
              <w:jc w:val="right"/>
            </w:pPr>
            <w:r>
              <w:rPr>
                <w:rFonts w:hint="eastAsia"/>
              </w:rPr>
              <w:t xml:space="preserve">          </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2" w:hRule="atLeast"/>
          <w:jc w:val="center"/>
        </w:trPr>
        <w:tc>
          <w:tcPr>
            <w:tcW w:w="817" w:type="dxa"/>
          </w:tcPr>
          <w:p>
            <w:pPr>
              <w:pStyle w:val="2"/>
              <w:ind w:left="0"/>
              <w:jc w:val="center"/>
            </w:pPr>
          </w:p>
          <w:p>
            <w:pPr>
              <w:pStyle w:val="2"/>
              <w:ind w:left="0"/>
              <w:jc w:val="center"/>
            </w:pPr>
          </w:p>
          <w:p>
            <w:pPr>
              <w:pStyle w:val="2"/>
              <w:ind w:left="0"/>
              <w:jc w:val="center"/>
            </w:pPr>
          </w:p>
          <w:p>
            <w:pPr>
              <w:pStyle w:val="2"/>
              <w:ind w:left="0"/>
              <w:jc w:val="center"/>
            </w:pPr>
            <w:r>
              <w:rPr>
                <w:rFonts w:hint="eastAsia"/>
              </w:rPr>
              <w:t>澄</w:t>
            </w:r>
          </w:p>
          <w:p>
            <w:pPr>
              <w:pStyle w:val="2"/>
              <w:ind w:left="0"/>
              <w:jc w:val="center"/>
            </w:pPr>
            <w:r>
              <w:rPr>
                <w:rFonts w:hint="eastAsia"/>
              </w:rPr>
              <w:t>清</w:t>
            </w:r>
          </w:p>
          <w:p>
            <w:pPr>
              <w:pStyle w:val="2"/>
              <w:ind w:left="0"/>
              <w:jc w:val="center"/>
            </w:pPr>
            <w:r>
              <w:rPr>
                <w:rFonts w:hint="eastAsia"/>
              </w:rPr>
              <w:t>内</w:t>
            </w:r>
          </w:p>
          <w:p>
            <w:pPr>
              <w:pStyle w:val="2"/>
              <w:ind w:left="0"/>
              <w:jc w:val="center"/>
            </w:pPr>
            <w:r>
              <w:rPr>
                <w:rFonts w:hint="eastAsia"/>
              </w:rPr>
              <w:t>容</w:t>
            </w:r>
          </w:p>
        </w:tc>
        <w:tc>
          <w:tcPr>
            <w:tcW w:w="8951" w:type="dxa"/>
            <w:gridSpan w:val="2"/>
          </w:tcPr>
          <w:p>
            <w:pPr>
              <w:pStyle w:val="2"/>
              <w:ind w:left="0"/>
            </w:pPr>
          </w:p>
          <w:p>
            <w:pPr>
              <w:pStyle w:val="2"/>
              <w:ind w:left="0"/>
            </w:pPr>
          </w:p>
          <w:p>
            <w:pPr>
              <w:pStyle w:val="2"/>
              <w:ind w:left="0"/>
            </w:pPr>
          </w:p>
          <w:p>
            <w:pPr>
              <w:pStyle w:val="2"/>
              <w:ind w:left="0"/>
            </w:pPr>
          </w:p>
          <w:p>
            <w:pPr>
              <w:pStyle w:val="2"/>
              <w:ind w:left="0"/>
            </w:pPr>
          </w:p>
          <w:p>
            <w:pPr>
              <w:pStyle w:val="2"/>
              <w:ind w:left="0"/>
            </w:pPr>
            <w:r>
              <w:rPr>
                <w:rFonts w:hint="eastAsia"/>
              </w:rPr>
              <w:t xml:space="preserve">         </w:t>
            </w:r>
          </w:p>
          <w:p>
            <w:pPr>
              <w:pStyle w:val="2"/>
              <w:ind w:left="0"/>
              <w:jc w:val="right"/>
            </w:pPr>
            <w:r>
              <w:rPr>
                <w:rFonts w:hint="eastAsia"/>
              </w:rPr>
              <w:t>投标人法定代表人或其授权代理人：</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jc w:val="center"/>
        </w:trPr>
        <w:tc>
          <w:tcPr>
            <w:tcW w:w="817" w:type="dxa"/>
            <w:vAlign w:val="center"/>
          </w:tcPr>
          <w:p>
            <w:pPr>
              <w:pStyle w:val="2"/>
              <w:ind w:left="0"/>
              <w:jc w:val="center"/>
            </w:pPr>
            <w:r>
              <w:rPr>
                <w:rFonts w:hint="eastAsia"/>
              </w:rPr>
              <w:t>递交方式和时间</w:t>
            </w:r>
          </w:p>
        </w:tc>
        <w:tc>
          <w:tcPr>
            <w:tcW w:w="8951" w:type="dxa"/>
            <w:gridSpan w:val="2"/>
            <w:vAlign w:val="center"/>
          </w:tcPr>
          <w:p>
            <w:pPr>
              <w:pStyle w:val="2"/>
              <w:ind w:left="0"/>
            </w:pPr>
            <w:r>
              <w:rPr>
                <w:rFonts w:hint="eastAsia"/>
              </w:rPr>
              <w:t>请将上述问题的澄清、说明或者补正于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t xml:space="preserve"> </w:t>
            </w:r>
            <w:r>
              <w:rPr>
                <w:u w:val="single"/>
              </w:rPr>
              <w:t xml:space="preserve">                                 </w:t>
            </w:r>
            <w:r>
              <w:rPr>
                <w:rFonts w:hint="eastAsia"/>
              </w:rPr>
              <w:t>（详细地址）。</w:t>
            </w:r>
          </w:p>
          <w:p>
            <w:pPr>
              <w:pStyle w:val="2"/>
              <w:ind w:left="0"/>
            </w:pPr>
            <w:r>
              <w:rPr>
                <w:rFonts w:hint="eastAsia"/>
              </w:rPr>
              <w:t>注：评标委员会在评标过程中，如要求投标人澄清或说明的，评标委员会要求投标人递交书面澄清或说明的时间距招标人收到评标委员会书面通知的时间不得少于60分钟。</w:t>
            </w:r>
          </w:p>
          <w:p>
            <w:pPr>
              <w:pStyle w:val="2"/>
              <w:ind w:left="0"/>
            </w:pPr>
            <w:r>
              <w:rPr>
                <w:rFonts w:hint="eastAsia"/>
              </w:rPr>
              <w:t>评标委员会认为投标人的澄清或说明不够明确，应再次要求投标人对不明确的内容进行澄清或说明，评标委员会要求投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817" w:type="dxa"/>
            <w:vAlign w:val="center"/>
          </w:tcPr>
          <w:p>
            <w:pPr>
              <w:pStyle w:val="2"/>
              <w:ind w:left="0"/>
              <w:jc w:val="center"/>
            </w:pPr>
            <w:r>
              <w:rPr>
                <w:rFonts w:hint="eastAsia"/>
              </w:rPr>
              <w:t>结论</w:t>
            </w:r>
          </w:p>
        </w:tc>
        <w:tc>
          <w:tcPr>
            <w:tcW w:w="8951" w:type="dxa"/>
            <w:gridSpan w:val="2"/>
          </w:tcPr>
          <w:p>
            <w:pPr>
              <w:pStyle w:val="2"/>
              <w:ind w:left="0"/>
            </w:pPr>
          </w:p>
          <w:p>
            <w:pPr>
              <w:pStyle w:val="2"/>
              <w:ind w:left="0"/>
              <w:jc w:val="right"/>
            </w:pPr>
            <w:r>
              <w:rPr>
                <w:rFonts w:hint="eastAsia"/>
              </w:rPr>
              <w:t xml:space="preserve">                     评标委员会：</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r>
        <w:rPr>
          <w:rFonts w:hint="eastAsia"/>
        </w:rPr>
        <w:br w:type="page"/>
      </w:r>
    </w:p>
    <w:p>
      <w:pPr>
        <w:pStyle w:val="7"/>
        <w:jc w:val="left"/>
      </w:pPr>
      <w:r>
        <w:rPr>
          <w:rFonts w:hint="eastAsia"/>
        </w:rPr>
        <w:t>1.2评标专家向招标人质疑函</w:t>
      </w:r>
    </w:p>
    <w:p>
      <w:pPr>
        <w:pStyle w:val="2"/>
        <w:ind w:left="0"/>
        <w:jc w:val="center"/>
        <w:rPr>
          <w:sz w:val="30"/>
          <w:szCs w:val="30"/>
        </w:rPr>
      </w:pPr>
      <w:r>
        <w:rPr>
          <w:rFonts w:hint="eastAsia"/>
          <w:sz w:val="30"/>
          <w:szCs w:val="30"/>
        </w:rPr>
        <w:t>评标专家向招标人质疑函</w:t>
      </w:r>
    </w:p>
    <w:p>
      <w:pPr>
        <w:pStyle w:val="2"/>
        <w:ind w:left="0"/>
        <w:jc w:val="both"/>
      </w:pPr>
      <w:r>
        <w:rPr>
          <w:rFonts w:hint="eastAsia"/>
        </w:rPr>
        <w:t>招标人名称：                                           编号：</w:t>
      </w:r>
    </w:p>
    <w:tbl>
      <w:tblPr>
        <w:tblStyle w:val="15"/>
        <w:tblpPr w:leftFromText="180" w:rightFromText="180" w:vertAnchor="text" w:tblpY="1"/>
        <w:tblOverlap w:val="never"/>
        <w:tblW w:w="96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7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trPr>
        <w:tc>
          <w:tcPr>
            <w:tcW w:w="1668" w:type="dxa"/>
            <w:gridSpan w:val="2"/>
            <w:vAlign w:val="center"/>
          </w:tcPr>
          <w:p>
            <w:pPr>
              <w:pStyle w:val="2"/>
              <w:ind w:left="0"/>
            </w:pPr>
            <w:r>
              <w:rPr>
                <w:rFonts w:hint="eastAsia"/>
              </w:rPr>
              <w:t>标段名称</w:t>
            </w:r>
          </w:p>
        </w:tc>
        <w:tc>
          <w:tcPr>
            <w:tcW w:w="7995"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21" w:hRule="atLeast"/>
        </w:trPr>
        <w:tc>
          <w:tcPr>
            <w:tcW w:w="817" w:type="dxa"/>
          </w:tcPr>
          <w:p>
            <w:pPr>
              <w:pStyle w:val="2"/>
              <w:ind w:left="0"/>
            </w:pPr>
          </w:p>
          <w:p>
            <w:pPr>
              <w:pStyle w:val="2"/>
              <w:ind w:left="0"/>
            </w:pPr>
          </w:p>
          <w:p>
            <w:pPr>
              <w:pStyle w:val="2"/>
              <w:ind w:left="0"/>
            </w:pPr>
            <w:r>
              <w:rPr>
                <w:rFonts w:hint="eastAsia"/>
              </w:rPr>
              <w:t>质</w:t>
            </w:r>
          </w:p>
          <w:p>
            <w:pPr>
              <w:pStyle w:val="2"/>
              <w:ind w:left="0"/>
            </w:pPr>
            <w:r>
              <w:rPr>
                <w:rFonts w:hint="eastAsia"/>
              </w:rPr>
              <w:t>疑</w:t>
            </w:r>
          </w:p>
          <w:p>
            <w:pPr>
              <w:pStyle w:val="2"/>
              <w:ind w:left="0"/>
            </w:pPr>
            <w:r>
              <w:rPr>
                <w:rFonts w:hint="eastAsia"/>
              </w:rPr>
              <w:t>问</w:t>
            </w:r>
          </w:p>
          <w:p>
            <w:pPr>
              <w:pStyle w:val="2"/>
              <w:ind w:left="0"/>
            </w:pPr>
            <w:r>
              <w:rPr>
                <w:rFonts w:hint="eastAsia"/>
              </w:rPr>
              <w:t>题</w:t>
            </w:r>
          </w:p>
          <w:p>
            <w:pPr>
              <w:pStyle w:val="2"/>
              <w:ind w:left="0"/>
            </w:pPr>
          </w:p>
        </w:tc>
        <w:tc>
          <w:tcPr>
            <w:tcW w:w="8846" w:type="dxa"/>
            <w:gridSpan w:val="2"/>
          </w:tcPr>
          <w:p>
            <w:pPr>
              <w:pStyle w:val="2"/>
              <w:ind w:left="0"/>
            </w:pPr>
          </w:p>
          <w:p>
            <w:pPr>
              <w:pStyle w:val="2"/>
              <w:ind w:left="0"/>
            </w:pPr>
          </w:p>
          <w:p>
            <w:pPr>
              <w:pStyle w:val="2"/>
              <w:ind w:left="0"/>
            </w:pPr>
          </w:p>
          <w:p>
            <w:pPr>
              <w:pStyle w:val="2"/>
              <w:ind w:left="0"/>
              <w:jc w:val="right"/>
            </w:pPr>
          </w:p>
          <w:p>
            <w:pPr>
              <w:pStyle w:val="2"/>
              <w:ind w:left="0"/>
              <w:jc w:val="right"/>
            </w:pPr>
            <w:r>
              <w:t xml:space="preserve">  </w:t>
            </w:r>
            <w:r>
              <w:rPr>
                <w:rFonts w:hint="eastAsia"/>
              </w:rPr>
              <w:t xml:space="preserve">  </w:t>
            </w:r>
            <w:r>
              <w:t xml:space="preserve">  </w:t>
            </w:r>
          </w:p>
          <w:p>
            <w:pPr>
              <w:pStyle w:val="2"/>
              <w:ind w:left="0"/>
              <w:jc w:val="right"/>
            </w:pPr>
            <w:r>
              <w:t xml:space="preserve">   </w:t>
            </w:r>
            <w:r>
              <w:rPr>
                <w:u w:val="single"/>
              </w:rPr>
              <w:t xml:space="preserve">                 </w:t>
            </w:r>
            <w:r>
              <w:rPr>
                <w:rFonts w:hint="eastAsia"/>
              </w:rPr>
              <w:t>（项目名称）</w:t>
            </w:r>
            <w:r>
              <w:rPr>
                <w:u w:val="single"/>
              </w:rPr>
              <w:t xml:space="preserve">         </w:t>
            </w:r>
            <w:r>
              <w:rPr>
                <w:rFonts w:hint="eastAsia"/>
              </w:rPr>
              <w:t xml:space="preserve">标段招标评标委员会                          </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3" w:hRule="atLeast"/>
        </w:trPr>
        <w:tc>
          <w:tcPr>
            <w:tcW w:w="817" w:type="dxa"/>
          </w:tcPr>
          <w:p>
            <w:pPr>
              <w:pStyle w:val="2"/>
              <w:ind w:left="0"/>
            </w:pPr>
          </w:p>
          <w:p>
            <w:pPr>
              <w:pStyle w:val="2"/>
              <w:ind w:left="0"/>
            </w:pPr>
          </w:p>
          <w:p>
            <w:pPr>
              <w:pStyle w:val="2"/>
              <w:ind w:left="0"/>
            </w:pPr>
          </w:p>
          <w:p>
            <w:pPr>
              <w:pStyle w:val="2"/>
              <w:ind w:left="0"/>
            </w:pPr>
            <w:r>
              <w:rPr>
                <w:rFonts w:hint="eastAsia"/>
              </w:rPr>
              <w:t>澄</w:t>
            </w:r>
          </w:p>
          <w:p>
            <w:pPr>
              <w:pStyle w:val="2"/>
              <w:ind w:left="0"/>
            </w:pPr>
            <w:r>
              <w:rPr>
                <w:rFonts w:hint="eastAsia"/>
              </w:rPr>
              <w:t>清</w:t>
            </w:r>
          </w:p>
          <w:p>
            <w:pPr>
              <w:pStyle w:val="2"/>
              <w:ind w:left="0"/>
            </w:pPr>
            <w:r>
              <w:rPr>
                <w:rFonts w:hint="eastAsia"/>
              </w:rPr>
              <w:t>内</w:t>
            </w:r>
          </w:p>
          <w:p>
            <w:pPr>
              <w:pStyle w:val="2"/>
              <w:ind w:left="0"/>
            </w:pPr>
            <w:r>
              <w:rPr>
                <w:rFonts w:hint="eastAsia"/>
              </w:rPr>
              <w:t>容</w:t>
            </w:r>
          </w:p>
        </w:tc>
        <w:tc>
          <w:tcPr>
            <w:tcW w:w="8846" w:type="dxa"/>
            <w:gridSpan w:val="2"/>
          </w:tcPr>
          <w:p>
            <w:pPr>
              <w:pStyle w:val="2"/>
              <w:ind w:left="0"/>
            </w:pPr>
          </w:p>
          <w:p>
            <w:pPr>
              <w:pStyle w:val="2"/>
              <w:ind w:left="0"/>
            </w:pPr>
          </w:p>
          <w:p>
            <w:pPr>
              <w:pStyle w:val="2"/>
              <w:ind w:left="0"/>
            </w:pPr>
          </w:p>
          <w:p>
            <w:pPr>
              <w:pStyle w:val="2"/>
              <w:ind w:left="0"/>
            </w:pPr>
            <w:r>
              <w:rPr>
                <w:rFonts w:hint="eastAsia"/>
              </w:rPr>
              <w:t xml:space="preserve"> </w:t>
            </w:r>
          </w:p>
          <w:p>
            <w:pPr>
              <w:pStyle w:val="2"/>
              <w:ind w:left="0"/>
            </w:pPr>
          </w:p>
          <w:p>
            <w:pPr>
              <w:pStyle w:val="2"/>
              <w:ind w:left="0"/>
              <w:jc w:val="right"/>
            </w:pPr>
            <w:r>
              <w:rPr>
                <w:rFonts w:hint="eastAsia"/>
              </w:rPr>
              <w:t xml:space="preserve">       招标人法定代表人或其授权代理人：</w:t>
            </w:r>
            <w:r>
              <w:rPr>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817" w:type="dxa"/>
            <w:vAlign w:val="center"/>
          </w:tcPr>
          <w:p>
            <w:pPr>
              <w:pStyle w:val="2"/>
              <w:ind w:left="0"/>
            </w:pPr>
            <w:r>
              <w:rPr>
                <w:rFonts w:hint="eastAsia"/>
              </w:rPr>
              <w:t>递交方式和时间</w:t>
            </w:r>
          </w:p>
        </w:tc>
        <w:tc>
          <w:tcPr>
            <w:tcW w:w="8846" w:type="dxa"/>
            <w:gridSpan w:val="2"/>
            <w:vAlign w:val="center"/>
          </w:tcPr>
          <w:p>
            <w:pPr>
              <w:pStyle w:val="2"/>
              <w:ind w:left="0"/>
            </w:pPr>
            <w:r>
              <w:rPr>
                <w:rFonts w:hint="eastAsia"/>
              </w:rPr>
              <w:t xml:space="preserve">请将上述问题的澄清、说明或者补正于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分（北京时间）前递交至</w:t>
            </w:r>
            <w:r>
              <w:rPr>
                <w:u w:val="single"/>
              </w:rPr>
              <w:t xml:space="preserve">                                  </w:t>
            </w:r>
            <w:r>
              <w:rPr>
                <w:rFonts w:hint="eastAsia"/>
              </w:rPr>
              <w:t>（详细地址）。</w:t>
            </w:r>
          </w:p>
          <w:p>
            <w:pPr>
              <w:pStyle w:val="2"/>
              <w:ind w:left="0"/>
            </w:pPr>
            <w:r>
              <w:rPr>
                <w:rFonts w:hint="eastAsia"/>
              </w:rPr>
              <w:t>注：评标委员会在评标过程中，如要求招标人澄清或说明的，评标委员会要求招标人递交书面澄清或说明的时间距招标人收到评标委员会书面通知的时间不得少于60分钟。</w:t>
            </w:r>
          </w:p>
          <w:p>
            <w:pPr>
              <w:pStyle w:val="2"/>
              <w:ind w:left="0"/>
            </w:pPr>
            <w:r>
              <w:rPr>
                <w:rFonts w:hint="eastAsia"/>
              </w:rPr>
              <w:t>评标委员会认为招标人的澄清或说明不够明确，应再次要求招标人对不明确的内容进行澄清或说明，评标委员会要求招标人再次递交书面澄清或说明的时间距招标人收到评标委员会书面通知的时间不得少于30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1" w:hRule="atLeast"/>
        </w:trPr>
        <w:tc>
          <w:tcPr>
            <w:tcW w:w="817" w:type="dxa"/>
            <w:vAlign w:val="center"/>
          </w:tcPr>
          <w:p>
            <w:pPr>
              <w:pStyle w:val="2"/>
              <w:ind w:left="0"/>
            </w:pPr>
            <w:r>
              <w:rPr>
                <w:rFonts w:hint="eastAsia"/>
              </w:rPr>
              <w:t>结论</w:t>
            </w:r>
          </w:p>
        </w:tc>
        <w:tc>
          <w:tcPr>
            <w:tcW w:w="8846" w:type="dxa"/>
            <w:gridSpan w:val="2"/>
          </w:tcPr>
          <w:p>
            <w:pPr>
              <w:pStyle w:val="2"/>
              <w:ind w:left="0"/>
            </w:pPr>
          </w:p>
          <w:p>
            <w:pPr>
              <w:pStyle w:val="2"/>
              <w:ind w:left="0"/>
            </w:pPr>
          </w:p>
          <w:p>
            <w:pPr>
              <w:pStyle w:val="2"/>
              <w:ind w:left="0"/>
            </w:pPr>
          </w:p>
          <w:p>
            <w:pPr>
              <w:pStyle w:val="2"/>
              <w:ind w:left="0"/>
              <w:jc w:val="right"/>
            </w:pPr>
            <w:r>
              <w:rPr>
                <w:rFonts w:hint="eastAsia"/>
              </w:rPr>
              <w:t>评标委员会：</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（签章）</w:t>
            </w:r>
          </w:p>
          <w:p>
            <w:pPr>
              <w:pStyle w:val="2"/>
              <w:ind w:left="0"/>
              <w:jc w:val="right"/>
            </w:pPr>
            <w:r>
              <w:rPr>
                <w:rFonts w:hint="eastAsia"/>
              </w:rPr>
              <w:t xml:space="preserve">                </w:t>
            </w:r>
            <w:r>
              <w:rPr>
                <w:rFonts w:hint="eastAsia"/>
                <w:u w:val="single"/>
              </w:rPr>
              <w:t xml:space="preserve">      </w:t>
            </w:r>
            <w:r>
              <w:rPr>
                <w:rFonts w:hint="eastAsia"/>
              </w:rPr>
              <w:t xml:space="preserve"> 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分（北京时间）</w:t>
            </w:r>
          </w:p>
        </w:tc>
      </w:tr>
    </w:tbl>
    <w:p>
      <w:r>
        <w:rPr>
          <w:rFonts w:hint="eastAsia"/>
        </w:rPr>
        <w:br w:type="page"/>
      </w:r>
    </w:p>
    <w:p>
      <w:pPr>
        <w:pStyle w:val="4"/>
        <w:numPr>
          <w:ilvl w:val="0"/>
          <w:numId w:val="6"/>
        </w:numPr>
      </w:pPr>
      <w:r>
        <w:rPr>
          <w:rFonts w:hint="eastAsia"/>
        </w:rPr>
        <w:t xml:space="preserve"> </w:t>
      </w:r>
      <w:bookmarkStart w:id="45" w:name="_Toc25165"/>
      <w:r>
        <w:rPr>
          <w:rFonts w:hint="eastAsia"/>
        </w:rPr>
        <w:t>合同条款及格式</w:t>
      </w:r>
      <w:bookmarkEnd w:id="45"/>
    </w:p>
    <w:p>
      <w:pPr>
        <w:pStyle w:val="5"/>
        <w:numPr>
          <w:ilvl w:val="0"/>
          <w:numId w:val="7"/>
        </w:numPr>
        <w:jc w:val="center"/>
      </w:pPr>
      <w:r>
        <w:rPr>
          <w:rFonts w:hint="eastAsia"/>
        </w:rPr>
        <w:t>通用合同条款</w:t>
      </w:r>
    </w:p>
    <w:p>
      <w:pPr>
        <w:pStyle w:val="5"/>
        <w:numPr>
          <w:ilvl w:val="0"/>
          <w:numId w:val="8"/>
        </w:numPr>
      </w:pPr>
      <w:r>
        <w:rPr>
          <w:rFonts w:hint="eastAsia"/>
        </w:rPr>
        <w:t>一般约定</w:t>
      </w:r>
    </w:p>
    <w:p>
      <w:pPr>
        <w:pStyle w:val="6"/>
        <w:numPr>
          <w:ilvl w:val="1"/>
          <w:numId w:val="8"/>
        </w:numPr>
      </w:pPr>
      <w:r>
        <w:rPr>
          <w:rFonts w:hint="eastAsia"/>
        </w:rPr>
        <w:t>词语定义</w:t>
      </w:r>
    </w:p>
    <w:p>
      <w:pPr>
        <w:pStyle w:val="2"/>
      </w:pPr>
      <w:r>
        <w:rPr>
          <w:rFonts w:hint="eastAsia"/>
        </w:rPr>
        <w:t>通用合同条款、专用合同条款中的下列词语应具有本款所赋予的含义。</w:t>
      </w:r>
    </w:p>
    <w:p>
      <w:pPr>
        <w:pStyle w:val="2"/>
        <w:rPr>
          <w:b/>
          <w:bCs/>
        </w:rPr>
      </w:pPr>
      <w:r>
        <w:rPr>
          <w:rFonts w:hint="eastAsia"/>
          <w:b/>
          <w:bCs/>
        </w:rPr>
        <w:t>1.1.1 合同</w:t>
      </w:r>
    </w:p>
    <w:p>
      <w:pPr>
        <w:pStyle w:val="2"/>
      </w:pPr>
      <w:r>
        <w:rPr>
          <w:rFonts w:hint="eastAsia"/>
        </w:rPr>
        <w:t>1.1.1.1 合同文件（或称合同）指合同协议书、中标通知书、投标函和投标函附录、专用合同条款、</w:t>
      </w:r>
    </w:p>
    <w:p>
      <w:pPr>
        <w:pStyle w:val="2"/>
        <w:ind w:left="0"/>
      </w:pPr>
      <w:r>
        <w:rPr>
          <w:rFonts w:hint="eastAsia"/>
        </w:rPr>
        <w:t>通用合同条款、发包人要求、勘察设计费用清单、勘察设计方案，以及其他构成合同组成部分的文件。</w:t>
      </w:r>
    </w:p>
    <w:p>
      <w:pPr>
        <w:pStyle w:val="2"/>
      </w:pPr>
      <w:r>
        <w:rPr>
          <w:rFonts w:hint="eastAsia"/>
        </w:rPr>
        <w:t>1.1.1.2 合同协议书：指发包人和勘察设计人共同签署的合同协议书。</w:t>
      </w:r>
    </w:p>
    <w:p>
      <w:pPr>
        <w:pStyle w:val="2"/>
      </w:pPr>
      <w:r>
        <w:rPr>
          <w:rFonts w:hint="eastAsia"/>
        </w:rPr>
        <w:t>1.1.1.3 中标通知书：指发包人通知勘察设计人中标的函件。</w:t>
      </w:r>
    </w:p>
    <w:p>
      <w:pPr>
        <w:pStyle w:val="2"/>
      </w:pPr>
      <w:r>
        <w:rPr>
          <w:rFonts w:hint="eastAsia"/>
        </w:rPr>
        <w:t>1.1.1.4 投标函：指由勘察设计人填写并签署的，名为“投标函”的函件。</w:t>
      </w:r>
    </w:p>
    <w:p>
      <w:pPr>
        <w:pStyle w:val="2"/>
      </w:pPr>
      <w:r>
        <w:rPr>
          <w:rFonts w:hint="eastAsia"/>
        </w:rPr>
        <w:t>1.1.1.5 投标函附录：指由勘察设计人填写并签署的、附在投标函后，名为“投标函附录”的函件。</w:t>
      </w:r>
    </w:p>
    <w:p>
      <w:pPr>
        <w:pStyle w:val="2"/>
      </w:pPr>
      <w:r>
        <w:rPr>
          <w:rFonts w:hint="eastAsia"/>
        </w:rPr>
        <w:t>1.1.1.6 发包人要求：指合同文件中名为“发包人要求”的文件。</w:t>
      </w:r>
    </w:p>
    <w:p>
      <w:pPr>
        <w:pStyle w:val="2"/>
      </w:pPr>
      <w:r>
        <w:rPr>
          <w:rFonts w:hint="eastAsia"/>
        </w:rPr>
        <w:t>1.1.1.7 勘察设计方案：指勘察设计人在投标文件中的勘察设计方案。</w:t>
      </w:r>
    </w:p>
    <w:p>
      <w:pPr>
        <w:pStyle w:val="2"/>
      </w:pPr>
      <w:r>
        <w:rPr>
          <w:rFonts w:hint="eastAsia"/>
        </w:rPr>
        <w:t>1.1.1.8 勘察设计费用清单：指勘察设计人投标文件中的勘察设计费用清单。</w:t>
      </w:r>
    </w:p>
    <w:p>
      <w:pPr>
        <w:pStyle w:val="2"/>
      </w:pPr>
      <w:r>
        <w:rPr>
          <w:rFonts w:hint="eastAsia"/>
        </w:rPr>
        <w:t>1.1.1.9 其他合同文件：指经合同双方当事人确认构成合同文件的其他文件。</w:t>
      </w:r>
    </w:p>
    <w:p>
      <w:pPr>
        <w:pStyle w:val="2"/>
        <w:rPr>
          <w:b/>
          <w:bCs/>
        </w:rPr>
      </w:pPr>
      <w:r>
        <w:rPr>
          <w:rFonts w:hint="eastAsia"/>
          <w:b/>
          <w:bCs/>
        </w:rPr>
        <w:t>1.1.2  合同当事人和人员</w:t>
      </w:r>
    </w:p>
    <w:p>
      <w:pPr>
        <w:pStyle w:val="2"/>
      </w:pPr>
      <w:r>
        <w:rPr>
          <w:rFonts w:hint="eastAsia"/>
        </w:rPr>
        <w:t>1.1.2.1 合同当事人：指委托人和（或）监理人。</w:t>
      </w:r>
    </w:p>
    <w:p>
      <w:pPr>
        <w:pStyle w:val="2"/>
      </w:pPr>
      <w:r>
        <w:rPr>
          <w:rFonts w:hint="eastAsia"/>
        </w:rPr>
        <w:t>1.1.2.2 委托人：指与监理人签订合同协议书的当事人，及其合法继承人。</w:t>
      </w:r>
    </w:p>
    <w:p>
      <w:pPr>
        <w:pStyle w:val="2"/>
      </w:pPr>
      <w:r>
        <w:rPr>
          <w:rFonts w:hint="eastAsia"/>
        </w:rPr>
        <w:t>1.1.2.3 监理人：指与委托人签订合同协议书的当事人，及其合法继承人。</w:t>
      </w:r>
    </w:p>
    <w:p>
      <w:pPr>
        <w:pStyle w:val="2"/>
      </w:pPr>
      <w:r>
        <w:rPr>
          <w:rFonts w:hint="eastAsia"/>
        </w:rPr>
        <w:t>1.1.2.4 委托人代表：指由委托人任命，并在授权范围和期限内代表委托人行使权利和履行义务的</w:t>
      </w:r>
    </w:p>
    <w:p>
      <w:pPr>
        <w:pStyle w:val="2"/>
        <w:ind w:left="0"/>
      </w:pPr>
      <w:r>
        <w:rPr>
          <w:rFonts w:hint="eastAsia"/>
        </w:rPr>
        <w:t>全权负责人。</w:t>
      </w:r>
    </w:p>
    <w:p>
      <w:pPr>
        <w:pStyle w:val="2"/>
      </w:pPr>
      <w:r>
        <w:rPr>
          <w:rFonts w:hint="eastAsia"/>
        </w:rPr>
        <w:t>1.1.2.5 总监理工程师：指由监理人任命，代表监理人行使权利和履行义务的全权负责人。</w:t>
      </w:r>
    </w:p>
    <w:p>
      <w:pPr>
        <w:pStyle w:val="2"/>
      </w:pPr>
      <w:r>
        <w:rPr>
          <w:rFonts w:hint="eastAsia"/>
        </w:rPr>
        <w:t>1.1.2.6 承包人：指在本工程监理范围内，与委托人签订勘察、设计、施工承包合同的当事人。</w:t>
      </w:r>
    </w:p>
    <w:p>
      <w:pPr>
        <w:pStyle w:val="2"/>
        <w:rPr>
          <w:b/>
          <w:bCs/>
        </w:rPr>
      </w:pPr>
      <w:r>
        <w:rPr>
          <w:rFonts w:hint="eastAsia"/>
          <w:b/>
          <w:bCs/>
        </w:rPr>
        <w:t>1.1.3 工程和监理</w:t>
      </w:r>
    </w:p>
    <w:p>
      <w:pPr>
        <w:pStyle w:val="2"/>
      </w:pPr>
      <w:r>
        <w:rPr>
          <w:rFonts w:hint="eastAsia"/>
        </w:rPr>
        <w:t>1.1.3.1 工程：指永久工程和（或）临时工程。</w:t>
      </w:r>
    </w:p>
    <w:p>
      <w:pPr>
        <w:pStyle w:val="2"/>
      </w:pPr>
      <w:r>
        <w:rPr>
          <w:rFonts w:hint="eastAsia"/>
        </w:rPr>
        <w:t>1.1.3.2 监理服务：指监理人接受委托人的委托，依照法律、规范标准和监理合同等，对建设工程</w:t>
      </w:r>
    </w:p>
    <w:p>
      <w:pPr>
        <w:pStyle w:val="2"/>
        <w:ind w:left="0"/>
      </w:pPr>
      <w:r>
        <w:rPr>
          <w:rFonts w:hint="eastAsia"/>
        </w:rPr>
        <w:t>勘察、设计或施工等阶段进行质量控制、进度控制、投资控制、合同管理、信息管理、 组织协调和安全监理、环保监理的服务活动。</w:t>
      </w:r>
    </w:p>
    <w:p>
      <w:pPr>
        <w:pStyle w:val="2"/>
      </w:pPr>
      <w:r>
        <w:rPr>
          <w:rFonts w:hint="eastAsia"/>
        </w:rPr>
        <w:t>1.1.3.3 监理资料：是委托人按合同约定向监理人提供的，用于完成监理范围与内容所需要的资料。</w:t>
      </w:r>
    </w:p>
    <w:p>
      <w:pPr>
        <w:pStyle w:val="2"/>
      </w:pPr>
      <w:r>
        <w:rPr>
          <w:rFonts w:hint="eastAsia"/>
        </w:rPr>
        <w:t>1.1.3.4 监理文件：指监理人按合同约定向委托人提交的监理大纲、监理规划、监理实施细则、监</w:t>
      </w:r>
    </w:p>
    <w:p>
      <w:pPr>
        <w:pStyle w:val="2"/>
        <w:ind w:left="0"/>
      </w:pPr>
      <w:r>
        <w:rPr>
          <w:rFonts w:hint="eastAsia"/>
        </w:rPr>
        <w:t>理日志、监理报告、工程质量评估报告、事故处理文件、监理工作总结和其他文件等，包括阶段性文件和最终文件，且应当采用合同中双方约定的格式和载体。</w:t>
      </w:r>
    </w:p>
    <w:p>
      <w:pPr>
        <w:pStyle w:val="2"/>
        <w:rPr>
          <w:b/>
          <w:bCs/>
        </w:rPr>
      </w:pPr>
      <w:r>
        <w:rPr>
          <w:rFonts w:hint="eastAsia"/>
          <w:b/>
          <w:bCs/>
        </w:rPr>
        <w:t>1.1.4 日期</w:t>
      </w:r>
    </w:p>
    <w:p>
      <w:pPr>
        <w:pStyle w:val="2"/>
      </w:pPr>
      <w:r>
        <w:rPr>
          <w:rFonts w:hint="eastAsia"/>
        </w:rPr>
        <w:t>1.1.4.1 开始勘察设计通知：指发包人按第 6.1 款通知勘察设计人开始勘察设计的函件。</w:t>
      </w:r>
    </w:p>
    <w:p>
      <w:pPr>
        <w:pStyle w:val="2"/>
      </w:pPr>
      <w:r>
        <w:rPr>
          <w:rFonts w:hint="eastAsia"/>
        </w:rPr>
        <w:t>1.1.4.2 开始勘察设计日期：指发包人按第 6.1 款发出的开始勘察设计通知中写明的开始勘察设</w:t>
      </w:r>
    </w:p>
    <w:p>
      <w:pPr>
        <w:pStyle w:val="2"/>
        <w:ind w:left="0"/>
      </w:pPr>
      <w:r>
        <w:rPr>
          <w:rFonts w:hint="eastAsia"/>
        </w:rPr>
        <w:t>计日期。</w:t>
      </w:r>
    </w:p>
    <w:p>
      <w:pPr>
        <w:pStyle w:val="2"/>
      </w:pPr>
      <w:r>
        <w:rPr>
          <w:rFonts w:hint="eastAsia"/>
        </w:rPr>
        <w:t>1.1.4.3 勘察设计服务期限：指勘察设计人在投标函中承诺的完成合同勘察设计服务所需的期限，</w:t>
      </w:r>
    </w:p>
    <w:p>
      <w:pPr>
        <w:pStyle w:val="2"/>
        <w:ind w:left="0"/>
      </w:pPr>
      <w:r>
        <w:rPr>
          <w:rFonts w:hint="eastAsia"/>
        </w:rPr>
        <w:t>包括按第 6.2 款、第 6.4 款和第 6.6 款约定所作的调整。</w:t>
      </w:r>
    </w:p>
    <w:p>
      <w:pPr>
        <w:pStyle w:val="2"/>
      </w:pPr>
      <w:r>
        <w:rPr>
          <w:rFonts w:hint="eastAsia"/>
        </w:rPr>
        <w:t>1.1.4.4 完成勘察设计日期：指第 1.1.4.3 目约定勘察设计服务期限届满时的日期。</w:t>
      </w:r>
    </w:p>
    <w:p>
      <w:pPr>
        <w:pStyle w:val="2"/>
      </w:pPr>
      <w:r>
        <w:rPr>
          <w:rFonts w:hint="eastAsia"/>
        </w:rPr>
        <w:t>1.1.4.5 基准日：指投标截止时间前 28 天的日期。</w:t>
      </w:r>
    </w:p>
    <w:p>
      <w:pPr>
        <w:pStyle w:val="2"/>
      </w:pPr>
      <w:r>
        <w:rPr>
          <w:rFonts w:hint="eastAsia"/>
        </w:rPr>
        <w:t>1.1.4.6 天：除特别指明外，指日历天。合同中按天计算时间的，开始当天不计入，从次日开始计</w:t>
      </w:r>
    </w:p>
    <w:p>
      <w:pPr>
        <w:pStyle w:val="2"/>
        <w:ind w:left="0"/>
      </w:pPr>
      <w:r>
        <w:rPr>
          <w:rFonts w:hint="eastAsia"/>
        </w:rPr>
        <w:t>算。期限最后一天的截止时间为当天 24:00。</w:t>
      </w:r>
    </w:p>
    <w:p>
      <w:pPr>
        <w:pStyle w:val="2"/>
        <w:rPr>
          <w:b/>
          <w:bCs/>
        </w:rPr>
      </w:pPr>
      <w:r>
        <w:rPr>
          <w:rFonts w:hint="eastAsia"/>
          <w:b/>
          <w:bCs/>
        </w:rPr>
        <w:t>1.1.5 合同价格和费用</w:t>
      </w:r>
    </w:p>
    <w:p>
      <w:pPr>
        <w:pStyle w:val="2"/>
      </w:pPr>
      <w:r>
        <w:rPr>
          <w:rFonts w:hint="eastAsia"/>
        </w:rPr>
        <w:t>1.1.5.1 签约合同价：指签订合同时合同协议书中写明的勘察设计费用总金额。</w:t>
      </w:r>
    </w:p>
    <w:p>
      <w:pPr>
        <w:pStyle w:val="2"/>
      </w:pPr>
      <w:r>
        <w:rPr>
          <w:rFonts w:hint="eastAsia"/>
        </w:rPr>
        <w:t>1.1.5.2 合同价格：指勘察设计人按合同约定完成了全部勘察设计工作后，发包人应付给勘察设计</w:t>
      </w:r>
    </w:p>
    <w:p>
      <w:pPr>
        <w:pStyle w:val="2"/>
        <w:ind w:left="0"/>
      </w:pPr>
      <w:r>
        <w:rPr>
          <w:rFonts w:hint="eastAsia"/>
        </w:rPr>
        <w:t>人的金额，包括在履行合同过程中按合同约定进行的变更和调整。</w:t>
      </w:r>
    </w:p>
    <w:p>
      <w:pPr>
        <w:pStyle w:val="2"/>
      </w:pPr>
      <w:r>
        <w:rPr>
          <w:rFonts w:hint="eastAsia"/>
        </w:rPr>
        <w:t>1.1.5.3 费用：指为履行合同所发生的或将要发生的所有合理开支，包括管理费和应分摊的其他费</w:t>
      </w:r>
    </w:p>
    <w:p>
      <w:pPr>
        <w:pStyle w:val="2"/>
        <w:ind w:left="0"/>
      </w:pPr>
      <w:r>
        <w:rPr>
          <w:rFonts w:hint="eastAsia"/>
        </w:rPr>
        <w:t>用，但不包括利润。</w:t>
      </w:r>
    </w:p>
    <w:p>
      <w:pPr>
        <w:pStyle w:val="2"/>
        <w:rPr>
          <w:b/>
          <w:bCs/>
        </w:rPr>
      </w:pPr>
      <w:r>
        <w:rPr>
          <w:rFonts w:hint="eastAsia"/>
          <w:b/>
          <w:bCs/>
        </w:rPr>
        <w:t>1.1.6 其他</w:t>
      </w:r>
    </w:p>
    <w:p>
      <w:pPr>
        <w:pStyle w:val="2"/>
      </w:pPr>
      <w:r>
        <w:rPr>
          <w:rFonts w:hint="eastAsia"/>
        </w:rPr>
        <w:t>1.1.6.1 书面形式：指合同文件、信件和数据电文（包括电报、电传、传真、电子数据交换和电子</w:t>
      </w:r>
    </w:p>
    <w:p>
      <w:pPr>
        <w:pStyle w:val="2"/>
        <w:ind w:left="0"/>
      </w:pPr>
      <w:r>
        <w:rPr>
          <w:rFonts w:hint="eastAsia"/>
        </w:rPr>
        <w:t>邮件）等可以有形地表现所载内容的形式。</w:t>
      </w:r>
    </w:p>
    <w:p>
      <w:pPr>
        <w:pStyle w:val="6"/>
        <w:numPr>
          <w:ilvl w:val="1"/>
          <w:numId w:val="8"/>
        </w:numPr>
      </w:pPr>
      <w:r>
        <w:rPr>
          <w:rFonts w:hint="eastAsia"/>
        </w:rPr>
        <w:t>语言文字</w:t>
      </w:r>
    </w:p>
    <w:p>
      <w:pPr>
        <w:pStyle w:val="2"/>
      </w:pPr>
      <w:r>
        <w:rPr>
          <w:rFonts w:hint="eastAsia"/>
        </w:rPr>
        <w:t>合同使用的语言文字为中文。专用术语使用外文的，应附有中文注释。</w:t>
      </w:r>
    </w:p>
    <w:p>
      <w:pPr>
        <w:pStyle w:val="6"/>
        <w:numPr>
          <w:ilvl w:val="1"/>
          <w:numId w:val="8"/>
        </w:numPr>
      </w:pPr>
      <w:r>
        <w:rPr>
          <w:rFonts w:hint="eastAsia"/>
        </w:rPr>
        <w:t>适用法律</w:t>
      </w:r>
    </w:p>
    <w:p>
      <w:pPr>
        <w:pStyle w:val="2"/>
      </w:pPr>
      <w:r>
        <w:rPr>
          <w:rFonts w:hint="eastAsia"/>
        </w:rPr>
        <w:t>适用于合同的法律包括中华人民共和国法律、行政法规、部门规章，以及工程所在地的地方法规、</w:t>
      </w:r>
    </w:p>
    <w:p>
      <w:pPr>
        <w:pStyle w:val="2"/>
        <w:ind w:left="0"/>
      </w:pPr>
      <w:r>
        <w:rPr>
          <w:rFonts w:hint="eastAsia"/>
        </w:rPr>
        <w:t>自治条例、单行条例和地方政府规章。</w:t>
      </w:r>
    </w:p>
    <w:p>
      <w:pPr>
        <w:pStyle w:val="2"/>
      </w:pPr>
      <w:r>
        <w:rPr>
          <w:rFonts w:hint="eastAsia"/>
        </w:rPr>
        <w:t>本合同适用的其他规范性文件，可在专用合同条款中约定。</w:t>
      </w:r>
    </w:p>
    <w:p>
      <w:pPr>
        <w:pStyle w:val="6"/>
        <w:numPr>
          <w:ilvl w:val="1"/>
          <w:numId w:val="8"/>
        </w:numPr>
      </w:pPr>
      <w:r>
        <w:rPr>
          <w:rFonts w:hint="eastAsia"/>
        </w:rPr>
        <w:t>合同文件的优先顺序</w:t>
      </w:r>
    </w:p>
    <w:p>
      <w:pPr>
        <w:pStyle w:val="2"/>
      </w:pPr>
      <w:r>
        <w:rPr>
          <w:rFonts w:hint="eastAsia"/>
        </w:rPr>
        <w:t>组成合同的各项文件应互相解释，互为说明。除专用合同条款另有约定外，解释合同文件的优先顺</w:t>
      </w:r>
    </w:p>
    <w:p>
      <w:pPr>
        <w:pStyle w:val="2"/>
        <w:ind w:left="0"/>
      </w:pPr>
      <w:r>
        <w:rPr>
          <w:rFonts w:hint="eastAsia"/>
        </w:rPr>
        <w:t>序如下：</w:t>
      </w:r>
    </w:p>
    <w:p>
      <w:pPr>
        <w:pStyle w:val="2"/>
      </w:pPr>
      <w:r>
        <w:rPr>
          <w:rFonts w:hint="eastAsia"/>
        </w:rPr>
        <w:t>（1）合同协议书；</w:t>
      </w:r>
    </w:p>
    <w:p>
      <w:pPr>
        <w:pStyle w:val="2"/>
      </w:pPr>
      <w:r>
        <w:rPr>
          <w:rFonts w:hint="eastAsia"/>
        </w:rPr>
        <w:t>（2）中标通知书；</w:t>
      </w:r>
    </w:p>
    <w:p>
      <w:pPr>
        <w:pStyle w:val="2"/>
      </w:pPr>
      <w:r>
        <w:rPr>
          <w:rFonts w:hint="eastAsia"/>
        </w:rPr>
        <w:t>（3）投标函及投标函附录；</w:t>
      </w:r>
    </w:p>
    <w:p>
      <w:pPr>
        <w:pStyle w:val="2"/>
      </w:pPr>
      <w:r>
        <w:rPr>
          <w:rFonts w:hint="eastAsia"/>
        </w:rPr>
        <w:t>（4）专用合同条款；</w:t>
      </w:r>
    </w:p>
    <w:p>
      <w:pPr>
        <w:pStyle w:val="2"/>
      </w:pPr>
      <w:r>
        <w:rPr>
          <w:rFonts w:hint="eastAsia"/>
        </w:rPr>
        <w:t>（5）通用合同条款；</w:t>
      </w:r>
    </w:p>
    <w:p>
      <w:pPr>
        <w:pStyle w:val="2"/>
      </w:pPr>
      <w:r>
        <w:rPr>
          <w:rFonts w:hint="eastAsia"/>
        </w:rPr>
        <w:t>（6）委托人要求；</w:t>
      </w:r>
    </w:p>
    <w:p>
      <w:pPr>
        <w:pStyle w:val="2"/>
      </w:pPr>
      <w:r>
        <w:rPr>
          <w:rFonts w:hint="eastAsia"/>
        </w:rPr>
        <w:t>（7）监理报酬清单；</w:t>
      </w:r>
    </w:p>
    <w:p>
      <w:pPr>
        <w:pStyle w:val="2"/>
      </w:pPr>
      <w:r>
        <w:rPr>
          <w:rFonts w:hint="eastAsia"/>
        </w:rPr>
        <w:t>（8）监理大纲；</w:t>
      </w:r>
    </w:p>
    <w:p>
      <w:pPr>
        <w:pStyle w:val="2"/>
      </w:pPr>
      <w:r>
        <w:rPr>
          <w:rFonts w:hint="eastAsia"/>
        </w:rPr>
        <w:t>（9）其他合同文件。</w:t>
      </w:r>
    </w:p>
    <w:p>
      <w:pPr>
        <w:pStyle w:val="6"/>
        <w:numPr>
          <w:ilvl w:val="1"/>
          <w:numId w:val="8"/>
        </w:numPr>
      </w:pPr>
      <w:r>
        <w:rPr>
          <w:rFonts w:hint="eastAsia"/>
        </w:rPr>
        <w:t>合同协议书</w:t>
      </w:r>
    </w:p>
    <w:p>
      <w:pPr>
        <w:pStyle w:val="2"/>
      </w:pPr>
      <w:r>
        <w:rPr>
          <w:rFonts w:hint="eastAsia"/>
        </w:rPr>
        <w:t>监理人按中标通知书规定的时间与委托人签订合同协议书。除法律另有规定或合同另有约定外，委</w:t>
      </w:r>
    </w:p>
    <w:p>
      <w:pPr>
        <w:pStyle w:val="2"/>
        <w:ind w:left="0"/>
      </w:pPr>
      <w:r>
        <w:rPr>
          <w:rFonts w:hint="eastAsia"/>
        </w:rPr>
        <w:t>托人和监理人的法定代表人或其委托代理人在合同协议书上签字并盖单位章后，合同生效。</w:t>
      </w:r>
    </w:p>
    <w:p>
      <w:pPr>
        <w:pStyle w:val="6"/>
        <w:numPr>
          <w:ilvl w:val="1"/>
          <w:numId w:val="8"/>
        </w:numPr>
      </w:pPr>
      <w:r>
        <w:rPr>
          <w:rFonts w:hint="eastAsia"/>
        </w:rPr>
        <w:t>文件的提供和照管</w:t>
      </w:r>
    </w:p>
    <w:p>
      <w:pPr>
        <w:pStyle w:val="2"/>
      </w:pPr>
      <w:r>
        <w:rPr>
          <w:rFonts w:hint="eastAsia"/>
        </w:rPr>
        <w:t>1.6.1 监理文件的提供</w:t>
      </w:r>
    </w:p>
    <w:p>
      <w:pPr>
        <w:pStyle w:val="2"/>
      </w:pPr>
      <w:r>
        <w:rPr>
          <w:rFonts w:hint="eastAsia"/>
        </w:rPr>
        <w:t>除专用合同条款另有约定外，监理人应在合理的期限内按照合同约定的数量向委托人提供监理文件。</w:t>
      </w:r>
    </w:p>
    <w:p>
      <w:pPr>
        <w:pStyle w:val="2"/>
        <w:ind w:left="0"/>
      </w:pPr>
      <w:r>
        <w:rPr>
          <w:rFonts w:hint="eastAsia"/>
        </w:rPr>
        <w:t>合同约定监理文件应经委托人批复的，委托人应当在合同约定的期限内批复或提出修改意见。</w:t>
      </w:r>
    </w:p>
    <w:p>
      <w:pPr>
        <w:pStyle w:val="2"/>
      </w:pPr>
      <w:r>
        <w:rPr>
          <w:rFonts w:hint="eastAsia"/>
        </w:rPr>
        <w:t>1.6.2 委托人提供的文件</w:t>
      </w:r>
    </w:p>
    <w:p>
      <w:pPr>
        <w:pStyle w:val="2"/>
      </w:pPr>
      <w:r>
        <w:rPr>
          <w:rFonts w:hint="eastAsia"/>
        </w:rPr>
        <w:t>按专用合同条款约定由委托人提供的文件，包括规范标准、承包合同、勘察文件、设计文件等，委</w:t>
      </w:r>
    </w:p>
    <w:p>
      <w:pPr>
        <w:pStyle w:val="2"/>
        <w:ind w:left="0"/>
      </w:pPr>
      <w:r>
        <w:rPr>
          <w:rFonts w:hint="eastAsia"/>
        </w:rPr>
        <w:t>托人应按约定的数量和期限交给监理人。由于委托人未按时提供文件造成监理服务期限延误的，按第 6.2 款约定执行。</w:t>
      </w:r>
    </w:p>
    <w:p>
      <w:pPr>
        <w:pStyle w:val="2"/>
      </w:pPr>
      <w:r>
        <w:rPr>
          <w:rFonts w:hint="eastAsia"/>
        </w:rPr>
        <w:t>1.6.3 文件错误的通知</w:t>
      </w:r>
    </w:p>
    <w:p>
      <w:pPr>
        <w:pStyle w:val="2"/>
      </w:pPr>
      <w:r>
        <w:rPr>
          <w:rFonts w:hint="eastAsia"/>
        </w:rPr>
        <w:t>任何一方当事人发现文件中存在的明显错误或疏忽，均应及时通知对方当事人，并应立即采取适当</w:t>
      </w:r>
    </w:p>
    <w:p>
      <w:pPr>
        <w:pStyle w:val="2"/>
        <w:ind w:left="0"/>
      </w:pPr>
      <w:r>
        <w:rPr>
          <w:rFonts w:hint="eastAsia"/>
        </w:rPr>
        <w:t>的措施防止损失扩大。</w:t>
      </w:r>
    </w:p>
    <w:p>
      <w:pPr>
        <w:pStyle w:val="6"/>
        <w:numPr>
          <w:ilvl w:val="1"/>
          <w:numId w:val="8"/>
        </w:numPr>
      </w:pPr>
      <w:r>
        <w:rPr>
          <w:rFonts w:hint="eastAsia"/>
        </w:rPr>
        <w:t>联络</w:t>
      </w:r>
    </w:p>
    <w:p>
      <w:pPr>
        <w:pStyle w:val="2"/>
      </w:pPr>
      <w:r>
        <w:rPr>
          <w:rFonts w:hint="eastAsia"/>
        </w:rPr>
        <w:t>1.7.1 与合同有关的通知、批准、证明、证书、指示、要求、请求、同意、意见、确定和决定等，</w:t>
      </w:r>
    </w:p>
    <w:p>
      <w:pPr>
        <w:pStyle w:val="2"/>
        <w:ind w:left="0"/>
      </w:pPr>
      <w:r>
        <w:rPr>
          <w:rFonts w:hint="eastAsia"/>
        </w:rPr>
        <w:t>均应采用书面形式。</w:t>
      </w:r>
    </w:p>
    <w:p>
      <w:pPr>
        <w:pStyle w:val="2"/>
      </w:pPr>
      <w:r>
        <w:rPr>
          <w:rFonts w:hint="eastAsia"/>
        </w:rPr>
        <w:t>1.7.2 上述通知、批准、证明、证书、指示、要求、请求、同意、意见、确定和决定等来往函件，</w:t>
      </w:r>
    </w:p>
    <w:p>
      <w:pPr>
        <w:pStyle w:val="2"/>
        <w:ind w:left="0"/>
      </w:pPr>
      <w:r>
        <w:rPr>
          <w:rFonts w:hint="eastAsia"/>
        </w:rPr>
        <w:t>均应在合同约定的期限内送达指定的地点和指定的接收人，并办理签收手续。</w:t>
      </w:r>
    </w:p>
    <w:p>
      <w:pPr>
        <w:pStyle w:val="6"/>
        <w:numPr>
          <w:ilvl w:val="1"/>
          <w:numId w:val="8"/>
        </w:numPr>
      </w:pPr>
      <w:r>
        <w:rPr>
          <w:rFonts w:hint="eastAsia"/>
        </w:rPr>
        <w:t>转让</w:t>
      </w:r>
    </w:p>
    <w:p>
      <w:pPr>
        <w:pStyle w:val="2"/>
      </w:pPr>
      <w:r>
        <w:rPr>
          <w:rFonts w:hint="eastAsia"/>
        </w:rPr>
        <w:t>除专用合同条款另有约定外，未经对方当事人同意，一方当事人不得将合同权利全部或部分转让给</w:t>
      </w:r>
    </w:p>
    <w:p>
      <w:pPr>
        <w:pStyle w:val="2"/>
        <w:ind w:left="0"/>
      </w:pPr>
      <w:r>
        <w:rPr>
          <w:rFonts w:hint="eastAsia"/>
        </w:rPr>
        <w:t>第三人，也不得全部或部分转移合同义务。</w:t>
      </w:r>
    </w:p>
    <w:p>
      <w:pPr>
        <w:pStyle w:val="6"/>
        <w:numPr>
          <w:ilvl w:val="1"/>
          <w:numId w:val="8"/>
        </w:numPr>
      </w:pPr>
      <w:r>
        <w:rPr>
          <w:rFonts w:hint="eastAsia"/>
        </w:rPr>
        <w:t>严禁贿赂</w:t>
      </w:r>
    </w:p>
    <w:p>
      <w:pPr>
        <w:pStyle w:val="2"/>
      </w:pPr>
      <w:r>
        <w:rPr>
          <w:rFonts w:hint="eastAsia"/>
        </w:rPr>
        <w:t>合同双方当事人不得以贿赂或变相贿赂的方式，谋取不当利益或损害对方权益。因贿赂造成对方当</w:t>
      </w:r>
    </w:p>
    <w:p>
      <w:pPr>
        <w:pStyle w:val="2"/>
        <w:ind w:left="0"/>
      </w:pPr>
      <w:r>
        <w:rPr>
          <w:rFonts w:hint="eastAsia"/>
        </w:rPr>
        <w:t>事人损失的，行为人应当赔偿损失，并承担相应的法律责任。</w:t>
      </w:r>
    </w:p>
    <w:p>
      <w:pPr>
        <w:pStyle w:val="6"/>
        <w:numPr>
          <w:ilvl w:val="1"/>
          <w:numId w:val="8"/>
        </w:numPr>
      </w:pPr>
      <w:r>
        <w:rPr>
          <w:rFonts w:hint="eastAsia"/>
        </w:rPr>
        <w:t>知识产权</w:t>
      </w:r>
    </w:p>
    <w:p>
      <w:pPr>
        <w:pStyle w:val="2"/>
      </w:pPr>
      <w:r>
        <w:rPr>
          <w:rFonts w:hint="eastAsia"/>
        </w:rPr>
        <w:t>1.10.1 除专用合同条款另有约定外，监理人完成的监理工作成果，除署名权以外的著作权和其他</w:t>
      </w:r>
    </w:p>
    <w:p>
      <w:pPr>
        <w:pStyle w:val="2"/>
        <w:ind w:left="0"/>
      </w:pPr>
      <w:r>
        <w:rPr>
          <w:rFonts w:hint="eastAsia"/>
        </w:rPr>
        <w:t>知识产权均归委托人享有。</w:t>
      </w:r>
    </w:p>
    <w:p>
      <w:pPr>
        <w:pStyle w:val="2"/>
      </w:pPr>
      <w:r>
        <w:rPr>
          <w:rFonts w:hint="eastAsia"/>
        </w:rPr>
        <w:t>1.10.2 监理人从事监理活动时不得侵犯他人的知识产权。因侵犯专利权或其他知识产权所引起的</w:t>
      </w:r>
    </w:p>
    <w:p>
      <w:pPr>
        <w:pStyle w:val="2"/>
        <w:ind w:left="0"/>
      </w:pPr>
      <w:r>
        <w:rPr>
          <w:rFonts w:hint="eastAsia"/>
        </w:rPr>
        <w:t>责任，由监理人自行承担。因委托人提供的监理资料导致侵权的，由委托人承担责任。</w:t>
      </w:r>
    </w:p>
    <w:p>
      <w:pPr>
        <w:pStyle w:val="2"/>
      </w:pPr>
      <w:r>
        <w:rPr>
          <w:rFonts w:hint="eastAsia"/>
        </w:rPr>
        <w:t>1.10.3 监理人在投标文件中采用专利技术、专有技术的，相应的使用费视为已包含在投标报价之</w:t>
      </w:r>
    </w:p>
    <w:p>
      <w:pPr>
        <w:pStyle w:val="2"/>
        <w:ind w:left="0"/>
      </w:pPr>
      <w:r>
        <w:rPr>
          <w:rFonts w:hint="eastAsia"/>
        </w:rPr>
        <w:t>中。</w:t>
      </w:r>
    </w:p>
    <w:p>
      <w:pPr>
        <w:pStyle w:val="6"/>
        <w:numPr>
          <w:ilvl w:val="1"/>
          <w:numId w:val="8"/>
        </w:numPr>
      </w:pPr>
      <w:r>
        <w:rPr>
          <w:rFonts w:hint="eastAsia"/>
        </w:rPr>
        <w:t>文件及信息的保密</w:t>
      </w:r>
    </w:p>
    <w:p>
      <w:pPr>
        <w:pStyle w:val="2"/>
      </w:pPr>
      <w:r>
        <w:rPr>
          <w:rFonts w:hint="eastAsia"/>
        </w:rPr>
        <w:t>未经对方同意，任何一方当事人不得将有关文件、技术秘密、需要保密的资料和信息泄露给他人或</w:t>
      </w:r>
    </w:p>
    <w:p>
      <w:pPr>
        <w:pStyle w:val="2"/>
        <w:ind w:left="0"/>
      </w:pPr>
      <w:r>
        <w:rPr>
          <w:rFonts w:hint="eastAsia"/>
        </w:rPr>
        <w:t>公开发表与引用。</w:t>
      </w:r>
    </w:p>
    <w:p>
      <w:pPr>
        <w:pStyle w:val="6"/>
        <w:numPr>
          <w:ilvl w:val="1"/>
          <w:numId w:val="8"/>
        </w:numPr>
      </w:pPr>
      <w:r>
        <w:rPr>
          <w:rFonts w:hint="eastAsia"/>
        </w:rPr>
        <w:t>委托人要求</w:t>
      </w:r>
    </w:p>
    <w:p>
      <w:pPr>
        <w:pStyle w:val="2"/>
      </w:pPr>
      <w:r>
        <w:rPr>
          <w:rFonts w:hint="eastAsia"/>
        </w:rPr>
        <w:t>1.12.1 监理人应认真阅读、复核委托人要求，发现错误的，应及时书面通知委托人。无论是否存</w:t>
      </w:r>
    </w:p>
    <w:p>
      <w:pPr>
        <w:pStyle w:val="2"/>
        <w:ind w:left="0"/>
      </w:pPr>
      <w:r>
        <w:rPr>
          <w:rFonts w:hint="eastAsia"/>
        </w:rPr>
        <w:t>在错误，委托人均有权修改委托人要求，并在修改后 3 日内通知监理人。除专用合同条款另有约定外，由此导致监理人费用增加和(或)周期延误的，委托人应当相应地增加费用和(或)延长周期。</w:t>
      </w:r>
    </w:p>
    <w:p>
      <w:pPr>
        <w:pStyle w:val="2"/>
      </w:pPr>
      <w:r>
        <w:rPr>
          <w:rFonts w:hint="eastAsia"/>
        </w:rPr>
        <w:t>1.12.2 如果委托人要求违反法律规定，监理人应在发现后及时书面通知委托人，要求其改正。委</w:t>
      </w:r>
    </w:p>
    <w:p>
      <w:pPr>
        <w:pStyle w:val="2"/>
        <w:ind w:left="0"/>
      </w:pPr>
      <w:r>
        <w:rPr>
          <w:rFonts w:hint="eastAsia"/>
        </w:rPr>
        <w:t>托人收到通知书后不予改正或不予答复的，监理人有权拒绝履行合同义务，直至解除合同；由此引起的监理人的全部损失由委托人承担。</w:t>
      </w:r>
    </w:p>
    <w:p>
      <w:pPr>
        <w:pStyle w:val="2"/>
      </w:pPr>
      <w:r>
        <w:rPr>
          <w:rFonts w:hint="eastAsia"/>
        </w:rPr>
        <w:t>1.12.3 委托人要求采用国外规范和标准进行监理时，应由委托人负责提供该规范和标准的 外国文</w:t>
      </w:r>
    </w:p>
    <w:p>
      <w:pPr>
        <w:pStyle w:val="2"/>
        <w:ind w:left="0"/>
      </w:pPr>
      <w:r>
        <w:rPr>
          <w:rFonts w:hint="eastAsia"/>
        </w:rPr>
        <w:t>本和中文译本，提供的时间、份数和其他要求在专用合同条款中约定。</w:t>
      </w:r>
    </w:p>
    <w:p>
      <w:pPr>
        <w:pStyle w:val="5"/>
        <w:numPr>
          <w:ilvl w:val="0"/>
          <w:numId w:val="8"/>
        </w:numPr>
      </w:pPr>
      <w:r>
        <w:rPr>
          <w:rFonts w:hint="eastAsia"/>
        </w:rPr>
        <w:t>委托人义务</w:t>
      </w:r>
    </w:p>
    <w:p>
      <w:pPr>
        <w:pStyle w:val="6"/>
        <w:numPr>
          <w:ilvl w:val="1"/>
          <w:numId w:val="8"/>
        </w:numPr>
      </w:pPr>
      <w:r>
        <w:rPr>
          <w:rFonts w:hint="eastAsia"/>
        </w:rPr>
        <w:t>遵守法律</w:t>
      </w:r>
    </w:p>
    <w:p>
      <w:pPr>
        <w:pStyle w:val="2"/>
      </w:pPr>
      <w:r>
        <w:rPr>
          <w:rFonts w:hint="eastAsia"/>
        </w:rPr>
        <w:t>委托人在履行合同过程中应遵守法律，并保证监理人免于承担因委托人违反法律而引起的任何责任。</w:t>
      </w:r>
    </w:p>
    <w:p>
      <w:pPr>
        <w:pStyle w:val="6"/>
        <w:numPr>
          <w:ilvl w:val="1"/>
          <w:numId w:val="8"/>
        </w:numPr>
      </w:pPr>
      <w:r>
        <w:rPr>
          <w:rFonts w:hint="eastAsia"/>
        </w:rPr>
        <w:t>发出开始监理通知</w:t>
      </w:r>
    </w:p>
    <w:p>
      <w:pPr>
        <w:pStyle w:val="2"/>
      </w:pPr>
      <w:r>
        <w:rPr>
          <w:rFonts w:hint="eastAsia"/>
        </w:rPr>
        <w:t>委托人应按第 6.1 款的约定向监理人发出开始监理通知。除专用合同条款另有约定外，委托人应</w:t>
      </w:r>
    </w:p>
    <w:p>
      <w:pPr>
        <w:pStyle w:val="2"/>
        <w:ind w:left="0"/>
      </w:pPr>
      <w:r>
        <w:rPr>
          <w:rFonts w:hint="eastAsia"/>
        </w:rPr>
        <w:t>为监理人的现场人员，在施工期间提供办公房间、</w:t>
      </w:r>
    </w:p>
    <w:p>
      <w:pPr>
        <w:pStyle w:val="2"/>
      </w:pPr>
      <w:r>
        <w:rPr>
          <w:rFonts w:hint="eastAsia"/>
        </w:rPr>
        <w:t>办公桌椅、互联网接口、冷暖设施、生活设施、进出现场交通服务和其他便利条件。</w:t>
      </w:r>
    </w:p>
    <w:p>
      <w:pPr>
        <w:pStyle w:val="6"/>
        <w:numPr>
          <w:ilvl w:val="1"/>
          <w:numId w:val="8"/>
        </w:numPr>
      </w:pPr>
      <w:r>
        <w:rPr>
          <w:rFonts w:hint="eastAsia"/>
        </w:rPr>
        <w:t>办理证件和批件</w:t>
      </w:r>
    </w:p>
    <w:p>
      <w:pPr>
        <w:pStyle w:val="2"/>
      </w:pPr>
      <w:r>
        <w:rPr>
          <w:rFonts w:hint="eastAsia"/>
        </w:rPr>
        <w:t>法律规定和（或）合同约定由委托人负责办理的工程建设项目必须履行的各类审批、核准或备案手</w:t>
      </w:r>
    </w:p>
    <w:p>
      <w:pPr>
        <w:pStyle w:val="2"/>
        <w:ind w:left="0"/>
      </w:pPr>
      <w:r>
        <w:rPr>
          <w:rFonts w:hint="eastAsia"/>
        </w:rPr>
        <w:t>续，委托人应当按时办理，监理人应给予必要的协助。</w:t>
      </w:r>
    </w:p>
    <w:p>
      <w:pPr>
        <w:pStyle w:val="2"/>
      </w:pPr>
      <w:r>
        <w:rPr>
          <w:rFonts w:hint="eastAsia"/>
        </w:rPr>
        <w:t>法律规定和（或）合同约定由监理人负责办理的监理所需的证件和批件，委托人应给予必要的协助。</w:t>
      </w:r>
    </w:p>
    <w:p>
      <w:pPr>
        <w:pStyle w:val="6"/>
        <w:numPr>
          <w:ilvl w:val="1"/>
          <w:numId w:val="8"/>
        </w:numPr>
      </w:pPr>
      <w:r>
        <w:rPr>
          <w:rFonts w:hint="eastAsia"/>
        </w:rPr>
        <w:t>支付合同价款</w:t>
      </w:r>
    </w:p>
    <w:p>
      <w:pPr>
        <w:pStyle w:val="2"/>
      </w:pPr>
      <w:r>
        <w:rPr>
          <w:rFonts w:hint="eastAsia"/>
        </w:rPr>
        <w:t>委托人应按合同约定向监理人及时支付合同价款。</w:t>
      </w:r>
    </w:p>
    <w:p>
      <w:pPr>
        <w:pStyle w:val="6"/>
        <w:numPr>
          <w:ilvl w:val="1"/>
          <w:numId w:val="8"/>
        </w:numPr>
      </w:pPr>
      <w:r>
        <w:rPr>
          <w:rFonts w:hint="eastAsia"/>
        </w:rPr>
        <w:t>提供监理资料</w:t>
      </w:r>
    </w:p>
    <w:p>
      <w:pPr>
        <w:pStyle w:val="2"/>
      </w:pPr>
      <w:r>
        <w:rPr>
          <w:rFonts w:hint="eastAsia"/>
        </w:rPr>
        <w:t>委托人应按第 1.6.2 项的约定向监理人提供监理资料。</w:t>
      </w:r>
    </w:p>
    <w:p>
      <w:pPr>
        <w:pStyle w:val="6"/>
        <w:numPr>
          <w:ilvl w:val="1"/>
          <w:numId w:val="8"/>
        </w:numPr>
      </w:pPr>
      <w:r>
        <w:rPr>
          <w:rFonts w:hint="eastAsia"/>
        </w:rPr>
        <w:t>其他义务</w:t>
      </w:r>
    </w:p>
    <w:p>
      <w:pPr>
        <w:pStyle w:val="2"/>
      </w:pPr>
      <w:r>
        <w:rPr>
          <w:rFonts w:hint="eastAsia"/>
        </w:rPr>
        <w:t>委托人应履行合同约定的其他义务。</w:t>
      </w:r>
    </w:p>
    <w:p>
      <w:pPr>
        <w:pStyle w:val="5"/>
        <w:numPr>
          <w:ilvl w:val="0"/>
          <w:numId w:val="8"/>
        </w:numPr>
      </w:pPr>
      <w:r>
        <w:rPr>
          <w:rFonts w:hint="eastAsia"/>
        </w:rPr>
        <w:t>委托人管理</w:t>
      </w:r>
    </w:p>
    <w:p>
      <w:pPr>
        <w:pStyle w:val="6"/>
        <w:numPr>
          <w:ilvl w:val="1"/>
          <w:numId w:val="8"/>
        </w:numPr>
      </w:pPr>
      <w:r>
        <w:rPr>
          <w:rFonts w:hint="eastAsia"/>
        </w:rPr>
        <w:t>委托人代表</w:t>
      </w:r>
    </w:p>
    <w:p>
      <w:pPr>
        <w:pStyle w:val="2"/>
      </w:pPr>
      <w:r>
        <w:rPr>
          <w:rFonts w:hint="eastAsia"/>
        </w:rPr>
        <w:t>3.1.1 除专用合同条款另有约定外，委托人应在合同签订后 14 天内，将委托人代表的姓名、职务、</w:t>
      </w:r>
    </w:p>
    <w:p>
      <w:pPr>
        <w:pStyle w:val="2"/>
        <w:ind w:left="0"/>
      </w:pPr>
      <w:r>
        <w:rPr>
          <w:rFonts w:hint="eastAsia"/>
        </w:rPr>
        <w:t>联系方式、授权范围和授权期限书面通知监理人，由委托人代表在其授权范围和授权期限内，代表委托人行使权利、履行义务和处理合同履行中的具体事宜。委托人代表在授权范围内的行为由委托人承担法律责任。</w:t>
      </w:r>
    </w:p>
    <w:p>
      <w:pPr>
        <w:pStyle w:val="2"/>
      </w:pPr>
      <w:r>
        <w:rPr>
          <w:rFonts w:hint="eastAsia"/>
        </w:rPr>
        <w:t>3.1.2 委托人代表违反法律法规、违背职业道德守则或者不按合同约定履行职责及义务，导致合</w:t>
      </w:r>
    </w:p>
    <w:p>
      <w:pPr>
        <w:pStyle w:val="2"/>
        <w:ind w:left="0"/>
      </w:pPr>
      <w:r>
        <w:rPr>
          <w:rFonts w:hint="eastAsia"/>
        </w:rPr>
        <w:t>同无法继续正常履行的，监理人有权通知委托人更换委托人代表。委托人收到通知后 7 天内，应当核实完毕并将处理结果通知监理人。</w:t>
      </w:r>
    </w:p>
    <w:p>
      <w:pPr>
        <w:pStyle w:val="2"/>
      </w:pPr>
      <w:r>
        <w:rPr>
          <w:rFonts w:hint="eastAsia"/>
        </w:rPr>
        <w:t>3.1.3 委托人更换委托人代表的，应提前 14 天将更换人员的姓名、职务、联系方式、授权范围</w:t>
      </w:r>
    </w:p>
    <w:p>
      <w:pPr>
        <w:pStyle w:val="2"/>
        <w:ind w:left="0"/>
      </w:pPr>
      <w:r>
        <w:rPr>
          <w:rFonts w:hint="eastAsia"/>
        </w:rPr>
        <w:t>和授权期限书面通知监理人。委托人代表超过 2 天不能履行职责的，应委派代表代行其职责，并通知监理人。</w:t>
      </w:r>
    </w:p>
    <w:p>
      <w:pPr>
        <w:pStyle w:val="6"/>
        <w:numPr>
          <w:ilvl w:val="1"/>
          <w:numId w:val="8"/>
        </w:numPr>
      </w:pPr>
      <w:r>
        <w:rPr>
          <w:rFonts w:hint="eastAsia"/>
        </w:rPr>
        <w:t>委托人的指示</w:t>
      </w:r>
    </w:p>
    <w:p>
      <w:pPr>
        <w:pStyle w:val="2"/>
      </w:pPr>
      <w:r>
        <w:rPr>
          <w:rFonts w:hint="eastAsia"/>
        </w:rPr>
        <w:t>3.2.1 委托人应按合同约定向监理人发出指示，委托人的指示应盖有委托人单位章，并由委托人代</w:t>
      </w:r>
    </w:p>
    <w:p>
      <w:pPr>
        <w:pStyle w:val="2"/>
        <w:ind w:left="0"/>
      </w:pPr>
      <w:r>
        <w:rPr>
          <w:rFonts w:hint="eastAsia"/>
        </w:rPr>
        <w:t>表签字确认。</w:t>
      </w:r>
    </w:p>
    <w:p>
      <w:pPr>
        <w:pStyle w:val="2"/>
      </w:pPr>
      <w:r>
        <w:rPr>
          <w:rFonts w:hint="eastAsia"/>
        </w:rPr>
        <w:t>3.2.2 监理人收到委托人作出的指示后应遵照执行。指示构成变更的，应按第 8 条执行。</w:t>
      </w:r>
    </w:p>
    <w:p>
      <w:pPr>
        <w:pStyle w:val="2"/>
      </w:pPr>
      <w:r>
        <w:rPr>
          <w:rFonts w:hint="eastAsia"/>
        </w:rPr>
        <w:t>3.2.3 在紧急情况下，委托人代表或其授权人员可以当场签发临时书面指示，监理人应遵照执行。</w:t>
      </w:r>
    </w:p>
    <w:p>
      <w:pPr>
        <w:pStyle w:val="2"/>
        <w:ind w:left="0"/>
      </w:pPr>
      <w:r>
        <w:rPr>
          <w:rFonts w:hint="eastAsia"/>
        </w:rPr>
        <w:t>委托人代表应在临时书面指示发出后 24 小时内发出书面确认函，逾期未发出书面确认函的，该临时书面指示应被视为委托人的正式指示。</w:t>
      </w:r>
    </w:p>
    <w:p>
      <w:pPr>
        <w:pStyle w:val="2"/>
      </w:pPr>
      <w:r>
        <w:rPr>
          <w:rFonts w:hint="eastAsia"/>
        </w:rPr>
        <w:t>3.2.4 由于委托人未能按合同约定发出指示、指示延误或指示错误而导致监理人费用增加和（或）</w:t>
      </w:r>
    </w:p>
    <w:p>
      <w:pPr>
        <w:pStyle w:val="2"/>
        <w:ind w:left="0"/>
      </w:pPr>
      <w:r>
        <w:rPr>
          <w:rFonts w:hint="eastAsia"/>
        </w:rPr>
        <w:t>周期延误的，委托人应承担由此增加的费用和（或）周期延误。</w:t>
      </w:r>
    </w:p>
    <w:p>
      <w:pPr>
        <w:pStyle w:val="6"/>
        <w:numPr>
          <w:ilvl w:val="1"/>
          <w:numId w:val="8"/>
        </w:numPr>
      </w:pPr>
      <w:r>
        <w:rPr>
          <w:rFonts w:hint="eastAsia"/>
        </w:rPr>
        <w:t>决定或答复</w:t>
      </w:r>
    </w:p>
    <w:p>
      <w:pPr>
        <w:pStyle w:val="2"/>
      </w:pPr>
      <w:r>
        <w:rPr>
          <w:rFonts w:hint="eastAsia"/>
        </w:rPr>
        <w:t>3.3.1 委托人在法律允许的范围内有权对监理人的监理工作和/或监理文件作出处理决定，监理人</w:t>
      </w:r>
    </w:p>
    <w:p>
      <w:pPr>
        <w:pStyle w:val="2"/>
        <w:ind w:left="0"/>
      </w:pPr>
      <w:r>
        <w:rPr>
          <w:rFonts w:hint="eastAsia"/>
        </w:rPr>
        <w:t>应按照委托人的决定执行，涉及监理服务期限或监理报酬等问题按第 8 条的约定处理。</w:t>
      </w:r>
    </w:p>
    <w:p>
      <w:pPr>
        <w:pStyle w:val="2"/>
      </w:pPr>
      <w:r>
        <w:rPr>
          <w:rFonts w:hint="eastAsia"/>
        </w:rPr>
        <w:t>3.3.2 委托人应在专用合同条款约定的时间之内，对监理人书面提出的事项作出书面答复；逾期没</w:t>
      </w:r>
    </w:p>
    <w:p>
      <w:pPr>
        <w:pStyle w:val="2"/>
        <w:ind w:left="0"/>
      </w:pPr>
      <w:r>
        <w:rPr>
          <w:rFonts w:hint="eastAsia"/>
        </w:rPr>
        <w:t>有做出答复的，视为已获得委托人的批准。</w:t>
      </w:r>
    </w:p>
    <w:p>
      <w:pPr>
        <w:pStyle w:val="5"/>
        <w:numPr>
          <w:ilvl w:val="0"/>
          <w:numId w:val="8"/>
        </w:numPr>
      </w:pPr>
      <w:r>
        <w:rPr>
          <w:rFonts w:hint="eastAsia"/>
        </w:rPr>
        <w:t>监理人义务</w:t>
      </w:r>
    </w:p>
    <w:p>
      <w:pPr>
        <w:pStyle w:val="6"/>
        <w:numPr>
          <w:ilvl w:val="1"/>
          <w:numId w:val="8"/>
        </w:numPr>
      </w:pPr>
      <w:r>
        <w:rPr>
          <w:rFonts w:hint="eastAsia"/>
        </w:rPr>
        <w:t>监理人的一般义务</w:t>
      </w:r>
    </w:p>
    <w:p>
      <w:pPr>
        <w:pStyle w:val="2"/>
      </w:pPr>
      <w:r>
        <w:rPr>
          <w:rFonts w:hint="eastAsia"/>
        </w:rPr>
        <w:t>4.1.1 遵守法律</w:t>
      </w:r>
    </w:p>
    <w:p>
      <w:pPr>
        <w:pStyle w:val="2"/>
      </w:pPr>
      <w:r>
        <w:rPr>
          <w:rFonts w:hint="eastAsia"/>
        </w:rPr>
        <w:t>监理人在履行合同过程中应遵守法律，并保证委托人免于承担因监理人违反法律而引起的任何责任。</w:t>
      </w:r>
    </w:p>
    <w:p>
      <w:pPr>
        <w:pStyle w:val="2"/>
      </w:pPr>
      <w:r>
        <w:rPr>
          <w:rFonts w:hint="eastAsia"/>
        </w:rPr>
        <w:t>4.1.2 依法纳税</w:t>
      </w:r>
    </w:p>
    <w:p>
      <w:pPr>
        <w:pStyle w:val="2"/>
      </w:pPr>
      <w:r>
        <w:rPr>
          <w:rFonts w:hint="eastAsia"/>
        </w:rPr>
        <w:t>监理人应按有关法律规定纳税，应缴纳的税金（含增值税）包括在合同价格之中。</w:t>
      </w:r>
    </w:p>
    <w:p>
      <w:pPr>
        <w:pStyle w:val="2"/>
      </w:pPr>
      <w:r>
        <w:rPr>
          <w:rFonts w:hint="eastAsia"/>
        </w:rPr>
        <w:t>4.1.3 完成全部监理工作</w:t>
      </w:r>
    </w:p>
    <w:p>
      <w:pPr>
        <w:pStyle w:val="2"/>
      </w:pPr>
      <w:r>
        <w:rPr>
          <w:rFonts w:hint="eastAsia"/>
        </w:rPr>
        <w:t>监理人应按合同约定以及委托人要求，完成合同约定的全部工作，并对工作中的任何缺陷进行整改，</w:t>
      </w:r>
    </w:p>
    <w:p>
      <w:pPr>
        <w:pStyle w:val="2"/>
        <w:ind w:left="0"/>
      </w:pPr>
      <w:r>
        <w:rPr>
          <w:rFonts w:hint="eastAsia"/>
        </w:rPr>
        <w:t>使其满足合同约定的目的。</w:t>
      </w:r>
    </w:p>
    <w:p>
      <w:pPr>
        <w:pStyle w:val="2"/>
      </w:pPr>
      <w:r>
        <w:rPr>
          <w:rFonts w:hint="eastAsia"/>
        </w:rPr>
        <w:t>4.1.4 其他义务</w:t>
      </w:r>
    </w:p>
    <w:p>
      <w:pPr>
        <w:pStyle w:val="2"/>
      </w:pPr>
      <w:r>
        <w:rPr>
          <w:rFonts w:hint="eastAsia"/>
        </w:rPr>
        <w:t>监理人应履行合同约定的其他义务。</w:t>
      </w:r>
    </w:p>
    <w:p>
      <w:pPr>
        <w:pStyle w:val="6"/>
        <w:numPr>
          <w:ilvl w:val="1"/>
          <w:numId w:val="8"/>
        </w:numPr>
      </w:pPr>
      <w:r>
        <w:rPr>
          <w:rFonts w:hint="eastAsia"/>
        </w:rPr>
        <w:t>履约保证金</w:t>
      </w:r>
    </w:p>
    <w:p>
      <w:pPr>
        <w:pStyle w:val="2"/>
      </w:pPr>
      <w:r>
        <w:rPr>
          <w:rFonts w:hint="eastAsia"/>
        </w:rPr>
        <w:t>除专用合同条款另有约定外，履约保证金自合同生效之日起生效，在委托人签发竣工验收证书之日</w:t>
      </w:r>
    </w:p>
    <w:p>
      <w:pPr>
        <w:pStyle w:val="2"/>
        <w:ind w:left="0"/>
      </w:pPr>
      <w:r>
        <w:rPr>
          <w:rFonts w:hint="eastAsia"/>
        </w:rPr>
        <w:t>起 28 日后失效。如果监理人不履行合同约定的义务或其履行不符合合同的约定，委托人有权扣划相应金额的履约保证金。</w:t>
      </w:r>
    </w:p>
    <w:p>
      <w:pPr>
        <w:pStyle w:val="6"/>
        <w:numPr>
          <w:ilvl w:val="1"/>
          <w:numId w:val="8"/>
        </w:numPr>
      </w:pPr>
      <w:r>
        <w:rPr>
          <w:rFonts w:hint="eastAsia"/>
        </w:rPr>
        <w:t>联合体</w:t>
      </w:r>
    </w:p>
    <w:p>
      <w:pPr>
        <w:pStyle w:val="2"/>
      </w:pPr>
      <w:r>
        <w:rPr>
          <w:rFonts w:hint="eastAsia"/>
        </w:rPr>
        <w:t>4.3.1 联合体各方应共同与委托人签订合同。联合体各方应为履行合同承担连带责任。</w:t>
      </w:r>
    </w:p>
    <w:p>
      <w:pPr>
        <w:pStyle w:val="2"/>
      </w:pPr>
      <w:r>
        <w:rPr>
          <w:rFonts w:hint="eastAsia"/>
        </w:rPr>
        <w:t>4.3.2 联合体协议经委托人确认后作为合同附件。在履行合同过程中，未经委托人同意，不得修改</w:t>
      </w:r>
    </w:p>
    <w:p>
      <w:pPr>
        <w:pStyle w:val="2"/>
        <w:ind w:left="0"/>
      </w:pPr>
      <w:r>
        <w:rPr>
          <w:rFonts w:hint="eastAsia"/>
        </w:rPr>
        <w:t>联合体协议。</w:t>
      </w:r>
    </w:p>
    <w:p>
      <w:pPr>
        <w:pStyle w:val="2"/>
      </w:pPr>
      <w:r>
        <w:rPr>
          <w:rFonts w:hint="eastAsia"/>
        </w:rPr>
        <w:t>4.3.3 联合体牵头人或联合体授权的代表负责与委托人联系，并接受指示，负责组织联合体各成员</w:t>
      </w:r>
    </w:p>
    <w:p>
      <w:pPr>
        <w:pStyle w:val="2"/>
        <w:ind w:left="0"/>
      </w:pPr>
      <w:r>
        <w:rPr>
          <w:rFonts w:hint="eastAsia"/>
        </w:rPr>
        <w:t>全面履行合同。</w:t>
      </w:r>
    </w:p>
    <w:p>
      <w:pPr>
        <w:pStyle w:val="6"/>
        <w:numPr>
          <w:ilvl w:val="1"/>
          <w:numId w:val="8"/>
        </w:numPr>
      </w:pPr>
      <w:r>
        <w:rPr>
          <w:rFonts w:hint="eastAsia"/>
        </w:rPr>
        <w:t>总监理工程师</w:t>
      </w:r>
    </w:p>
    <w:p>
      <w:pPr>
        <w:pStyle w:val="2"/>
      </w:pPr>
      <w:r>
        <w:rPr>
          <w:rFonts w:hint="eastAsia"/>
        </w:rPr>
        <w:t>4.4.1 监理人应按合同协议书的约定指派总监理工程师，并在约定的期限内到职。监理人更换总监</w:t>
      </w:r>
    </w:p>
    <w:p>
      <w:pPr>
        <w:pStyle w:val="2"/>
        <w:ind w:left="0"/>
      </w:pPr>
      <w:r>
        <w:rPr>
          <w:rFonts w:hint="eastAsia"/>
        </w:rPr>
        <w:t>理工程师应事先征得委托人同意，并应在更换 14 天前将拟更换的总监理工程师的姓名和详细资料提交委托人。总监理工程师 2 天内不能履行职责的，应事先征得委托人同意，并委派代表代行其职责。</w:t>
      </w:r>
    </w:p>
    <w:p>
      <w:pPr>
        <w:pStyle w:val="2"/>
      </w:pPr>
      <w:r>
        <w:rPr>
          <w:rFonts w:hint="eastAsia"/>
        </w:rPr>
        <w:t>4.4.2 总监理工程师应按合同约定以及委托人要求，负责组织合同工作的实施。在情况紧急且无法</w:t>
      </w:r>
    </w:p>
    <w:p>
      <w:pPr>
        <w:pStyle w:val="2"/>
        <w:ind w:left="0"/>
      </w:pPr>
      <w:r>
        <w:rPr>
          <w:rFonts w:hint="eastAsia"/>
        </w:rPr>
        <w:t>与委托人取得联系时，可采取保证工程和人员生命财产安全的紧急措施，并在采取措施后 24 小时内向委托人提交书面报告。</w:t>
      </w:r>
    </w:p>
    <w:p>
      <w:pPr>
        <w:pStyle w:val="2"/>
      </w:pPr>
      <w:r>
        <w:rPr>
          <w:rFonts w:hint="eastAsia"/>
        </w:rPr>
        <w:t>4.4.3 监理人为履行合同发出的一切函件均应盖有监理人单位章或由监理人授权的项目机构章，并</w:t>
      </w:r>
    </w:p>
    <w:p>
      <w:pPr>
        <w:pStyle w:val="2"/>
        <w:ind w:left="0"/>
      </w:pPr>
      <w:r>
        <w:rPr>
          <w:rFonts w:hint="eastAsia"/>
        </w:rPr>
        <w:t>由监理人的总监理工程师签字确认。</w:t>
      </w:r>
    </w:p>
    <w:p>
      <w:pPr>
        <w:pStyle w:val="2"/>
      </w:pPr>
      <w:r>
        <w:rPr>
          <w:rFonts w:hint="eastAsia"/>
        </w:rPr>
        <w:t>4.4.4 按照专用合同条款约定，总监理工程师可以授权其下属人员履行其某项职责，但事先应将这</w:t>
      </w:r>
    </w:p>
    <w:p>
      <w:pPr>
        <w:pStyle w:val="2"/>
        <w:ind w:left="0"/>
      </w:pPr>
      <w:r>
        <w:rPr>
          <w:rFonts w:hint="eastAsia"/>
        </w:rPr>
        <w:t>些人员的姓名和授权范围书面通知委托人和承包人。</w:t>
      </w:r>
    </w:p>
    <w:p>
      <w:pPr>
        <w:pStyle w:val="6"/>
        <w:numPr>
          <w:ilvl w:val="1"/>
          <w:numId w:val="8"/>
        </w:numPr>
      </w:pPr>
      <w:r>
        <w:rPr>
          <w:rFonts w:hint="eastAsia"/>
        </w:rPr>
        <w:t>监理人员的管理</w:t>
      </w:r>
    </w:p>
    <w:p>
      <w:pPr>
        <w:pStyle w:val="2"/>
      </w:pPr>
      <w:r>
        <w:rPr>
          <w:rFonts w:hint="eastAsia"/>
        </w:rPr>
        <w:t>4.5.1 监理人应在接到开始监理通知之日起 7 天内，向委托人提交监理项目机构以及人员安排的</w:t>
      </w:r>
    </w:p>
    <w:p>
      <w:pPr>
        <w:pStyle w:val="2"/>
        <w:ind w:left="0"/>
      </w:pPr>
      <w:r>
        <w:rPr>
          <w:rFonts w:hint="eastAsia"/>
        </w:rPr>
        <w:t>报告，其内容应包括项目机构设置、主要监理人员和作业人员的名单及资格条件。主要监理人员应相对稳定，更换主要监理人员的，应取得委托人的同意,并向委托人提交继任人员的资格、管理经验等资料。总监理工程师的更换，应按照本章第 4.4.1 项规定执行。</w:t>
      </w:r>
    </w:p>
    <w:p>
      <w:pPr>
        <w:pStyle w:val="2"/>
      </w:pPr>
      <w:r>
        <w:rPr>
          <w:rFonts w:hint="eastAsia"/>
        </w:rPr>
        <w:t>4.5.2 除专用合同条款另有约定外，主要监理人员包括总监理工程师、专业监理工程师等；其他人</w:t>
      </w:r>
    </w:p>
    <w:p>
      <w:pPr>
        <w:pStyle w:val="2"/>
        <w:ind w:left="0"/>
      </w:pPr>
      <w:r>
        <w:rPr>
          <w:rFonts w:hint="eastAsia"/>
        </w:rPr>
        <w:t>员包括各专业的监理员、资料员等。</w:t>
      </w:r>
    </w:p>
    <w:p>
      <w:pPr>
        <w:pStyle w:val="2"/>
      </w:pPr>
      <w:r>
        <w:rPr>
          <w:rFonts w:hint="eastAsia"/>
        </w:rPr>
        <w:t>4.5.3 监理人应保证其主要监理人员在合同期限内的任何时候，都能按时参加委托人组织的工作会</w:t>
      </w:r>
    </w:p>
    <w:p>
      <w:pPr>
        <w:pStyle w:val="2"/>
        <w:ind w:left="0"/>
      </w:pPr>
      <w:r>
        <w:rPr>
          <w:rFonts w:hint="eastAsia"/>
        </w:rPr>
        <w:t>议。</w:t>
      </w:r>
    </w:p>
    <w:p>
      <w:pPr>
        <w:pStyle w:val="2"/>
      </w:pPr>
      <w:r>
        <w:rPr>
          <w:rFonts w:hint="eastAsia"/>
        </w:rPr>
        <w:t>4.5.4 国家规定应当持证上岗的工作人员均应持有相应的资格证明，委托人有权随时检查。委托人</w:t>
      </w:r>
    </w:p>
    <w:p>
      <w:pPr>
        <w:pStyle w:val="2"/>
        <w:ind w:left="0"/>
      </w:pPr>
      <w:r>
        <w:rPr>
          <w:rFonts w:hint="eastAsia"/>
        </w:rPr>
        <w:t>认为有必要时，可以进行现场考核。</w:t>
      </w:r>
    </w:p>
    <w:p>
      <w:pPr>
        <w:pStyle w:val="6"/>
        <w:numPr>
          <w:ilvl w:val="1"/>
          <w:numId w:val="8"/>
        </w:numPr>
      </w:pPr>
      <w:r>
        <w:rPr>
          <w:rFonts w:hint="eastAsia"/>
        </w:rPr>
        <w:t>撤换总监理工程师和其他人员</w:t>
      </w:r>
    </w:p>
    <w:p>
      <w:pPr>
        <w:pStyle w:val="2"/>
      </w:pPr>
      <w:r>
        <w:rPr>
          <w:rFonts w:hint="eastAsia"/>
        </w:rPr>
        <w:t>监理人应对其总监理工程师和其他人员进行有效管理。委托人要求撤换不能胜任本职工作、行为不</w:t>
      </w:r>
    </w:p>
    <w:p>
      <w:pPr>
        <w:pStyle w:val="2"/>
        <w:ind w:left="0"/>
      </w:pPr>
      <w:r>
        <w:rPr>
          <w:rFonts w:hint="eastAsia"/>
        </w:rPr>
        <w:t>端或玩忽职守的总监理工程师和其他人员的，监理人应予以撤换。</w:t>
      </w:r>
    </w:p>
    <w:p>
      <w:pPr>
        <w:pStyle w:val="6"/>
        <w:numPr>
          <w:ilvl w:val="1"/>
          <w:numId w:val="8"/>
        </w:numPr>
      </w:pPr>
      <w:r>
        <w:rPr>
          <w:rFonts w:hint="eastAsia"/>
        </w:rPr>
        <w:t>保障人员的合法权益</w:t>
      </w:r>
    </w:p>
    <w:p>
      <w:pPr>
        <w:pStyle w:val="2"/>
      </w:pPr>
      <w:r>
        <w:rPr>
          <w:rFonts w:hint="eastAsia"/>
        </w:rPr>
        <w:t>4.7.1 监理人应与其雇佣的人员签订劳动合同，并按时发放工资。</w:t>
      </w:r>
    </w:p>
    <w:p>
      <w:pPr>
        <w:pStyle w:val="2"/>
      </w:pPr>
      <w:r>
        <w:rPr>
          <w:rFonts w:hint="eastAsia"/>
        </w:rPr>
        <w:t>4.7.2 监理人应按劳动法的规定安排工作时间，保证其雇佣人员享有休息和休假的权利。因监理需</w:t>
      </w:r>
    </w:p>
    <w:p>
      <w:pPr>
        <w:pStyle w:val="2"/>
        <w:ind w:left="0"/>
      </w:pPr>
      <w:r>
        <w:rPr>
          <w:rFonts w:hint="eastAsia"/>
        </w:rPr>
        <w:t>要占用休假日或延长工作时间的，应不超过法律规定的限度，并按法律规定给予补休或付酬。</w:t>
      </w:r>
    </w:p>
    <w:p>
      <w:pPr>
        <w:pStyle w:val="2"/>
      </w:pPr>
      <w:r>
        <w:rPr>
          <w:rFonts w:hint="eastAsia"/>
        </w:rPr>
        <w:t>4.7.3 监理人应按有关法律规定和合同约定，为其雇佣人员办理保险。</w:t>
      </w:r>
    </w:p>
    <w:p>
      <w:pPr>
        <w:pStyle w:val="6"/>
        <w:numPr>
          <w:ilvl w:val="1"/>
          <w:numId w:val="8"/>
        </w:numPr>
      </w:pPr>
      <w:r>
        <w:rPr>
          <w:rFonts w:hint="eastAsia"/>
        </w:rPr>
        <w:t>合同价款应专款专用</w:t>
      </w:r>
    </w:p>
    <w:p>
      <w:pPr>
        <w:pStyle w:val="2"/>
      </w:pPr>
      <w:r>
        <w:rPr>
          <w:rFonts w:hint="eastAsia"/>
        </w:rPr>
        <w:t>委托人按合同约定支付给监理人的各项价款，应专用于合同监理工作。</w:t>
      </w:r>
    </w:p>
    <w:p>
      <w:pPr>
        <w:pStyle w:val="5"/>
        <w:numPr>
          <w:ilvl w:val="0"/>
          <w:numId w:val="8"/>
        </w:numPr>
      </w:pPr>
      <w:r>
        <w:rPr>
          <w:rFonts w:hint="eastAsia"/>
        </w:rPr>
        <w:t>监理要求</w:t>
      </w:r>
    </w:p>
    <w:p>
      <w:pPr>
        <w:pStyle w:val="6"/>
        <w:numPr>
          <w:ilvl w:val="1"/>
          <w:numId w:val="8"/>
        </w:numPr>
      </w:pPr>
      <w:r>
        <w:rPr>
          <w:rFonts w:hint="eastAsia"/>
        </w:rPr>
        <w:t>监理范围</w:t>
      </w:r>
    </w:p>
    <w:p>
      <w:pPr>
        <w:pStyle w:val="2"/>
      </w:pPr>
      <w:r>
        <w:rPr>
          <w:rFonts w:hint="eastAsia"/>
        </w:rPr>
        <w:t>5.1.1 本合同的监理范围包括工程范围、阶段范围和工作范围，具体监理范围应当根据三者之间的</w:t>
      </w:r>
    </w:p>
    <w:p>
      <w:pPr>
        <w:pStyle w:val="2"/>
        <w:ind w:left="0"/>
      </w:pPr>
      <w:r>
        <w:rPr>
          <w:rFonts w:hint="eastAsia"/>
        </w:rPr>
        <w:t>关联内容进行确定。</w:t>
      </w:r>
    </w:p>
    <w:p>
      <w:pPr>
        <w:pStyle w:val="2"/>
      </w:pPr>
      <w:r>
        <w:rPr>
          <w:rFonts w:hint="eastAsia"/>
        </w:rPr>
        <w:t>5.1.2 工程范围指所监理工程的建设内容，具体范围在专用合同条款中约定。</w:t>
      </w:r>
    </w:p>
    <w:p>
      <w:pPr>
        <w:pStyle w:val="2"/>
      </w:pPr>
      <w:r>
        <w:rPr>
          <w:rFonts w:hint="eastAsia"/>
        </w:rPr>
        <w:t>5.1.3 阶段范围指工程建设程序中的勘察阶段、设计阶段、施工阶段、缺陷责任期及保修阶段中的</w:t>
      </w:r>
    </w:p>
    <w:p>
      <w:pPr>
        <w:pStyle w:val="2"/>
        <w:ind w:left="0"/>
      </w:pPr>
      <w:r>
        <w:rPr>
          <w:rFonts w:hint="eastAsia"/>
        </w:rPr>
        <w:t>一个或者多个阶段，具体范围在专用合同条款中约定。</w:t>
      </w:r>
    </w:p>
    <w:p>
      <w:pPr>
        <w:pStyle w:val="2"/>
      </w:pPr>
      <w:r>
        <w:rPr>
          <w:rFonts w:hint="eastAsia"/>
        </w:rPr>
        <w:t>5.1.4 工作范围指监理工作中的质量控制、进度控制、投资控制、合同管理、信息管理、组织协调</w:t>
      </w:r>
    </w:p>
    <w:p>
      <w:pPr>
        <w:pStyle w:val="2"/>
        <w:ind w:left="0"/>
      </w:pPr>
      <w:r>
        <w:rPr>
          <w:rFonts w:hint="eastAsia"/>
        </w:rPr>
        <w:t>和安全监理、环保监理中的一项或者多项工作，具体范围在专用合同条款中约定。</w:t>
      </w:r>
    </w:p>
    <w:p>
      <w:pPr>
        <w:pStyle w:val="6"/>
        <w:numPr>
          <w:ilvl w:val="1"/>
          <w:numId w:val="8"/>
        </w:numPr>
      </w:pPr>
      <w:r>
        <w:rPr>
          <w:rFonts w:hint="eastAsia"/>
        </w:rPr>
        <w:t>监理依据</w:t>
      </w:r>
    </w:p>
    <w:p>
      <w:pPr>
        <w:pStyle w:val="2"/>
      </w:pPr>
      <w:r>
        <w:rPr>
          <w:rFonts w:hint="eastAsia"/>
        </w:rPr>
        <w:t>除专用合同条款另有约定外，本工程的监理依据如下：</w:t>
      </w:r>
    </w:p>
    <w:p>
      <w:pPr>
        <w:pStyle w:val="2"/>
      </w:pPr>
      <w:r>
        <w:rPr>
          <w:rFonts w:hint="eastAsia"/>
        </w:rPr>
        <w:t>（1）适用的法律、行政法规及部门规章；</w:t>
      </w:r>
    </w:p>
    <w:p>
      <w:pPr>
        <w:pStyle w:val="2"/>
      </w:pPr>
      <w:r>
        <w:rPr>
          <w:rFonts w:hint="eastAsia"/>
        </w:rPr>
        <w:t>（2）与工程有关的规范、标准、规程；</w:t>
      </w:r>
    </w:p>
    <w:p>
      <w:pPr>
        <w:pStyle w:val="2"/>
      </w:pPr>
      <w:r>
        <w:rPr>
          <w:rFonts w:hint="eastAsia"/>
        </w:rPr>
        <w:t>（3）工程勘察文件、设计文件及其他文件；</w:t>
      </w:r>
    </w:p>
    <w:p>
      <w:pPr>
        <w:pStyle w:val="2"/>
      </w:pPr>
      <w:r>
        <w:rPr>
          <w:rFonts w:hint="eastAsia"/>
        </w:rPr>
        <w:t>（4）本工程监理的委托合同及补充合同；</w:t>
      </w:r>
    </w:p>
    <w:p>
      <w:pPr>
        <w:pStyle w:val="2"/>
      </w:pPr>
      <w:r>
        <w:rPr>
          <w:rFonts w:hint="eastAsia"/>
        </w:rPr>
        <w:t>（5）委托人签订的勘察、设计和施工承包合同；</w:t>
      </w:r>
    </w:p>
    <w:p>
      <w:pPr>
        <w:pStyle w:val="2"/>
      </w:pPr>
      <w:r>
        <w:rPr>
          <w:rFonts w:hint="eastAsia"/>
        </w:rPr>
        <w:t>（6）合同履行中与监理服务有关的来往函件；</w:t>
      </w:r>
    </w:p>
    <w:p>
      <w:pPr>
        <w:pStyle w:val="2"/>
      </w:pPr>
      <w:r>
        <w:rPr>
          <w:rFonts w:hint="eastAsia"/>
        </w:rPr>
        <w:t>（7）其他监理依据。</w:t>
      </w:r>
    </w:p>
    <w:p>
      <w:pPr>
        <w:pStyle w:val="6"/>
        <w:numPr>
          <w:ilvl w:val="1"/>
          <w:numId w:val="8"/>
        </w:numPr>
      </w:pPr>
      <w:r>
        <w:rPr>
          <w:rFonts w:hint="eastAsia"/>
        </w:rPr>
        <w:t>监理内容</w:t>
      </w:r>
    </w:p>
    <w:p>
      <w:pPr>
        <w:pStyle w:val="2"/>
      </w:pPr>
      <w:r>
        <w:rPr>
          <w:rFonts w:hint="eastAsia"/>
        </w:rPr>
        <w:t>除专用条件另有约定外，监理工作内容包括：</w:t>
      </w:r>
    </w:p>
    <w:p>
      <w:pPr>
        <w:pStyle w:val="2"/>
        <w:numPr>
          <w:ilvl w:val="0"/>
          <w:numId w:val="9"/>
        </w:numPr>
      </w:pPr>
      <w:r>
        <w:rPr>
          <w:rFonts w:hint="eastAsia"/>
        </w:rPr>
        <w:t>收到工程设计文件后编制监理规划，并在第一次工地会议 7 天前报委托人。根据有关规定和</w:t>
      </w:r>
    </w:p>
    <w:p>
      <w:pPr>
        <w:pStyle w:val="2"/>
        <w:ind w:left="0"/>
      </w:pPr>
      <w:r>
        <w:rPr>
          <w:rFonts w:hint="eastAsia"/>
        </w:rPr>
        <w:t>监理工作需要，编制监理实施细则；</w:t>
      </w:r>
    </w:p>
    <w:p>
      <w:pPr>
        <w:pStyle w:val="2"/>
      </w:pPr>
      <w:r>
        <w:rPr>
          <w:rFonts w:hint="eastAsia"/>
        </w:rPr>
        <w:t>（2）熟悉工程设计文件，并参加由委托人主持的图纸会审和设计交底会议；</w:t>
      </w:r>
    </w:p>
    <w:p>
      <w:pPr>
        <w:pStyle w:val="2"/>
      </w:pPr>
      <w:r>
        <w:rPr>
          <w:rFonts w:hint="eastAsia"/>
        </w:rPr>
        <w:t>（3）参加由委托人主持的第一次工地会议；主持监理例会并根据工程需要主持或参加专题会议；</w:t>
      </w:r>
    </w:p>
    <w:p>
      <w:pPr>
        <w:pStyle w:val="2"/>
      </w:pPr>
      <w:r>
        <w:rPr>
          <w:rFonts w:hint="eastAsia"/>
        </w:rPr>
        <w:t>（4）审查施工承包人提交的施工组织设计，重点审查其中的质量安全技术措施、专项施工方案与</w:t>
      </w:r>
    </w:p>
    <w:p>
      <w:pPr>
        <w:pStyle w:val="2"/>
        <w:ind w:left="0"/>
      </w:pPr>
      <w:r>
        <w:rPr>
          <w:rFonts w:hint="eastAsia"/>
        </w:rPr>
        <w:t>工程建设强制性标准的符合性；</w:t>
      </w:r>
    </w:p>
    <w:p>
      <w:pPr>
        <w:pStyle w:val="2"/>
      </w:pPr>
      <w:r>
        <w:rPr>
          <w:rFonts w:hint="eastAsia"/>
        </w:rPr>
        <w:t>（5）检查施工承包人工程质量、安全生产管理制度及组织机构和人员资格；</w:t>
      </w:r>
    </w:p>
    <w:p>
      <w:pPr>
        <w:pStyle w:val="2"/>
      </w:pPr>
      <w:r>
        <w:rPr>
          <w:rFonts w:hint="eastAsia"/>
        </w:rPr>
        <w:t>（6）检查施工承包人专职安全生产管理人员的配备情况；</w:t>
      </w:r>
    </w:p>
    <w:p>
      <w:pPr>
        <w:pStyle w:val="2"/>
      </w:pPr>
      <w:r>
        <w:rPr>
          <w:rFonts w:hint="eastAsia"/>
        </w:rPr>
        <w:t>（7）审查施工承包人提交的施工进度计划，核查承包人对施工进度计划的调整；</w:t>
      </w:r>
    </w:p>
    <w:p>
      <w:pPr>
        <w:pStyle w:val="2"/>
      </w:pPr>
      <w:r>
        <w:rPr>
          <w:rFonts w:hint="eastAsia"/>
        </w:rPr>
        <w:t>（8）检查施工承包人的试验室；</w:t>
      </w:r>
    </w:p>
    <w:p>
      <w:pPr>
        <w:pStyle w:val="2"/>
      </w:pPr>
      <w:r>
        <w:rPr>
          <w:rFonts w:hint="eastAsia"/>
        </w:rPr>
        <w:t>（9）审核施工分包人资质条件；</w:t>
      </w:r>
    </w:p>
    <w:p>
      <w:pPr>
        <w:pStyle w:val="2"/>
      </w:pPr>
      <w:r>
        <w:rPr>
          <w:rFonts w:hint="eastAsia"/>
        </w:rPr>
        <w:t>（10）查验施工承包人的施工测量放线成果；</w:t>
      </w:r>
    </w:p>
    <w:p>
      <w:pPr>
        <w:pStyle w:val="2"/>
      </w:pPr>
      <w:r>
        <w:rPr>
          <w:rFonts w:hint="eastAsia"/>
        </w:rPr>
        <w:t>（11）审查工程开工条件，对条件具备的签发开工令；</w:t>
      </w:r>
    </w:p>
    <w:p>
      <w:pPr>
        <w:pStyle w:val="2"/>
      </w:pPr>
      <w:r>
        <w:rPr>
          <w:rFonts w:hint="eastAsia"/>
        </w:rPr>
        <w:t>（12）审查施工承包人报送的工程材料、构配件、设备质量证明文件的有效性和符合性，并按规定</w:t>
      </w:r>
    </w:p>
    <w:p>
      <w:pPr>
        <w:pStyle w:val="2"/>
        <w:ind w:left="0"/>
      </w:pPr>
      <w:r>
        <w:rPr>
          <w:rFonts w:hint="eastAsia"/>
        </w:rPr>
        <w:t>对用于工程的材料采取平行检验或见证取样方式进行抽检；</w:t>
      </w:r>
    </w:p>
    <w:p>
      <w:pPr>
        <w:pStyle w:val="2"/>
        <w:numPr>
          <w:ilvl w:val="0"/>
          <w:numId w:val="10"/>
        </w:numPr>
      </w:pPr>
      <w:r>
        <w:rPr>
          <w:rFonts w:hint="eastAsia"/>
        </w:rPr>
        <w:t>审核施工承包人提交的工程款支付申请，签发或出具工程款支付证书，并报委托人审核、批</w:t>
      </w:r>
    </w:p>
    <w:p>
      <w:pPr>
        <w:pStyle w:val="2"/>
        <w:ind w:left="0"/>
      </w:pPr>
      <w:r>
        <w:rPr>
          <w:rFonts w:hint="eastAsia"/>
        </w:rPr>
        <w:t>准；</w:t>
      </w:r>
    </w:p>
    <w:p>
      <w:pPr>
        <w:pStyle w:val="2"/>
        <w:numPr>
          <w:ilvl w:val="0"/>
          <w:numId w:val="10"/>
        </w:numPr>
      </w:pPr>
      <w:r>
        <w:rPr>
          <w:rFonts w:hint="eastAsia"/>
        </w:rPr>
        <w:t>在巡视、旁站和检验过程中，发现工程质量、施工安全存在事故隐患的，要求施工承包人整</w:t>
      </w:r>
    </w:p>
    <w:p>
      <w:pPr>
        <w:pStyle w:val="2"/>
        <w:ind w:left="0"/>
      </w:pPr>
      <w:r>
        <w:rPr>
          <w:rFonts w:hint="eastAsia"/>
        </w:rPr>
        <w:t>改并报委托人；</w:t>
      </w:r>
    </w:p>
    <w:p>
      <w:pPr>
        <w:pStyle w:val="2"/>
      </w:pPr>
      <w:r>
        <w:rPr>
          <w:rFonts w:hint="eastAsia"/>
        </w:rPr>
        <w:t>（15）经委托人同意，签发工程暂停令和复工令；</w:t>
      </w:r>
    </w:p>
    <w:p>
      <w:pPr>
        <w:pStyle w:val="2"/>
      </w:pPr>
      <w:r>
        <w:rPr>
          <w:rFonts w:hint="eastAsia"/>
        </w:rPr>
        <w:t>（16）审查施工承包人提交的采用新材料、新工艺、新技术、新设备的论证材料及相关验收标准；</w:t>
      </w:r>
    </w:p>
    <w:p>
      <w:pPr>
        <w:pStyle w:val="2"/>
      </w:pPr>
      <w:r>
        <w:rPr>
          <w:rFonts w:hint="eastAsia"/>
        </w:rPr>
        <w:t>（17）验收隐蔽工程、分部分项工程；</w:t>
      </w:r>
    </w:p>
    <w:p>
      <w:pPr>
        <w:pStyle w:val="2"/>
      </w:pPr>
      <w:r>
        <w:rPr>
          <w:rFonts w:hint="eastAsia"/>
        </w:rPr>
        <w:t>（18）审查施工承包人提交的工程变更申请，协调处理施工进度调整、费用索赔、合同争议等事项；</w:t>
      </w:r>
    </w:p>
    <w:p>
      <w:pPr>
        <w:pStyle w:val="2"/>
      </w:pPr>
      <w:r>
        <w:rPr>
          <w:rFonts w:hint="eastAsia"/>
        </w:rPr>
        <w:t>（19）审查施工承包人提交的竣工验收申请，编写工程质量评估报告；</w:t>
      </w:r>
    </w:p>
    <w:p>
      <w:pPr>
        <w:pStyle w:val="2"/>
      </w:pPr>
      <w:r>
        <w:rPr>
          <w:rFonts w:hint="eastAsia"/>
        </w:rPr>
        <w:t>（20）参加工程竣工验收，签署竣工验收意见；</w:t>
      </w:r>
    </w:p>
    <w:p>
      <w:pPr>
        <w:pStyle w:val="2"/>
      </w:pPr>
      <w:r>
        <w:rPr>
          <w:rFonts w:hint="eastAsia"/>
        </w:rPr>
        <w:t>（21）审查施工承包人提交的竣工结算申请并报委托人；</w:t>
      </w:r>
    </w:p>
    <w:p>
      <w:pPr>
        <w:pStyle w:val="2"/>
      </w:pPr>
      <w:r>
        <w:rPr>
          <w:rFonts w:hint="eastAsia"/>
        </w:rPr>
        <w:t>（22）编制、整理工程监理归档文件并报委托人。</w:t>
      </w:r>
    </w:p>
    <w:p>
      <w:pPr>
        <w:pStyle w:val="6"/>
        <w:numPr>
          <w:ilvl w:val="1"/>
          <w:numId w:val="8"/>
        </w:numPr>
      </w:pPr>
      <w:r>
        <w:rPr>
          <w:rFonts w:hint="eastAsia"/>
        </w:rPr>
        <w:t>监理文件要求</w:t>
      </w:r>
    </w:p>
    <w:p>
      <w:pPr>
        <w:pStyle w:val="2"/>
      </w:pPr>
      <w:r>
        <w:rPr>
          <w:rFonts w:hint="eastAsia"/>
        </w:rPr>
        <w:t>5.4.1 监理文件的编制应符合法律、规范标准的强制性规定和委托人要求，相关的监理依据应当完</w:t>
      </w:r>
    </w:p>
    <w:p>
      <w:pPr>
        <w:pStyle w:val="2"/>
        <w:ind w:left="0"/>
      </w:pPr>
      <w:r>
        <w:rPr>
          <w:rFonts w:hint="eastAsia"/>
        </w:rPr>
        <w:t>整准确，文件内容和相应数据应当真实可靠。</w:t>
      </w:r>
    </w:p>
    <w:p>
      <w:pPr>
        <w:pStyle w:val="2"/>
      </w:pPr>
      <w:r>
        <w:rPr>
          <w:rFonts w:hint="eastAsia"/>
        </w:rPr>
        <w:t>5.4.2 监理文件的深度应满足本阶段相应监理工作的规定要求，满足委托人的下步工作需要，并应</w:t>
      </w:r>
    </w:p>
    <w:p>
      <w:pPr>
        <w:pStyle w:val="2"/>
        <w:ind w:left="0"/>
      </w:pPr>
      <w:r>
        <w:rPr>
          <w:rFonts w:hint="eastAsia"/>
        </w:rPr>
        <w:t>符合国家和行业现行规定。</w:t>
      </w:r>
    </w:p>
    <w:p>
      <w:pPr>
        <w:pStyle w:val="2"/>
      </w:pPr>
      <w:r>
        <w:rPr>
          <w:rFonts w:hint="eastAsia"/>
        </w:rPr>
        <w:t>5.4.3 本工程监理文件的具体类别、编制要求、编制内容、提交时间和份数等，在专用合同条款中</w:t>
      </w:r>
    </w:p>
    <w:p>
      <w:pPr>
        <w:pStyle w:val="2"/>
        <w:ind w:left="0"/>
      </w:pPr>
      <w:r>
        <w:rPr>
          <w:rFonts w:hint="eastAsia"/>
        </w:rPr>
        <w:t>约定。</w:t>
      </w:r>
    </w:p>
    <w:p>
      <w:pPr>
        <w:pStyle w:val="5"/>
        <w:numPr>
          <w:ilvl w:val="0"/>
          <w:numId w:val="8"/>
        </w:numPr>
      </w:pPr>
      <w:r>
        <w:rPr>
          <w:rFonts w:hint="eastAsia"/>
        </w:rPr>
        <w:t>开始监理和完成监理</w:t>
      </w:r>
    </w:p>
    <w:p>
      <w:pPr>
        <w:pStyle w:val="6"/>
        <w:numPr>
          <w:ilvl w:val="1"/>
          <w:numId w:val="8"/>
        </w:numPr>
      </w:pPr>
      <w:r>
        <w:rPr>
          <w:rFonts w:hint="eastAsia"/>
        </w:rPr>
        <w:t>开始监理</w:t>
      </w:r>
    </w:p>
    <w:p>
      <w:pPr>
        <w:pStyle w:val="2"/>
      </w:pPr>
      <w:r>
        <w:rPr>
          <w:rFonts w:hint="eastAsia"/>
        </w:rPr>
        <w:t>6.1.1 符合专用合同条款约定的开始监理条件的，委托人应提前 7 天向监理人发出开始监理通知。</w:t>
      </w:r>
    </w:p>
    <w:p>
      <w:pPr>
        <w:pStyle w:val="2"/>
        <w:ind w:left="0"/>
      </w:pPr>
      <w:r>
        <w:rPr>
          <w:rFonts w:hint="eastAsia"/>
        </w:rPr>
        <w:t>监理服务期限自开始监理通知中载明的开始监理日期起计算。</w:t>
      </w:r>
    </w:p>
    <w:p>
      <w:pPr>
        <w:pStyle w:val="2"/>
      </w:pPr>
      <w:r>
        <w:rPr>
          <w:rFonts w:hint="eastAsia"/>
        </w:rPr>
        <w:t>6.1.2 除专用合同条款另有约定外，因委托人原因造成合同签订之日起 90 天内未能发出开始监理</w:t>
      </w:r>
    </w:p>
    <w:p>
      <w:pPr>
        <w:pStyle w:val="2"/>
        <w:ind w:left="0"/>
      </w:pPr>
      <w:r>
        <w:rPr>
          <w:rFonts w:hint="eastAsia"/>
        </w:rPr>
        <w:t>通知的，监理人有权提出价格调整要求，或者解除合同。委托人应当承担由此增加的费用和（或）周期延误。</w:t>
      </w:r>
    </w:p>
    <w:p>
      <w:pPr>
        <w:pStyle w:val="6"/>
        <w:numPr>
          <w:ilvl w:val="1"/>
          <w:numId w:val="8"/>
        </w:numPr>
      </w:pPr>
      <w:r>
        <w:rPr>
          <w:rFonts w:hint="eastAsia"/>
        </w:rPr>
        <w:t>监理周期延误</w:t>
      </w:r>
    </w:p>
    <w:p>
      <w:pPr>
        <w:pStyle w:val="2"/>
      </w:pPr>
      <w:r>
        <w:rPr>
          <w:rFonts w:hint="eastAsia"/>
        </w:rPr>
        <w:t>在履行合同过程中，由于下列原因造成监理服务期限延误的，委托人应当延长监理服务期限并增加</w:t>
      </w:r>
    </w:p>
    <w:p>
      <w:pPr>
        <w:pStyle w:val="2"/>
        <w:ind w:left="0"/>
      </w:pPr>
      <w:r>
        <w:rPr>
          <w:rFonts w:hint="eastAsia"/>
        </w:rPr>
        <w:t>监理报酬，具体方法在专用合同条款中约定。</w:t>
      </w:r>
    </w:p>
    <w:p>
      <w:pPr>
        <w:pStyle w:val="2"/>
      </w:pPr>
      <w:r>
        <w:rPr>
          <w:rFonts w:hint="eastAsia"/>
        </w:rPr>
        <w:t>（1）合同变更；</w:t>
      </w:r>
    </w:p>
    <w:p>
      <w:pPr>
        <w:pStyle w:val="2"/>
      </w:pPr>
      <w:r>
        <w:rPr>
          <w:rFonts w:hint="eastAsia"/>
        </w:rPr>
        <w:t>（2）因委托人原因导致的监理工作暂停；</w:t>
      </w:r>
    </w:p>
    <w:p>
      <w:pPr>
        <w:pStyle w:val="2"/>
      </w:pPr>
      <w:r>
        <w:rPr>
          <w:rFonts w:hint="eastAsia"/>
        </w:rPr>
        <w:t>（3）未按合同约定及时支付监理报酬；</w:t>
      </w:r>
    </w:p>
    <w:p>
      <w:pPr>
        <w:pStyle w:val="2"/>
      </w:pPr>
      <w:r>
        <w:rPr>
          <w:rFonts w:hint="eastAsia"/>
        </w:rPr>
        <w:t>（4）未及时履行合同约定的相关义务；</w:t>
      </w:r>
    </w:p>
    <w:p>
      <w:pPr>
        <w:pStyle w:val="2"/>
      </w:pPr>
      <w:r>
        <w:rPr>
          <w:rFonts w:hint="eastAsia"/>
        </w:rPr>
        <w:t>（5）由于承包人延误、行政管理造成的监理服务期延误；</w:t>
      </w:r>
    </w:p>
    <w:p>
      <w:pPr>
        <w:pStyle w:val="2"/>
      </w:pPr>
      <w:r>
        <w:rPr>
          <w:rFonts w:hint="eastAsia"/>
        </w:rPr>
        <w:t>（6）造成监理服务期限延误的其他原因。</w:t>
      </w:r>
    </w:p>
    <w:p>
      <w:pPr>
        <w:pStyle w:val="6"/>
        <w:numPr>
          <w:ilvl w:val="1"/>
          <w:numId w:val="8"/>
        </w:numPr>
      </w:pPr>
      <w:r>
        <w:rPr>
          <w:rFonts w:hint="eastAsia"/>
        </w:rPr>
        <w:t>完成监理</w:t>
      </w:r>
    </w:p>
    <w:p>
      <w:pPr>
        <w:pStyle w:val="2"/>
      </w:pPr>
      <w:r>
        <w:rPr>
          <w:rFonts w:hint="eastAsia"/>
        </w:rPr>
        <w:t>6.3.1 监理人应当根据法律、规范标准、合同约定和委托人要求实施和完成监理，并编制和移交</w:t>
      </w:r>
    </w:p>
    <w:p>
      <w:pPr>
        <w:pStyle w:val="2"/>
        <w:ind w:left="0"/>
      </w:pPr>
      <w:r>
        <w:rPr>
          <w:rFonts w:hint="eastAsia"/>
        </w:rPr>
        <w:t>监理文件。</w:t>
      </w:r>
    </w:p>
    <w:p>
      <w:pPr>
        <w:pStyle w:val="2"/>
      </w:pPr>
      <w:r>
        <w:rPr>
          <w:rFonts w:hint="eastAsia"/>
        </w:rPr>
        <w:t>6.3.2 根据委托人要求或者基于专业能力判断，监理人认为能够提前完成监理的，可向委托人递交</w:t>
      </w:r>
    </w:p>
    <w:p>
      <w:pPr>
        <w:pStyle w:val="2"/>
        <w:ind w:left="0"/>
      </w:pPr>
      <w:r>
        <w:rPr>
          <w:rFonts w:hint="eastAsia"/>
        </w:rPr>
        <w:t>一份提前完成监理建议书，包括实施方案、提前时间、监理报酬变动等内容。除专用合同条款另有约定之外，委托人接受建议书的，不因提前完成监理而减少监理报酬；增加监理报酬的，所增费用由委托人承担。</w:t>
      </w:r>
    </w:p>
    <w:p>
      <w:pPr>
        <w:pStyle w:val="2"/>
      </w:pPr>
      <w:r>
        <w:rPr>
          <w:rFonts w:hint="eastAsia"/>
        </w:rPr>
        <w:t>6.3.3 缺陷修复监理指缺陷责任期间，监理人对承包人修复质量缺陷进行的监理。缺陷修复监理的</w:t>
      </w:r>
    </w:p>
    <w:p>
      <w:pPr>
        <w:pStyle w:val="2"/>
        <w:ind w:left="0"/>
      </w:pPr>
      <w:r>
        <w:rPr>
          <w:rFonts w:hint="eastAsia"/>
        </w:rPr>
        <w:t>责任由监理人负责。</w:t>
      </w:r>
    </w:p>
    <w:p>
      <w:pPr>
        <w:pStyle w:val="2"/>
      </w:pPr>
      <w:r>
        <w:rPr>
          <w:rFonts w:hint="eastAsia"/>
        </w:rPr>
        <w:t>6.3.4 委托人应当及时接收监理人提交的监理文件。如无正当理由拒收的，视为委托人已经接收监</w:t>
      </w:r>
    </w:p>
    <w:p>
      <w:pPr>
        <w:pStyle w:val="2"/>
        <w:ind w:left="0"/>
      </w:pPr>
      <w:r>
        <w:rPr>
          <w:rFonts w:hint="eastAsia"/>
        </w:rPr>
        <w:t>理文件。接收监理文件时，委托人应向监理人出具文件签收凭证，凭证内容包括文件名称、文件内容、文件形式、份数、提交和接收日期、提交人与接收人的亲笔签名等。</w:t>
      </w:r>
    </w:p>
    <w:p>
      <w:pPr>
        <w:pStyle w:val="2"/>
      </w:pPr>
      <w:r>
        <w:rPr>
          <w:rFonts w:hint="eastAsia"/>
        </w:rPr>
        <w:t>6.3.5 除专用合同条款另有约定外，监理文件包括纸质文件和电子文件两种形式，两者若有不一致</w:t>
      </w:r>
    </w:p>
    <w:p>
      <w:pPr>
        <w:pStyle w:val="2"/>
        <w:ind w:left="0"/>
      </w:pPr>
      <w:r>
        <w:rPr>
          <w:rFonts w:hint="eastAsia"/>
        </w:rPr>
        <w:t>时，应以纸质文件为准。纸质文件应当加盖单位章和总监理工程师的注册执业印章，具体份数、纸幅、装订格式等要求，应在专用合同条款中约定；电子文件应使用光盘和 U 盘分别贮存。</w:t>
      </w:r>
    </w:p>
    <w:p>
      <w:pPr>
        <w:pStyle w:val="5"/>
        <w:numPr>
          <w:ilvl w:val="0"/>
          <w:numId w:val="8"/>
        </w:numPr>
      </w:pPr>
      <w:r>
        <w:rPr>
          <w:rFonts w:hint="eastAsia"/>
        </w:rPr>
        <w:t>监理责任与保险</w:t>
      </w:r>
    </w:p>
    <w:p>
      <w:pPr>
        <w:pStyle w:val="6"/>
        <w:numPr>
          <w:ilvl w:val="1"/>
          <w:numId w:val="8"/>
        </w:numPr>
      </w:pPr>
      <w:r>
        <w:rPr>
          <w:rFonts w:hint="eastAsia"/>
        </w:rPr>
        <w:t>监理责任主体</w:t>
      </w:r>
    </w:p>
    <w:p>
      <w:pPr>
        <w:pStyle w:val="2"/>
      </w:pPr>
      <w:r>
        <w:rPr>
          <w:rFonts w:hint="eastAsia"/>
        </w:rPr>
        <w:t>7.1.1 监理人应运用一切合理的专业技术、知识技能和项目经验，按照职业道德准则和行业公认标</w:t>
      </w:r>
    </w:p>
    <w:p>
      <w:pPr>
        <w:pStyle w:val="2"/>
        <w:ind w:left="0"/>
      </w:pPr>
      <w:r>
        <w:rPr>
          <w:rFonts w:hint="eastAsia"/>
        </w:rPr>
        <w:t>准尽其全部职责，勤勉、谨慎、公正地履行其在本合同项下的责任和义务。</w:t>
      </w:r>
    </w:p>
    <w:p>
      <w:pPr>
        <w:pStyle w:val="2"/>
      </w:pPr>
      <w:r>
        <w:rPr>
          <w:rFonts w:hint="eastAsia"/>
        </w:rPr>
        <w:t>7.1.2 监理责任为监理单位项目负责人终身责任制。总监理工程师应当按照法律法规、有关技术标</w:t>
      </w:r>
    </w:p>
    <w:p>
      <w:pPr>
        <w:pStyle w:val="2"/>
        <w:ind w:left="0"/>
      </w:pPr>
      <w:r>
        <w:rPr>
          <w:rFonts w:hint="eastAsia"/>
        </w:rPr>
        <w:t>准、设计文件和工程承包合同进行监理，对施工质量承担监理责任。</w:t>
      </w:r>
    </w:p>
    <w:p>
      <w:pPr>
        <w:pStyle w:val="2"/>
      </w:pPr>
      <w:r>
        <w:rPr>
          <w:rFonts w:hint="eastAsia"/>
        </w:rPr>
        <w:t>7.1.3 总监理工程师应当在办理工程质量监督手续前签署工程质量终身责任承诺书，连同法定代表</w:t>
      </w:r>
    </w:p>
    <w:p>
      <w:pPr>
        <w:pStyle w:val="2"/>
        <w:ind w:left="0"/>
      </w:pPr>
      <w:r>
        <w:rPr>
          <w:rFonts w:hint="eastAsia"/>
        </w:rPr>
        <w:t>人出具的授权书，报工程质量监督机构备案。</w:t>
      </w:r>
    </w:p>
    <w:p>
      <w:pPr>
        <w:pStyle w:val="6"/>
        <w:numPr>
          <w:ilvl w:val="1"/>
          <w:numId w:val="8"/>
        </w:numPr>
      </w:pPr>
      <w:r>
        <w:rPr>
          <w:rFonts w:hint="eastAsia"/>
        </w:rPr>
        <w:t>监理责任保险</w:t>
      </w:r>
    </w:p>
    <w:p>
      <w:pPr>
        <w:pStyle w:val="2"/>
      </w:pPr>
      <w:r>
        <w:rPr>
          <w:rFonts w:hint="eastAsia"/>
        </w:rPr>
        <w:t>除专用合同条款另有约定外，建议监理人根据工程情况对监理责任进行保险，并在合同履行期间保</w:t>
      </w:r>
    </w:p>
    <w:p>
      <w:pPr>
        <w:pStyle w:val="2"/>
        <w:ind w:left="0"/>
      </w:pPr>
      <w:r>
        <w:rPr>
          <w:rFonts w:hint="eastAsia"/>
        </w:rPr>
        <w:t>持足额、有效。</w:t>
      </w:r>
    </w:p>
    <w:p>
      <w:pPr>
        <w:pStyle w:val="5"/>
        <w:numPr>
          <w:ilvl w:val="0"/>
          <w:numId w:val="8"/>
        </w:numPr>
      </w:pPr>
      <w:r>
        <w:rPr>
          <w:rFonts w:hint="eastAsia"/>
        </w:rPr>
        <w:t>合同变更</w:t>
      </w:r>
    </w:p>
    <w:p>
      <w:pPr>
        <w:pStyle w:val="6"/>
        <w:numPr>
          <w:ilvl w:val="1"/>
          <w:numId w:val="8"/>
        </w:numPr>
      </w:pPr>
      <w:r>
        <w:rPr>
          <w:rFonts w:hint="eastAsia"/>
        </w:rPr>
        <w:t>变更情形</w:t>
      </w:r>
    </w:p>
    <w:p>
      <w:pPr>
        <w:pStyle w:val="2"/>
      </w:pPr>
      <w:r>
        <w:rPr>
          <w:rFonts w:hint="eastAsia"/>
        </w:rPr>
        <w:t>8.1.1 合同履行中发生下述情形时，合同一方均可向对方提出变更请求，经双方协商一致后进行变</w:t>
      </w:r>
    </w:p>
    <w:p>
      <w:pPr>
        <w:pStyle w:val="2"/>
        <w:ind w:left="0"/>
      </w:pPr>
      <w:r>
        <w:rPr>
          <w:rFonts w:hint="eastAsia"/>
        </w:rPr>
        <w:t>更，监理服务期限和监理报酬的调整方法在专用合同条款中约定。</w:t>
      </w:r>
    </w:p>
    <w:p>
      <w:pPr>
        <w:pStyle w:val="2"/>
      </w:pPr>
      <w:r>
        <w:rPr>
          <w:rFonts w:hint="eastAsia"/>
        </w:rPr>
        <w:t>（1）监理范围发生变化；</w:t>
      </w:r>
    </w:p>
    <w:p>
      <w:pPr>
        <w:pStyle w:val="2"/>
      </w:pPr>
      <w:r>
        <w:rPr>
          <w:rFonts w:hint="eastAsia"/>
        </w:rPr>
        <w:t>（2）除不可抗力外，非监理人的原因引起的周期延误；</w:t>
      </w:r>
    </w:p>
    <w:p>
      <w:pPr>
        <w:pStyle w:val="2"/>
      </w:pPr>
      <w:r>
        <w:rPr>
          <w:rFonts w:hint="eastAsia"/>
        </w:rPr>
        <w:t>（3）非监理人的原因，对工程同一部分重复进行监理；</w:t>
      </w:r>
    </w:p>
    <w:p>
      <w:pPr>
        <w:pStyle w:val="2"/>
      </w:pPr>
      <w:r>
        <w:rPr>
          <w:rFonts w:hint="eastAsia"/>
        </w:rPr>
        <w:t>（4）非监理人的原因，对工程暂停监理及恢复监理。</w:t>
      </w:r>
    </w:p>
    <w:p>
      <w:pPr>
        <w:pStyle w:val="2"/>
      </w:pPr>
      <w:r>
        <w:rPr>
          <w:rFonts w:hint="eastAsia"/>
        </w:rPr>
        <w:t>8.1.2 基准日后，因颁布新的或修订原有法律、法规、规范和标准等引发合同变更情形的，按照上</w:t>
      </w:r>
    </w:p>
    <w:p>
      <w:pPr>
        <w:pStyle w:val="2"/>
        <w:ind w:left="0"/>
      </w:pPr>
      <w:r>
        <w:rPr>
          <w:rFonts w:hint="eastAsia"/>
        </w:rPr>
        <w:t>述约定进行调整。</w:t>
      </w:r>
    </w:p>
    <w:p>
      <w:pPr>
        <w:pStyle w:val="6"/>
        <w:numPr>
          <w:ilvl w:val="1"/>
          <w:numId w:val="8"/>
        </w:numPr>
      </w:pPr>
      <w:r>
        <w:rPr>
          <w:rFonts w:hint="eastAsia"/>
        </w:rPr>
        <w:t>合理化建议</w:t>
      </w:r>
    </w:p>
    <w:p>
      <w:pPr>
        <w:pStyle w:val="2"/>
      </w:pPr>
      <w:r>
        <w:rPr>
          <w:rFonts w:hint="eastAsia"/>
        </w:rPr>
        <w:t>8.2.1 合同履行中，监理人可对委托人要求提出合理化建议。合理化建议应以书面形式提交委托人，</w:t>
      </w:r>
    </w:p>
    <w:p>
      <w:pPr>
        <w:pStyle w:val="2"/>
        <w:ind w:left="0"/>
      </w:pPr>
      <w:r>
        <w:rPr>
          <w:rFonts w:hint="eastAsia"/>
        </w:rPr>
        <w:t>被委托人采纳并构成变更的，执行第 8.1 款约定。</w:t>
      </w:r>
    </w:p>
    <w:p>
      <w:pPr>
        <w:pStyle w:val="2"/>
      </w:pPr>
      <w:r>
        <w:rPr>
          <w:rFonts w:hint="eastAsia"/>
        </w:rPr>
        <w:t>8.2.2 监理人提出的合理化建议降低了工程投资、缩短了施工期限或者提高了工程经济效益的，委</w:t>
      </w:r>
    </w:p>
    <w:p>
      <w:pPr>
        <w:pStyle w:val="2"/>
        <w:ind w:left="0"/>
      </w:pPr>
      <w:r>
        <w:rPr>
          <w:rFonts w:hint="eastAsia"/>
        </w:rPr>
        <w:t>托人应按专用合同条款中的约定给予奖励。</w:t>
      </w:r>
    </w:p>
    <w:p>
      <w:pPr>
        <w:pStyle w:val="5"/>
        <w:numPr>
          <w:ilvl w:val="0"/>
          <w:numId w:val="8"/>
        </w:numPr>
      </w:pPr>
      <w:r>
        <w:rPr>
          <w:rFonts w:hint="eastAsia"/>
        </w:rPr>
        <w:t>合同价格与支付</w:t>
      </w:r>
    </w:p>
    <w:p>
      <w:pPr>
        <w:pStyle w:val="6"/>
        <w:numPr>
          <w:ilvl w:val="1"/>
          <w:numId w:val="8"/>
        </w:numPr>
      </w:pPr>
      <w:r>
        <w:rPr>
          <w:rFonts w:hint="eastAsia"/>
        </w:rPr>
        <w:t>合同价格</w:t>
      </w:r>
    </w:p>
    <w:p>
      <w:pPr>
        <w:pStyle w:val="2"/>
      </w:pPr>
      <w:r>
        <w:rPr>
          <w:rFonts w:hint="eastAsia"/>
        </w:rPr>
        <w:t>9.1.1 本合同的价款确定方式、调整方式和风险范围划分，在专用合同条款中约定。</w:t>
      </w:r>
    </w:p>
    <w:p>
      <w:pPr>
        <w:pStyle w:val="2"/>
      </w:pPr>
      <w:r>
        <w:rPr>
          <w:rFonts w:hint="eastAsia"/>
        </w:rPr>
        <w:t>9.1.2 除专用合同条款另有约定外，合同价格应当包括收集资料、踏勘现场、制订纲要、实施监理、</w:t>
      </w:r>
    </w:p>
    <w:p>
      <w:pPr>
        <w:pStyle w:val="2"/>
        <w:ind w:left="0"/>
      </w:pPr>
      <w:r>
        <w:rPr>
          <w:rFonts w:hint="eastAsia"/>
        </w:rPr>
        <w:t>编制监理文件等全部费用和国家规定的增值税税金。</w:t>
      </w:r>
    </w:p>
    <w:p>
      <w:pPr>
        <w:pStyle w:val="2"/>
      </w:pPr>
      <w:r>
        <w:rPr>
          <w:rFonts w:hint="eastAsia"/>
        </w:rPr>
        <w:t>9.1.3 委托人要求监理人进行外出考察、试验检测、专项咨询或专家评审时，相应费用不含在合同</w:t>
      </w:r>
    </w:p>
    <w:p>
      <w:pPr>
        <w:pStyle w:val="2"/>
        <w:ind w:left="0"/>
      </w:pPr>
      <w:r>
        <w:rPr>
          <w:rFonts w:hint="eastAsia"/>
        </w:rPr>
        <w:t>价格之中，由委托人另行支付。</w:t>
      </w:r>
    </w:p>
    <w:p>
      <w:pPr>
        <w:pStyle w:val="6"/>
        <w:numPr>
          <w:ilvl w:val="1"/>
          <w:numId w:val="8"/>
        </w:numPr>
      </w:pPr>
      <w:r>
        <w:rPr>
          <w:rFonts w:hint="eastAsia"/>
        </w:rPr>
        <w:t>预付款</w:t>
      </w:r>
    </w:p>
    <w:p>
      <w:pPr>
        <w:pStyle w:val="2"/>
      </w:pPr>
      <w:r>
        <w:rPr>
          <w:rFonts w:hint="eastAsia"/>
        </w:rPr>
        <w:t>9.2.1 预付款应专用于本工程的监理。预付款的额度、支付方式及抵扣方式在专用合同条款中约定。</w:t>
      </w:r>
    </w:p>
    <w:p>
      <w:pPr>
        <w:pStyle w:val="2"/>
      </w:pPr>
      <w:r>
        <w:rPr>
          <w:rFonts w:hint="eastAsia"/>
        </w:rPr>
        <w:t>9.2.2 委托人应在收到预付款支付申请后 28 天内，将预付款支付给监理人；监理人应当提供等额</w:t>
      </w:r>
    </w:p>
    <w:p>
      <w:pPr>
        <w:pStyle w:val="2"/>
        <w:ind w:left="0"/>
      </w:pPr>
      <w:r>
        <w:rPr>
          <w:rFonts w:hint="eastAsia"/>
        </w:rPr>
        <w:t>的增值税发票。</w:t>
      </w:r>
    </w:p>
    <w:p>
      <w:pPr>
        <w:pStyle w:val="6"/>
        <w:numPr>
          <w:ilvl w:val="1"/>
          <w:numId w:val="8"/>
        </w:numPr>
      </w:pPr>
      <w:r>
        <w:rPr>
          <w:rFonts w:hint="eastAsia"/>
        </w:rPr>
        <w:t>中期支付</w:t>
      </w:r>
    </w:p>
    <w:p>
      <w:pPr>
        <w:pStyle w:val="2"/>
      </w:pPr>
      <w:r>
        <w:rPr>
          <w:rFonts w:hint="eastAsia"/>
        </w:rPr>
        <w:t>9.3.1 监理人应按委托人批准或专用合同条款约定的格式及份数，向委托人提交中期支付申请，并</w:t>
      </w:r>
    </w:p>
    <w:p>
      <w:pPr>
        <w:pStyle w:val="2"/>
        <w:ind w:left="0"/>
      </w:pPr>
      <w:r>
        <w:rPr>
          <w:rFonts w:hint="eastAsia"/>
        </w:rPr>
        <w:t>附相应的支持性证明文件。</w:t>
      </w:r>
    </w:p>
    <w:p>
      <w:pPr>
        <w:pStyle w:val="2"/>
      </w:pPr>
      <w:r>
        <w:rPr>
          <w:rFonts w:hint="eastAsia"/>
        </w:rPr>
        <w:t>9.3.2 委托人应在收到中期支付申请后的 28 天内，将应付款项支付给监理人；监理人应当提供等</w:t>
      </w:r>
    </w:p>
    <w:p>
      <w:pPr>
        <w:pStyle w:val="2"/>
        <w:ind w:left="0"/>
      </w:pPr>
      <w:r>
        <w:rPr>
          <w:rFonts w:hint="eastAsia"/>
        </w:rPr>
        <w:t>额的增值税发票。委托人未能在前述时间内完成审批或不予答复的，视为委托人同意中期支付申请。委托人不按期支付的，按专用合同条款的约定支付逾期付款违约金。</w:t>
      </w:r>
    </w:p>
    <w:p>
      <w:pPr>
        <w:pStyle w:val="2"/>
      </w:pPr>
      <w:r>
        <w:rPr>
          <w:rFonts w:hint="eastAsia"/>
        </w:rPr>
        <w:t>9.3.3 中期支付涉及政府投资资金的，按照国库集中支付等国家相关规定和专用合同条款的约定执</w:t>
      </w:r>
    </w:p>
    <w:p>
      <w:pPr>
        <w:pStyle w:val="2"/>
        <w:ind w:left="0"/>
      </w:pPr>
      <w:r>
        <w:rPr>
          <w:rFonts w:hint="eastAsia"/>
        </w:rPr>
        <w:t>行。</w:t>
      </w:r>
    </w:p>
    <w:p>
      <w:pPr>
        <w:pStyle w:val="6"/>
        <w:numPr>
          <w:ilvl w:val="1"/>
          <w:numId w:val="8"/>
        </w:numPr>
      </w:pPr>
      <w:r>
        <w:rPr>
          <w:rFonts w:hint="eastAsia"/>
        </w:rPr>
        <w:t>费用结算</w:t>
      </w:r>
    </w:p>
    <w:p>
      <w:pPr>
        <w:pStyle w:val="2"/>
      </w:pPr>
      <w:r>
        <w:rPr>
          <w:rFonts w:hint="eastAsia"/>
        </w:rPr>
        <w:t>9.4.1 合同工作完成后，监理人可按专用合同条款约定的份数和期限，向委托人提交监理费用结算</w:t>
      </w:r>
    </w:p>
    <w:p>
      <w:pPr>
        <w:pStyle w:val="2"/>
        <w:ind w:left="0"/>
      </w:pPr>
      <w:r>
        <w:rPr>
          <w:rFonts w:hint="eastAsia"/>
        </w:rPr>
        <w:t>申请，并提供相关证明材料。</w:t>
      </w:r>
    </w:p>
    <w:p>
      <w:pPr>
        <w:pStyle w:val="2"/>
      </w:pPr>
      <w:r>
        <w:rPr>
          <w:rFonts w:hint="eastAsia"/>
        </w:rPr>
        <w:t>9.4.2 委托人应在收到费用结算申请后的 28 天内，将应付款项支付给监理人；监理人应当提供等</w:t>
      </w:r>
    </w:p>
    <w:p>
      <w:pPr>
        <w:pStyle w:val="2"/>
        <w:ind w:left="0"/>
      </w:pPr>
      <w:r>
        <w:rPr>
          <w:rFonts w:hint="eastAsia"/>
        </w:rPr>
        <w:t>额的增值税发票。委托人未能在前述时间内完成审批或不予答复的，视为委托人同意费用结算申请。委托人不按期支付的，按专用合同条款的约定支付逾期付款违约金。</w:t>
      </w:r>
    </w:p>
    <w:p>
      <w:pPr>
        <w:pStyle w:val="2"/>
      </w:pPr>
      <w:r>
        <w:rPr>
          <w:rFonts w:hint="eastAsia"/>
        </w:rPr>
        <w:t>9.4.3 委托人对费用结算申请内容有异议的，有权要求监理人进行修正和提供补充资料，由监理人</w:t>
      </w:r>
    </w:p>
    <w:p>
      <w:pPr>
        <w:pStyle w:val="2"/>
        <w:ind w:left="0"/>
      </w:pPr>
      <w:r>
        <w:rPr>
          <w:rFonts w:hint="eastAsia"/>
        </w:rPr>
        <w:t>重新提交。监理人对此有异议的，按第 12 条的约定执行。</w:t>
      </w:r>
    </w:p>
    <w:p>
      <w:pPr>
        <w:pStyle w:val="2"/>
      </w:pPr>
      <w:r>
        <w:rPr>
          <w:rFonts w:hint="eastAsia"/>
        </w:rPr>
        <w:t>9.4.4 最终结清付款涉及政府投资资金的，按第 9.3.3 项的约定执行。</w:t>
      </w:r>
    </w:p>
    <w:p>
      <w:pPr>
        <w:pStyle w:val="5"/>
        <w:numPr>
          <w:ilvl w:val="0"/>
          <w:numId w:val="8"/>
        </w:numPr>
      </w:pPr>
      <w:r>
        <w:rPr>
          <w:rFonts w:hint="eastAsia"/>
        </w:rPr>
        <w:t>不可抗力</w:t>
      </w:r>
    </w:p>
    <w:p>
      <w:pPr>
        <w:pStyle w:val="6"/>
        <w:numPr>
          <w:ilvl w:val="1"/>
          <w:numId w:val="8"/>
        </w:numPr>
      </w:pPr>
      <w:r>
        <w:rPr>
          <w:rFonts w:hint="eastAsia"/>
        </w:rPr>
        <w:t>不可抗力的确认</w:t>
      </w:r>
    </w:p>
    <w:p>
      <w:pPr>
        <w:pStyle w:val="2"/>
      </w:pPr>
      <w:r>
        <w:rPr>
          <w:rFonts w:hint="eastAsia"/>
        </w:rPr>
        <w:t>10.1.1 不可抗力是指监理人和委托人在订立合同时不可预见，在履行合同过程中不可避免发生并</w:t>
      </w:r>
    </w:p>
    <w:p>
      <w:pPr>
        <w:pStyle w:val="2"/>
        <w:ind w:left="0"/>
      </w:pPr>
      <w:r>
        <w:rPr>
          <w:rFonts w:hint="eastAsia"/>
        </w:rPr>
        <w:t>不能克服的自然灾害和社会性突发事件，如地震、海啸、瘟疫、水灾、骚乱、暴动、战争和专用合同条款约定的其他情形。</w:t>
      </w:r>
    </w:p>
    <w:p>
      <w:pPr>
        <w:pStyle w:val="2"/>
      </w:pPr>
      <w:r>
        <w:rPr>
          <w:rFonts w:hint="eastAsia"/>
        </w:rPr>
        <w:t>10.1.2 不可抗力发生后，委托人和监理人应及时认真统计所造成的损失，收集不可抗力造成损失</w:t>
      </w:r>
    </w:p>
    <w:p>
      <w:pPr>
        <w:pStyle w:val="2"/>
        <w:ind w:left="0"/>
      </w:pPr>
      <w:r>
        <w:rPr>
          <w:rFonts w:hint="eastAsia"/>
        </w:rPr>
        <w:t>的证据。合同双方对是否属于不可抗力或其损失的意见不一致的，由合同双方协商确定。</w:t>
      </w:r>
    </w:p>
    <w:p>
      <w:pPr>
        <w:pStyle w:val="6"/>
        <w:numPr>
          <w:ilvl w:val="1"/>
          <w:numId w:val="8"/>
        </w:numPr>
      </w:pPr>
      <w:r>
        <w:rPr>
          <w:rFonts w:hint="eastAsia"/>
        </w:rPr>
        <w:t>不可抗力的通知</w:t>
      </w:r>
    </w:p>
    <w:p>
      <w:pPr>
        <w:pStyle w:val="2"/>
      </w:pPr>
      <w:r>
        <w:rPr>
          <w:rFonts w:hint="eastAsia"/>
        </w:rPr>
        <w:t>10.2.1 合同一方当事人遇到不可抗力事件，使其履行合同义务受到阻碍时，应立即通知合同另一</w:t>
      </w:r>
    </w:p>
    <w:p>
      <w:pPr>
        <w:pStyle w:val="2"/>
        <w:ind w:left="0"/>
      </w:pPr>
      <w:r>
        <w:rPr>
          <w:rFonts w:hint="eastAsia"/>
        </w:rPr>
        <w:t>方当事人，书面说明不可抗力和受阻碍的详细情况，并提供必要的证明。</w:t>
      </w:r>
    </w:p>
    <w:p>
      <w:pPr>
        <w:pStyle w:val="2"/>
      </w:pPr>
      <w:r>
        <w:rPr>
          <w:rFonts w:hint="eastAsia"/>
        </w:rPr>
        <w:t>10.2.2 如不可抗力持续发生，合同一方当事人应及时向合同另一方当事人提交中间报告，说明不</w:t>
      </w:r>
    </w:p>
    <w:p>
      <w:pPr>
        <w:pStyle w:val="2"/>
        <w:ind w:left="0"/>
      </w:pPr>
      <w:r>
        <w:rPr>
          <w:rFonts w:hint="eastAsia"/>
        </w:rPr>
        <w:t>可抗力和履行合同受阻的情况，并于不可抗力事件结束后 28 天内提交最终报告及有关资料。</w:t>
      </w:r>
    </w:p>
    <w:p>
      <w:pPr>
        <w:pStyle w:val="6"/>
        <w:numPr>
          <w:ilvl w:val="1"/>
          <w:numId w:val="8"/>
        </w:numPr>
      </w:pPr>
      <w:r>
        <w:rPr>
          <w:rFonts w:hint="eastAsia"/>
        </w:rPr>
        <w:t>不可抗力后果及其处理</w:t>
      </w:r>
    </w:p>
    <w:p>
      <w:pPr>
        <w:pStyle w:val="2"/>
      </w:pPr>
      <w:r>
        <w:rPr>
          <w:rFonts w:hint="eastAsia"/>
        </w:rPr>
        <w:t>10.3.1 不可抗力引起的后果及其损失，应由合同当事人依据法律规定各自承担。不可抗力发生前</w:t>
      </w:r>
    </w:p>
    <w:p>
      <w:pPr>
        <w:pStyle w:val="2"/>
        <w:ind w:left="0"/>
      </w:pPr>
      <w:r>
        <w:rPr>
          <w:rFonts w:hint="eastAsia"/>
        </w:rPr>
        <w:t>已完成的监理工作，应当按照合同约定进行支付。</w:t>
      </w:r>
    </w:p>
    <w:p>
      <w:pPr>
        <w:pStyle w:val="2"/>
      </w:pPr>
      <w:r>
        <w:rPr>
          <w:rFonts w:hint="eastAsia"/>
        </w:rPr>
        <w:t>10.3.2 不可抗力发生后，合同当事人应当采取有效措施避免损失进一步扩大，如未采取有效措施</w:t>
      </w:r>
    </w:p>
    <w:p>
      <w:pPr>
        <w:pStyle w:val="2"/>
        <w:ind w:left="0"/>
      </w:pPr>
      <w:r>
        <w:rPr>
          <w:rFonts w:hint="eastAsia"/>
        </w:rPr>
        <w:t>致使损失扩大的，应当自行承担扩大部分的损失。</w:t>
      </w:r>
    </w:p>
    <w:p>
      <w:pPr>
        <w:pStyle w:val="2"/>
      </w:pPr>
      <w:r>
        <w:rPr>
          <w:rFonts w:hint="eastAsia"/>
        </w:rPr>
        <w:t>10.3.3 因一方当事人迟延履行合同义务，致使迟延履行期间遭遇不可抗力的，应由该当事人承担</w:t>
      </w:r>
    </w:p>
    <w:p>
      <w:pPr>
        <w:pStyle w:val="2"/>
        <w:ind w:left="0"/>
      </w:pPr>
      <w:r>
        <w:rPr>
          <w:rFonts w:hint="eastAsia"/>
        </w:rPr>
        <w:t>全部损失。</w:t>
      </w:r>
    </w:p>
    <w:p>
      <w:pPr>
        <w:pStyle w:val="5"/>
        <w:numPr>
          <w:ilvl w:val="0"/>
          <w:numId w:val="8"/>
        </w:numPr>
      </w:pPr>
      <w:r>
        <w:rPr>
          <w:rFonts w:hint="eastAsia"/>
        </w:rPr>
        <w:t>违约</w:t>
      </w:r>
    </w:p>
    <w:p>
      <w:pPr>
        <w:pStyle w:val="6"/>
        <w:numPr>
          <w:ilvl w:val="1"/>
          <w:numId w:val="8"/>
        </w:numPr>
      </w:pPr>
      <w:r>
        <w:rPr>
          <w:rFonts w:hint="eastAsia"/>
        </w:rPr>
        <w:t>监理人违约</w:t>
      </w:r>
    </w:p>
    <w:p>
      <w:pPr>
        <w:pStyle w:val="2"/>
      </w:pPr>
      <w:r>
        <w:rPr>
          <w:rFonts w:hint="eastAsia"/>
        </w:rPr>
        <w:t>11.1.1 合同履行中发生下列情况之一的，属监理人违约：</w:t>
      </w:r>
    </w:p>
    <w:p>
      <w:pPr>
        <w:pStyle w:val="2"/>
      </w:pPr>
      <w:r>
        <w:rPr>
          <w:rFonts w:hint="eastAsia"/>
        </w:rPr>
        <w:t>（1）监理文件不符合规范标准以及合同约定；</w:t>
      </w:r>
    </w:p>
    <w:p>
      <w:pPr>
        <w:pStyle w:val="2"/>
      </w:pPr>
      <w:r>
        <w:rPr>
          <w:rFonts w:hint="eastAsia"/>
        </w:rPr>
        <w:t>（2）监理人转让监理工作；</w:t>
      </w:r>
    </w:p>
    <w:p>
      <w:pPr>
        <w:pStyle w:val="2"/>
      </w:pPr>
      <w:r>
        <w:rPr>
          <w:rFonts w:hint="eastAsia"/>
        </w:rPr>
        <w:t>（3）监理人未按合同约定实施监理并造成工程损失；</w:t>
      </w:r>
    </w:p>
    <w:p>
      <w:pPr>
        <w:pStyle w:val="2"/>
      </w:pPr>
      <w:r>
        <w:rPr>
          <w:rFonts w:hint="eastAsia"/>
        </w:rPr>
        <w:t>（4）监理人无法履行或停止履行合同；</w:t>
      </w:r>
    </w:p>
    <w:p>
      <w:pPr>
        <w:pStyle w:val="2"/>
      </w:pPr>
      <w:r>
        <w:rPr>
          <w:rFonts w:hint="eastAsia"/>
        </w:rPr>
        <w:t>（5）监理人不履行合同约定的其他义务。</w:t>
      </w:r>
    </w:p>
    <w:p>
      <w:pPr>
        <w:pStyle w:val="2"/>
      </w:pPr>
      <w:r>
        <w:rPr>
          <w:rFonts w:hint="eastAsia"/>
        </w:rPr>
        <w:t>11.1.2 监理人发生违约情况时，委托人可向监理人发出整改通知，要求其在限定期限内纠正；逾</w:t>
      </w:r>
    </w:p>
    <w:p>
      <w:pPr>
        <w:pStyle w:val="2"/>
        <w:ind w:left="0"/>
      </w:pPr>
      <w:r>
        <w:rPr>
          <w:rFonts w:hint="eastAsia"/>
        </w:rPr>
        <w:t>期仍不纠正的，委托人有权解除合同并向监理人发出解除合同通知。监理人应当承担由于违约所造成的费用增加、周期延误和委托人损失等。</w:t>
      </w:r>
    </w:p>
    <w:p>
      <w:pPr>
        <w:pStyle w:val="6"/>
        <w:numPr>
          <w:ilvl w:val="1"/>
          <w:numId w:val="8"/>
        </w:numPr>
      </w:pPr>
      <w:r>
        <w:rPr>
          <w:rFonts w:hint="eastAsia"/>
        </w:rPr>
        <w:t>委托人违约</w:t>
      </w:r>
    </w:p>
    <w:p>
      <w:pPr>
        <w:pStyle w:val="2"/>
      </w:pPr>
      <w:r>
        <w:rPr>
          <w:rFonts w:hint="eastAsia"/>
        </w:rPr>
        <w:t>12.2.1 合同履行中发生下列情况之一的，属委托人违约：</w:t>
      </w:r>
    </w:p>
    <w:p>
      <w:pPr>
        <w:pStyle w:val="2"/>
      </w:pPr>
      <w:r>
        <w:rPr>
          <w:rFonts w:hint="eastAsia"/>
        </w:rPr>
        <w:t>（1）委托人未按合同约定支付监理报酬；</w:t>
      </w:r>
    </w:p>
    <w:p>
      <w:pPr>
        <w:pStyle w:val="2"/>
      </w:pPr>
      <w:r>
        <w:rPr>
          <w:rFonts w:hint="eastAsia"/>
        </w:rPr>
        <w:t>（2）委托人原因造成监理停止；</w:t>
      </w:r>
    </w:p>
    <w:p>
      <w:pPr>
        <w:pStyle w:val="2"/>
      </w:pPr>
      <w:r>
        <w:rPr>
          <w:rFonts w:hint="eastAsia"/>
        </w:rPr>
        <w:t>（3）委托人无法履行或停止履行合同；</w:t>
      </w:r>
    </w:p>
    <w:p>
      <w:pPr>
        <w:pStyle w:val="2"/>
      </w:pPr>
      <w:r>
        <w:rPr>
          <w:rFonts w:hint="eastAsia"/>
        </w:rPr>
        <w:t>（4）委托人不履行合同约定的其他义务。</w:t>
      </w:r>
    </w:p>
    <w:p>
      <w:pPr>
        <w:pStyle w:val="2"/>
      </w:pPr>
      <w:r>
        <w:rPr>
          <w:rFonts w:hint="eastAsia"/>
        </w:rPr>
        <w:t>11.2.2 委托人发生违约情况时，监理人可向委托人发出暂停监理通知，要求其在限定期限内纠正；</w:t>
      </w:r>
    </w:p>
    <w:p>
      <w:pPr>
        <w:pStyle w:val="2"/>
        <w:ind w:left="0"/>
      </w:pPr>
      <w:r>
        <w:rPr>
          <w:rFonts w:hint="eastAsia"/>
        </w:rPr>
        <w:t>逾期仍不纠正的，监理人有权解除合同并向委托人发出解除合同通知。委托人应当承担由于违约所造成的费用增加、周期延误和监理人损失等。</w:t>
      </w:r>
    </w:p>
    <w:p>
      <w:pPr>
        <w:pStyle w:val="6"/>
        <w:numPr>
          <w:ilvl w:val="1"/>
          <w:numId w:val="8"/>
        </w:numPr>
      </w:pPr>
      <w:r>
        <w:rPr>
          <w:rFonts w:hint="eastAsia"/>
        </w:rPr>
        <w:t>第三人造成的违约</w:t>
      </w:r>
    </w:p>
    <w:p>
      <w:pPr>
        <w:pStyle w:val="2"/>
      </w:pPr>
      <w:r>
        <w:rPr>
          <w:rFonts w:hint="eastAsia"/>
        </w:rPr>
        <w:t>在履行合同过程中，一方当事人因第三人的原因造成违约的，应当向对方当事人承担违约责任。一</w:t>
      </w:r>
    </w:p>
    <w:p>
      <w:pPr>
        <w:pStyle w:val="2"/>
        <w:ind w:left="0"/>
      </w:pPr>
      <w:r>
        <w:rPr>
          <w:rFonts w:hint="eastAsia"/>
        </w:rPr>
        <w:t>方当事人和第三人之间的纠纷，依照法律规定或者按照约定解决。</w:t>
      </w:r>
    </w:p>
    <w:p>
      <w:pPr>
        <w:pStyle w:val="5"/>
        <w:numPr>
          <w:ilvl w:val="0"/>
          <w:numId w:val="8"/>
        </w:numPr>
      </w:pPr>
      <w:r>
        <w:rPr>
          <w:rFonts w:hint="eastAsia"/>
        </w:rPr>
        <w:t>争议的解决</w:t>
      </w:r>
    </w:p>
    <w:p>
      <w:pPr>
        <w:pStyle w:val="2"/>
      </w:pPr>
      <w:r>
        <w:rPr>
          <w:rFonts w:hint="eastAsia"/>
        </w:rPr>
        <w:t>委托人和监理人在履行合同中发生争议的，可以友好协商解决。合同当事人友好协商解决不成的，</w:t>
      </w:r>
    </w:p>
    <w:p>
      <w:pPr>
        <w:pStyle w:val="2"/>
        <w:ind w:left="0"/>
      </w:pPr>
      <w:r>
        <w:rPr>
          <w:rFonts w:hint="eastAsia"/>
        </w:rPr>
        <w:t>可在专用合同条款中约定下列一种方式解决：</w:t>
      </w:r>
    </w:p>
    <w:p>
      <w:pPr>
        <w:pStyle w:val="2"/>
      </w:pPr>
      <w:r>
        <w:rPr>
          <w:rFonts w:hint="eastAsia"/>
        </w:rPr>
        <w:t>（1）向约定的仲裁委员会申请仲裁；</w:t>
      </w:r>
    </w:p>
    <w:p>
      <w:pPr>
        <w:pStyle w:val="2"/>
      </w:pPr>
      <w:r>
        <w:rPr>
          <w:rFonts w:hint="eastAsia"/>
        </w:rPr>
        <w:t>（2）向有管辖权的人民法院提起诉讼。</w:t>
      </w:r>
    </w:p>
    <w:p>
      <w:r>
        <w:rPr>
          <w:rFonts w:hint="eastAsia"/>
        </w:rPr>
        <w:br w:type="page"/>
      </w:r>
    </w:p>
    <w:p>
      <w:pPr>
        <w:pStyle w:val="5"/>
        <w:numPr>
          <w:ilvl w:val="0"/>
          <w:numId w:val="7"/>
        </w:numPr>
        <w:jc w:val="center"/>
      </w:pPr>
      <w:r>
        <w:rPr>
          <w:rFonts w:hint="eastAsia"/>
        </w:rPr>
        <w:t>专用合同条款</w:t>
      </w:r>
    </w:p>
    <w:p>
      <w:r>
        <w:rPr>
          <w:rFonts w:hint="eastAsia"/>
        </w:rPr>
        <w:br w:type="page"/>
      </w:r>
    </w:p>
    <w:p>
      <w:pPr>
        <w:pStyle w:val="5"/>
        <w:numPr>
          <w:ilvl w:val="0"/>
          <w:numId w:val="7"/>
        </w:numPr>
        <w:jc w:val="center"/>
      </w:pPr>
      <w:r>
        <w:rPr>
          <w:rFonts w:hint="eastAsia"/>
        </w:rPr>
        <w:t>合同附件格式</w:t>
      </w:r>
    </w:p>
    <w:p>
      <w:pPr>
        <w:pStyle w:val="6"/>
      </w:pPr>
      <w:r>
        <w:rPr>
          <w:rFonts w:hint="eastAsia"/>
        </w:rPr>
        <w:t>附件一：合同协议书</w:t>
      </w:r>
    </w:p>
    <w:p>
      <w:pPr>
        <w:pStyle w:val="2"/>
        <w:ind w:left="0"/>
        <w:jc w:val="center"/>
        <w:rPr>
          <w:b/>
          <w:bCs/>
          <w:sz w:val="28"/>
          <w:szCs w:val="24"/>
        </w:rPr>
      </w:pPr>
      <w:r>
        <w:rPr>
          <w:rFonts w:hint="eastAsia"/>
          <w:b/>
          <w:bCs/>
          <w:sz w:val="30"/>
          <w:szCs w:val="30"/>
        </w:rPr>
        <w:t>合同协议书</w:t>
      </w:r>
    </w:p>
    <w:p>
      <w:pPr>
        <w:pStyle w:val="2"/>
      </w:pPr>
      <w:r>
        <w:rPr>
          <w:u w:val="single"/>
        </w:rPr>
        <w:t xml:space="preserve"> </w:t>
      </w:r>
      <w:r>
        <w:rPr>
          <w:u w:val="single"/>
        </w:rPr>
        <w:tab/>
      </w:r>
      <w:r>
        <w:rPr>
          <w:rFonts w:hint="eastAsia"/>
          <w:u w:val="single"/>
        </w:rPr>
        <w:t xml:space="preserve">   </w:t>
      </w:r>
      <w:r>
        <w:t>（委托人名称，以下简称“委托人”）为实施</w:t>
      </w:r>
      <w:r>
        <w:rPr>
          <w:rFonts w:hint="eastAsia"/>
        </w:rPr>
        <w:t xml:space="preserve"> </w:t>
      </w:r>
      <w:r>
        <w:rPr>
          <w:rFonts w:hint="eastAsia"/>
          <w:u w:val="single"/>
        </w:rPr>
        <w:t xml:space="preserve">  </w:t>
      </w:r>
      <w:r>
        <w:rPr>
          <w:u w:val="single"/>
        </w:rPr>
        <w:tab/>
      </w:r>
      <w:r>
        <w:t>（项目 名称），已接受</w:t>
      </w:r>
      <w:r>
        <w:rPr>
          <w:u w:val="single"/>
        </w:rPr>
        <w:tab/>
      </w:r>
      <w:r>
        <w:rPr>
          <w:u w:val="single"/>
        </w:rPr>
        <w:tab/>
      </w:r>
      <w:r>
        <w:t>（监理人名称，以下简称“监理人”）对该项目监理投标。</w:t>
      </w:r>
    </w:p>
    <w:p>
      <w:pPr>
        <w:pStyle w:val="2"/>
      </w:pPr>
      <w:r>
        <w:t>委托人和监理人共同达成如下协议。</w:t>
      </w:r>
    </w:p>
    <w:p>
      <w:pPr>
        <w:pStyle w:val="2"/>
      </w:pPr>
      <w:r>
        <w:t>1. 本协议书与下列文件一起构成合同文件：</w:t>
      </w:r>
    </w:p>
    <w:p>
      <w:pPr>
        <w:pStyle w:val="2"/>
      </w:pPr>
      <w:r>
        <w:t>（1）中标通知书；</w:t>
      </w:r>
    </w:p>
    <w:p>
      <w:pPr>
        <w:pStyle w:val="2"/>
      </w:pPr>
      <w:r>
        <w:t>（2）投标函及投标函附录；</w:t>
      </w:r>
    </w:p>
    <w:p>
      <w:pPr>
        <w:pStyle w:val="2"/>
      </w:pPr>
      <w:r>
        <w:t>（3）专用合同条款；</w:t>
      </w:r>
    </w:p>
    <w:p>
      <w:pPr>
        <w:pStyle w:val="2"/>
      </w:pPr>
      <w:r>
        <w:t>（4）通用合同条款；</w:t>
      </w:r>
    </w:p>
    <w:p>
      <w:pPr>
        <w:pStyle w:val="2"/>
      </w:pPr>
      <w:r>
        <w:t>（5）委托人要求；</w:t>
      </w:r>
    </w:p>
    <w:p>
      <w:pPr>
        <w:pStyle w:val="2"/>
      </w:pPr>
      <w:r>
        <w:t>（6）监理报酬清单；</w:t>
      </w:r>
    </w:p>
    <w:p>
      <w:pPr>
        <w:pStyle w:val="2"/>
      </w:pPr>
      <w:r>
        <w:t>（7）监理大纲；</w:t>
      </w:r>
    </w:p>
    <w:p>
      <w:pPr>
        <w:pStyle w:val="2"/>
      </w:pPr>
      <w:r>
        <w:t>（8）其他合同文件。</w:t>
      </w:r>
    </w:p>
    <w:p>
      <w:pPr>
        <w:pStyle w:val="2"/>
      </w:pPr>
      <w:r>
        <w:t>2. 上述合同文件互相补充和解释。如果合同文件之间存在矛盾或不一致之处，以上述文件的排列顺序在先者为准。</w:t>
      </w:r>
    </w:p>
    <w:p>
      <w:pPr>
        <w:pStyle w:val="2"/>
      </w:pPr>
      <w:r>
        <w:t>3. 签约合同价：人民币（大写）</w:t>
      </w:r>
      <w:r>
        <w:rPr>
          <w:rFonts w:hint="eastAsia"/>
          <w:u w:val="single"/>
        </w:rPr>
        <w:t xml:space="preserve">       </w:t>
      </w:r>
      <w:r>
        <w:rPr>
          <w:u w:val="single"/>
        </w:rPr>
        <w:tab/>
      </w:r>
      <w:r>
        <w:t>（¥</w:t>
      </w:r>
      <w:r>
        <w:tab/>
      </w:r>
      <w:r>
        <w:rPr>
          <w:rFonts w:hint="eastAsia"/>
          <w:u w:val="single"/>
        </w:rPr>
        <w:t xml:space="preserve">        </w:t>
      </w:r>
      <w:r>
        <w:t>）。</w:t>
      </w:r>
    </w:p>
    <w:p>
      <w:pPr>
        <w:pStyle w:val="2"/>
      </w:pPr>
      <w:r>
        <w:t>4. 总监理工程师：</w:t>
      </w:r>
      <w:r>
        <w:rPr>
          <w:rFonts w:hint="eastAsia"/>
          <w:u w:val="single"/>
        </w:rPr>
        <w:t xml:space="preserve">            </w:t>
      </w:r>
      <w:r>
        <w:rPr>
          <w:u w:val="single"/>
        </w:rPr>
        <w:tab/>
      </w:r>
      <w:r>
        <w:t>。</w:t>
      </w:r>
    </w:p>
    <w:p>
      <w:pPr>
        <w:pStyle w:val="2"/>
      </w:pPr>
      <w:r>
        <w:t>5. 监理工作质量符合的标准和要求：</w:t>
      </w:r>
      <w:r>
        <w:rPr>
          <w:rFonts w:hint="eastAsia"/>
          <w:u w:val="single"/>
        </w:rPr>
        <w:t xml:space="preserve">                </w:t>
      </w:r>
      <w:r>
        <w:t>。</w:t>
      </w:r>
    </w:p>
    <w:p>
      <w:pPr>
        <w:pStyle w:val="2"/>
      </w:pPr>
      <w:r>
        <w:t>6. 监理人承诺按合同约定承担工程的监理工作。</w:t>
      </w:r>
    </w:p>
    <w:p>
      <w:pPr>
        <w:pStyle w:val="2"/>
      </w:pPr>
      <w:r>
        <w:t>7. 委托人承诺按合同约定的条件、时间和方式向监理人支付合同价款。</w:t>
      </w:r>
    </w:p>
    <w:p>
      <w:pPr>
        <w:pStyle w:val="2"/>
      </w:pPr>
      <w:r>
        <w:t>8. 监理人计划开始监理日期：</w:t>
      </w:r>
      <w:r>
        <w:rPr>
          <w:rFonts w:hint="eastAsia"/>
          <w:u w:val="single"/>
        </w:rPr>
        <w:t xml:space="preserve">        </w:t>
      </w:r>
      <w:r>
        <w:rPr>
          <w:u w:val="single"/>
        </w:rPr>
        <w:tab/>
      </w:r>
      <w:r>
        <w:t>，实际日期按照委托人在开始监理通知中载明的开始</w:t>
      </w:r>
    </w:p>
    <w:p>
      <w:pPr>
        <w:pStyle w:val="2"/>
      </w:pPr>
      <w:r>
        <w:t>监理日期为准。监理服务期限为</w:t>
      </w:r>
      <w:r>
        <w:rPr>
          <w:rFonts w:hint="eastAsia"/>
          <w:u w:val="single"/>
        </w:rPr>
        <w:t xml:space="preserve">            </w:t>
      </w:r>
      <w:r>
        <w:t>天。</w:t>
      </w:r>
    </w:p>
    <w:p>
      <w:pPr>
        <w:pStyle w:val="2"/>
      </w:pPr>
      <w:r>
        <w:t>9. 本合同协议书一式</w:t>
      </w:r>
      <w:r>
        <w:rPr>
          <w:rFonts w:hint="eastAsia"/>
          <w:u w:val="single"/>
        </w:rPr>
        <w:t xml:space="preserve">  </w:t>
      </w:r>
      <w:r>
        <w:rPr>
          <w:u w:val="single"/>
        </w:rPr>
        <w:tab/>
      </w:r>
      <w:r>
        <w:t>份，合同双方各执</w:t>
      </w:r>
      <w:r>
        <w:rPr>
          <w:u w:val="single"/>
        </w:rPr>
        <w:tab/>
      </w:r>
      <w:r>
        <w:t>份。</w:t>
      </w:r>
    </w:p>
    <w:p>
      <w:pPr>
        <w:pStyle w:val="2"/>
      </w:pPr>
      <w:r>
        <w:t>10.合同未尽事宜，双方另行签订补充协议。补充协议是合同的组成部分</w:t>
      </w:r>
      <w:r>
        <w:rPr>
          <w:rFonts w:hint="eastAsia"/>
        </w:rPr>
        <w:t>。</w:t>
      </w:r>
    </w:p>
    <w:p>
      <w:pPr>
        <w:pStyle w:val="2"/>
      </w:pPr>
      <w:r>
        <w:t>委托人：</w:t>
      </w:r>
      <w:r>
        <w:rPr>
          <w:rFonts w:hint="eastAsia"/>
          <w:u w:val="single"/>
        </w:rPr>
        <w:t xml:space="preserve">                       </w:t>
      </w:r>
      <w:r>
        <w:t>（盖单位章）</w:t>
      </w:r>
      <w:r>
        <w:rPr>
          <w:rFonts w:hint="eastAsia"/>
        </w:rPr>
        <w:t xml:space="preserve">  </w:t>
      </w:r>
      <w:r>
        <w:t>监理人：</w:t>
      </w:r>
      <w:r>
        <w:rPr>
          <w:rFonts w:hint="eastAsia"/>
        </w:rPr>
        <w:t xml:space="preserve"> </w:t>
      </w:r>
      <w:r>
        <w:rPr>
          <w:rFonts w:hint="eastAsia"/>
          <w:u w:val="single"/>
        </w:rPr>
        <w:t xml:space="preserve">    </w:t>
      </w:r>
      <w:r>
        <w:rPr>
          <w:u w:val="single"/>
        </w:rPr>
        <w:tab/>
      </w:r>
      <w:r>
        <w:rPr>
          <w:rFonts w:hint="eastAsia"/>
          <w:u w:val="single"/>
        </w:rPr>
        <w:t xml:space="preserve">               </w:t>
      </w:r>
      <w:r>
        <w:t>（盖单位章）</w:t>
      </w:r>
    </w:p>
    <w:p>
      <w:pPr>
        <w:pStyle w:val="2"/>
      </w:pPr>
      <w:r>
        <w:t>法定代表人或其委托代理人：</w:t>
      </w:r>
      <w:r>
        <w:rPr>
          <w:u w:val="single"/>
        </w:rPr>
        <w:tab/>
      </w:r>
      <w:r>
        <w:rPr>
          <w:rFonts w:hint="eastAsia"/>
          <w:u w:val="single"/>
        </w:rPr>
        <w:t xml:space="preserve">     </w:t>
      </w:r>
      <w:r>
        <w:t>（签字）</w:t>
      </w:r>
      <w:r>
        <w:tab/>
      </w:r>
      <w:r>
        <w:t>法定代表人或其委托代理人：</w:t>
      </w:r>
      <w:r>
        <w:rPr>
          <w:u w:val="single"/>
        </w:rPr>
        <w:tab/>
      </w:r>
      <w:r>
        <w:rPr>
          <w:rFonts w:hint="eastAsia"/>
          <w:u w:val="single"/>
        </w:rPr>
        <w:t xml:space="preserve">        </w:t>
      </w:r>
      <w:r>
        <w:t>（签字）</w:t>
      </w:r>
    </w:p>
    <w:p>
      <w:pPr>
        <w:pStyle w:val="2"/>
        <w:ind w:left="0" w:firstLine="660" w:firstLineChars="300"/>
      </w:pPr>
      <w:r>
        <w:rPr>
          <w:u w:val="single"/>
        </w:rPr>
        <w:t xml:space="preserve"> </w:t>
      </w:r>
      <w:r>
        <w:rPr>
          <w:rFonts w:hint="eastAsia"/>
          <w:u w:val="single"/>
        </w:rPr>
        <w:t xml:space="preserve">   </w:t>
      </w:r>
      <w:r>
        <w:rPr>
          <w:u w:val="single"/>
        </w:rPr>
        <w:tab/>
      </w:r>
      <w:r>
        <w:t>年</w:t>
      </w:r>
      <w:r>
        <w:rPr>
          <w:u w:val="single"/>
        </w:rPr>
        <w:tab/>
      </w:r>
      <w:r>
        <w:rPr>
          <w:rFonts w:hint="eastAsia"/>
          <w:u w:val="single"/>
        </w:rPr>
        <w:t xml:space="preserve">    </w:t>
      </w:r>
      <w:r>
        <w:t>月</w:t>
      </w:r>
      <w:r>
        <w:rPr>
          <w:rFonts w:hint="eastAsia"/>
          <w:u w:val="single"/>
        </w:rPr>
        <w:t xml:space="preserve">     </w:t>
      </w:r>
      <w:r>
        <w:rPr>
          <w:u w:val="single"/>
        </w:rPr>
        <w:tab/>
      </w:r>
      <w:r>
        <w:t>日</w:t>
      </w:r>
      <w:r>
        <w:tab/>
      </w:r>
      <w:r>
        <w:rPr>
          <w:rFonts w:hint="eastAsia"/>
        </w:rPr>
        <w:t xml:space="preserve">                    </w:t>
      </w:r>
      <w:r>
        <w:rPr>
          <w:u w:val="single"/>
        </w:rPr>
        <w:t xml:space="preserve"> </w:t>
      </w:r>
      <w:r>
        <w:rPr>
          <w:rFonts w:hint="eastAsia"/>
          <w:u w:val="single"/>
        </w:rPr>
        <w:t xml:space="preserve">   </w:t>
      </w:r>
      <w:r>
        <w:rPr>
          <w:u w:val="single"/>
        </w:rPr>
        <w:tab/>
      </w:r>
      <w:r>
        <w:t>年</w:t>
      </w:r>
      <w:r>
        <w:rPr>
          <w:u w:val="single"/>
        </w:rPr>
        <w:tab/>
      </w:r>
      <w:r>
        <w:rPr>
          <w:rFonts w:hint="eastAsia"/>
          <w:u w:val="single"/>
        </w:rPr>
        <w:t xml:space="preserve">    </w:t>
      </w:r>
      <w:r>
        <w:t>月</w:t>
      </w:r>
      <w:r>
        <w:rPr>
          <w:rFonts w:hint="eastAsia"/>
          <w:u w:val="single"/>
        </w:rPr>
        <w:t xml:space="preserve">     </w:t>
      </w:r>
      <w:r>
        <w:rPr>
          <w:u w:val="single"/>
        </w:rPr>
        <w:tab/>
      </w:r>
      <w:r>
        <w:t>日</w:t>
      </w:r>
    </w:p>
    <w:p>
      <w:r>
        <w:br w:type="page"/>
      </w:r>
    </w:p>
    <w:p>
      <w:pPr>
        <w:pStyle w:val="6"/>
      </w:pPr>
      <w:r>
        <w:rPr>
          <w:rFonts w:hint="eastAsia"/>
        </w:rPr>
        <w:t>附件二：履约保证金格式</w:t>
      </w:r>
    </w:p>
    <w:p>
      <w:pPr>
        <w:pStyle w:val="2"/>
      </w:pPr>
      <w:r>
        <w:rPr>
          <w:rFonts w:hint="eastAsia"/>
        </w:rPr>
        <w:t xml:space="preserve">   </w:t>
      </w:r>
    </w:p>
    <w:p>
      <w:pPr>
        <w:pStyle w:val="2"/>
        <w:ind w:left="0"/>
        <w:jc w:val="center"/>
        <w:rPr>
          <w:b/>
          <w:bCs/>
          <w:sz w:val="30"/>
          <w:szCs w:val="30"/>
        </w:rPr>
      </w:pPr>
      <w:r>
        <w:rPr>
          <w:rFonts w:hint="eastAsia"/>
          <w:b/>
          <w:bCs/>
          <w:sz w:val="30"/>
          <w:szCs w:val="30"/>
        </w:rPr>
        <w:t>履约保证金</w:t>
      </w:r>
    </w:p>
    <w:p>
      <w:pPr>
        <w:pStyle w:val="2"/>
        <w:ind w:left="0"/>
        <w:jc w:val="center"/>
      </w:pPr>
    </w:p>
    <w:p>
      <w:pPr>
        <w:pStyle w:val="2"/>
        <w:tabs>
          <w:tab w:val="left" w:pos="2305"/>
        </w:tabs>
        <w:spacing w:before="36"/>
        <w:ind w:left="100" w:right="109"/>
      </w:pPr>
      <w:r>
        <w:rPr>
          <w:u w:val="single" w:color="000000"/>
        </w:rPr>
        <w:t xml:space="preserve"> </w:t>
      </w:r>
      <w:r>
        <w:rPr>
          <w:u w:val="single" w:color="000000"/>
        </w:rPr>
        <w:tab/>
      </w:r>
      <w:r>
        <w:rPr>
          <w:spacing w:val="-15"/>
        </w:rPr>
        <w:t>（委托人名称）：</w:t>
      </w:r>
    </w:p>
    <w:p>
      <w:pPr>
        <w:rPr>
          <w:rFonts w:ascii="宋体" w:hAnsi="宋体" w:cs="宋体"/>
          <w:sz w:val="20"/>
          <w:szCs w:val="20"/>
        </w:rPr>
      </w:pPr>
    </w:p>
    <w:p>
      <w:pPr>
        <w:spacing w:before="5"/>
        <w:rPr>
          <w:rFonts w:ascii="宋体" w:hAnsi="宋体" w:cs="宋体"/>
          <w:sz w:val="23"/>
          <w:szCs w:val="23"/>
        </w:rPr>
      </w:pPr>
    </w:p>
    <w:p>
      <w:pPr>
        <w:pStyle w:val="2"/>
        <w:tabs>
          <w:tab w:val="left" w:pos="7901"/>
          <w:tab w:val="left" w:pos="8530"/>
        </w:tabs>
        <w:spacing w:before="36"/>
        <w:ind w:right="109"/>
        <w:rPr>
          <w:spacing w:val="-2"/>
        </w:rPr>
      </w:pPr>
      <w:r>
        <w:rPr>
          <w:spacing w:val="-17"/>
        </w:rPr>
        <w:t>鉴于（委托人名称，以下简称“委托人”）接受（监理人名称，以下称“监理人”）于</w:t>
      </w:r>
      <w:r>
        <w:rPr>
          <w:spacing w:val="-17"/>
          <w:u w:val="single" w:color="000000"/>
        </w:rPr>
        <w:tab/>
      </w:r>
      <w:r>
        <w:rPr>
          <w:rFonts w:hint="eastAsia"/>
          <w:spacing w:val="-17"/>
          <w:u w:val="single" w:color="000000"/>
        </w:rPr>
        <w:t xml:space="preserve">  </w:t>
      </w:r>
      <w:r>
        <w:t>年</w:t>
      </w:r>
      <w:r>
        <w:rPr>
          <w:u w:val="single" w:color="000000"/>
        </w:rPr>
        <w:tab/>
      </w:r>
      <w:r>
        <w:t>月</w:t>
      </w:r>
      <w:r>
        <w:rPr>
          <w:u w:val="single" w:color="000000"/>
        </w:rPr>
        <w:t xml:space="preserve"> </w:t>
      </w:r>
      <w:r>
        <w:rPr>
          <w:u w:val="single" w:color="000000"/>
        </w:rPr>
        <w:tab/>
      </w:r>
      <w:r>
        <w:rPr>
          <w:spacing w:val="-2"/>
        </w:rPr>
        <w:t>日参</w:t>
      </w:r>
    </w:p>
    <w:p>
      <w:pPr>
        <w:pStyle w:val="2"/>
        <w:tabs>
          <w:tab w:val="left" w:pos="7901"/>
          <w:tab w:val="left" w:pos="8530"/>
        </w:tabs>
        <w:spacing w:before="36"/>
        <w:ind w:left="0" w:right="109"/>
      </w:pPr>
      <w:r>
        <w:rPr>
          <w:spacing w:val="-2"/>
        </w:rPr>
        <w:t>加</w:t>
      </w:r>
      <w:r>
        <w:rPr>
          <w:spacing w:val="-2"/>
          <w:u w:val="single" w:color="000000"/>
        </w:rPr>
        <w:tab/>
      </w:r>
      <w:r>
        <w:rPr>
          <w:spacing w:val="-4"/>
        </w:rPr>
        <w:t>（项目名称）监理招标项目的投标。我方愿意无条件地、不可撤销地</w:t>
      </w:r>
      <w:r>
        <w:t>就监理人履行与你方订立的合同，向你方提供担保。</w:t>
      </w:r>
    </w:p>
    <w:p>
      <w:pPr>
        <w:pStyle w:val="2"/>
        <w:spacing w:before="148"/>
        <w:ind w:right="109"/>
      </w:pPr>
      <w:r>
        <w:t>1. 担保金额人民币（大写）</w:t>
      </w:r>
      <w:r>
        <w:rPr>
          <w:u w:val="single"/>
        </w:rPr>
        <w:tab/>
      </w:r>
      <w:r>
        <w:rPr>
          <w:rFonts w:hint="eastAsia"/>
          <w:u w:val="single"/>
        </w:rPr>
        <w:t xml:space="preserve">                </w:t>
      </w:r>
      <w:r>
        <w:t>（¥</w:t>
      </w:r>
      <w:r>
        <w:rPr>
          <w:rFonts w:hint="eastAsia"/>
          <w:u w:val="single"/>
        </w:rPr>
        <w:t xml:space="preserve">             </w:t>
      </w:r>
      <w:r>
        <w:t>）</w:t>
      </w:r>
      <w:r>
        <w:tab/>
      </w:r>
      <w:r>
        <w:t>。</w:t>
      </w:r>
    </w:p>
    <w:p>
      <w:pPr>
        <w:pStyle w:val="2"/>
        <w:spacing w:before="148"/>
        <w:ind w:right="109"/>
      </w:pPr>
      <w:r>
        <w:t>2. 担保有效期自委托人与监理人签订的合同生效之日起至委托人签发竣工验收证书之日起 28</w:t>
      </w:r>
    </w:p>
    <w:p>
      <w:pPr>
        <w:pStyle w:val="2"/>
        <w:spacing w:before="148"/>
        <w:ind w:left="0" w:right="109"/>
      </w:pPr>
      <w:r>
        <w:t>日后失效。</w:t>
      </w:r>
    </w:p>
    <w:p>
      <w:pPr>
        <w:pStyle w:val="2"/>
        <w:spacing w:before="148"/>
        <w:ind w:right="109"/>
      </w:pPr>
      <w:r>
        <w:t>3. 在本担保有效期内，如果监理人不履行合同约定的义务或其履行不符合合同的约定，我方在收</w:t>
      </w:r>
    </w:p>
    <w:p>
      <w:pPr>
        <w:pStyle w:val="2"/>
        <w:spacing w:before="148"/>
        <w:ind w:left="0" w:right="109"/>
      </w:pPr>
      <w:r>
        <w:t>到你方以书面形式提出的在担保金额内的赔偿要求后，在 7 日内无条件支付。</w:t>
      </w:r>
    </w:p>
    <w:p>
      <w:pPr>
        <w:pStyle w:val="2"/>
        <w:spacing w:before="148"/>
        <w:ind w:right="109"/>
      </w:pPr>
      <w:r>
        <w:t>4. 委托人和监理人变更合同时，无论我方是否收到该变更，我方承担本担保规定的义务不变</w:t>
      </w:r>
      <w:r>
        <w:rPr>
          <w:rFonts w:hint="eastAsia"/>
        </w:rPr>
        <w:t>。</w:t>
      </w:r>
    </w:p>
    <w:p>
      <w:pPr>
        <w:pStyle w:val="2"/>
      </w:pPr>
    </w:p>
    <w:p>
      <w:pPr>
        <w:pStyle w:val="2"/>
      </w:pPr>
    </w:p>
    <w:p>
      <w:pPr>
        <w:pStyle w:val="2"/>
        <w:ind w:left="660" w:leftChars="300"/>
        <w:jc w:val="right"/>
      </w:pPr>
      <w:r>
        <w:rPr>
          <w:rFonts w:hint="eastAsia"/>
        </w:rPr>
        <w:t>担保人名称 ：</w:t>
      </w:r>
      <w:r>
        <w:rPr>
          <w:rFonts w:hint="eastAsia"/>
          <w:u w:val="single"/>
        </w:rPr>
        <w:t xml:space="preserve">                   </w:t>
      </w:r>
      <w:r>
        <w:rPr>
          <w:rFonts w:hint="eastAsia"/>
        </w:rPr>
        <w:t>（盖单位章）</w:t>
      </w:r>
    </w:p>
    <w:p>
      <w:pPr>
        <w:pStyle w:val="2"/>
        <w:ind w:left="660" w:leftChars="300"/>
        <w:jc w:val="right"/>
      </w:pPr>
      <w:r>
        <w:rPr>
          <w:rFonts w:hint="eastAsia"/>
        </w:rPr>
        <w:t>法定代表人或其委托代理人：</w:t>
      </w:r>
      <w:r>
        <w:rPr>
          <w:rFonts w:hint="eastAsia"/>
          <w:u w:val="single"/>
        </w:rPr>
        <w:t xml:space="preserve">       </w:t>
      </w:r>
      <w:r>
        <w:rPr>
          <w:rFonts w:hint="eastAsia"/>
          <w:u w:val="single"/>
        </w:rPr>
        <w:tab/>
      </w:r>
      <w:r>
        <w:rPr>
          <w:rFonts w:hint="eastAsia"/>
        </w:rPr>
        <w:t>（签字）</w:t>
      </w:r>
    </w:p>
    <w:p>
      <w:pPr>
        <w:pStyle w:val="2"/>
        <w:ind w:left="660" w:leftChars="300"/>
        <w:jc w:val="right"/>
        <w:rPr>
          <w:u w:val="single"/>
        </w:rPr>
      </w:pPr>
      <w:r>
        <w:rPr>
          <w:rFonts w:hint="eastAsia"/>
        </w:rPr>
        <w:t>地</w:t>
      </w:r>
      <w:r>
        <w:rPr>
          <w:rFonts w:hint="eastAsia"/>
        </w:rPr>
        <w:tab/>
      </w:r>
      <w:r>
        <w:rPr>
          <w:rFonts w:hint="eastAsia"/>
        </w:rPr>
        <w:t xml:space="preserve"> 址：</w:t>
      </w:r>
      <w:r>
        <w:rPr>
          <w:rFonts w:hint="eastAsia"/>
          <w:u w:val="single"/>
        </w:rPr>
        <w:t xml:space="preserve">                               </w:t>
      </w:r>
      <w:r>
        <w:rPr>
          <w:rFonts w:hint="eastAsia"/>
        </w:rPr>
        <w:tab/>
      </w:r>
      <w:r>
        <w:rPr>
          <w:rFonts w:hint="eastAsia"/>
        </w:rPr>
        <w:t xml:space="preserve">   </w:t>
      </w:r>
    </w:p>
    <w:p>
      <w:pPr>
        <w:pStyle w:val="2"/>
        <w:ind w:left="660" w:leftChars="300"/>
        <w:jc w:val="center"/>
      </w:pPr>
      <w:r>
        <w:rPr>
          <w:rFonts w:hint="eastAsia"/>
        </w:rPr>
        <w:t xml:space="preserve">         邮政编码：</w:t>
      </w:r>
      <w:r>
        <w:rPr>
          <w:rFonts w:hint="eastAsia"/>
          <w:u w:val="single"/>
        </w:rPr>
        <w:t xml:space="preserve"> </w:t>
      </w:r>
      <w:r>
        <w:rPr>
          <w:rFonts w:hint="eastAsia"/>
          <w:u w:val="single"/>
        </w:rPr>
        <w:tab/>
      </w:r>
      <w:r>
        <w:rPr>
          <w:rFonts w:hint="eastAsia"/>
          <w:u w:val="single"/>
        </w:rPr>
        <w:t xml:space="preserve">                              </w:t>
      </w:r>
      <w:r>
        <w:rPr>
          <w:rFonts w:hint="eastAsia"/>
        </w:rPr>
        <w:t xml:space="preserve">  </w:t>
      </w:r>
    </w:p>
    <w:p>
      <w:pPr>
        <w:pStyle w:val="2"/>
        <w:ind w:left="660" w:leftChars="300"/>
        <w:jc w:val="center"/>
        <w:rPr>
          <w:u w:val="single"/>
        </w:rPr>
      </w:pPr>
      <w:r>
        <w:rPr>
          <w:rFonts w:hint="eastAsia"/>
        </w:rPr>
        <w:t xml:space="preserve">           电</w:t>
      </w:r>
      <w:r>
        <w:rPr>
          <w:rFonts w:hint="eastAsia"/>
        </w:rPr>
        <w:tab/>
      </w:r>
      <w:r>
        <w:rPr>
          <w:rFonts w:hint="eastAsia"/>
        </w:rPr>
        <w:t xml:space="preserve">     话：</w:t>
      </w:r>
      <w:r>
        <w:rPr>
          <w:rFonts w:hint="eastAsia"/>
          <w:u w:val="single"/>
        </w:rPr>
        <w:t xml:space="preserve"> </w:t>
      </w:r>
      <w:r>
        <w:rPr>
          <w:rFonts w:hint="eastAsia"/>
          <w:u w:val="single"/>
        </w:rPr>
        <w:tab/>
      </w:r>
      <w:r>
        <w:rPr>
          <w:rFonts w:hint="eastAsia"/>
          <w:u w:val="single"/>
        </w:rPr>
        <w:t xml:space="preserve">                            </w:t>
      </w:r>
    </w:p>
    <w:p>
      <w:pPr>
        <w:pStyle w:val="2"/>
        <w:ind w:left="660" w:leftChars="300"/>
        <w:jc w:val="center"/>
      </w:pPr>
      <w:r>
        <w:rPr>
          <w:rFonts w:hint="eastAsia"/>
        </w:rPr>
        <w:t xml:space="preserve">                                                      </w:t>
      </w:r>
      <w:r>
        <w:rPr>
          <w:rFonts w:hint="eastAsia"/>
          <w:u w:val="single"/>
        </w:rPr>
        <w:tab/>
      </w:r>
      <w:r>
        <w:rPr>
          <w:rFonts w:hint="eastAsia"/>
          <w:u w:val="single"/>
        </w:rPr>
        <w:t xml:space="preserve">    </w:t>
      </w:r>
      <w:r>
        <w:rPr>
          <w:rFonts w:hint="eastAsia"/>
        </w:rPr>
        <w:t>年</w:t>
      </w:r>
      <w:r>
        <w:rPr>
          <w:rFonts w:hint="eastAsia"/>
          <w:u w:val="single"/>
        </w:rPr>
        <w:t xml:space="preserve">   </w:t>
      </w:r>
      <w:r>
        <w:rPr>
          <w:rFonts w:hint="eastAsia"/>
          <w:u w:val="single"/>
        </w:rPr>
        <w:tab/>
      </w:r>
      <w:r>
        <w:rPr>
          <w:rFonts w:hint="eastAsia"/>
        </w:rPr>
        <w:t>月</w:t>
      </w:r>
      <w:r>
        <w:rPr>
          <w:rFonts w:hint="eastAsia"/>
          <w:u w:val="single"/>
        </w:rPr>
        <w:t xml:space="preserve"> </w:t>
      </w:r>
      <w:r>
        <w:rPr>
          <w:rFonts w:hint="eastAsia"/>
          <w:u w:val="single"/>
        </w:rPr>
        <w:tab/>
      </w:r>
      <w:r>
        <w:rPr>
          <w:rFonts w:hint="eastAsia"/>
          <w:u w:val="single"/>
        </w:rPr>
        <w:t xml:space="preserve">  </w:t>
      </w:r>
      <w:r>
        <w:rPr>
          <w:rFonts w:hint="eastAsia"/>
        </w:rPr>
        <w:t>日</w:t>
      </w:r>
    </w:p>
    <w:p>
      <w:r>
        <w:rPr>
          <w:rFonts w:hint="eastAsia"/>
        </w:rPr>
        <w:br w:type="page"/>
      </w:r>
    </w:p>
    <w:p>
      <w:pPr>
        <w:pStyle w:val="6"/>
        <w:jc w:val="center"/>
        <w:rPr>
          <w:b/>
          <w:bCs/>
        </w:rPr>
      </w:pPr>
      <w:r>
        <w:rPr>
          <w:rFonts w:hint="eastAsia"/>
          <w:b/>
          <w:bCs/>
        </w:rPr>
        <w:t>○合同条款及格式</w:t>
      </w:r>
    </w:p>
    <w:p>
      <w:pPr>
        <w:pStyle w:val="2"/>
        <w:ind w:left="0"/>
        <w:jc w:val="center"/>
      </w:pPr>
    </w:p>
    <w:p>
      <w:pPr>
        <w:pStyle w:val="2"/>
        <w:ind w:left="0"/>
        <w:jc w:val="center"/>
      </w:pPr>
      <w:r>
        <w:rPr>
          <w:rFonts w:hint="eastAsia"/>
        </w:rPr>
        <w:t>(招标人自行拟定合同模板)</w:t>
      </w:r>
    </w:p>
    <w:p>
      <w:pPr>
        <w:pStyle w:val="3"/>
        <w:sectPr>
          <w:footerReference r:id="rId8" w:type="default"/>
          <w:pgSz w:w="12240" w:h="15840"/>
          <w:pgMar w:top="1134" w:right="1134" w:bottom="1134" w:left="1134" w:header="0" w:footer="921" w:gutter="0"/>
          <w:cols w:space="720" w:num="1"/>
        </w:sectPr>
      </w:pPr>
    </w:p>
    <w:p>
      <w:pPr>
        <w:pStyle w:val="3"/>
      </w:pPr>
    </w:p>
    <w:p>
      <w:pPr>
        <w:pStyle w:val="3"/>
      </w:pPr>
    </w:p>
    <w:p>
      <w:pPr>
        <w:pStyle w:val="3"/>
      </w:pPr>
    </w:p>
    <w:p>
      <w:pPr>
        <w:pStyle w:val="3"/>
        <w:sectPr>
          <w:footerReference r:id="rId9" w:type="default"/>
          <w:pgSz w:w="12240" w:h="15840"/>
          <w:pgMar w:top="1134" w:right="1134" w:bottom="1134" w:left="1134" w:header="0" w:footer="921" w:gutter="0"/>
          <w:cols w:space="720" w:num="1"/>
        </w:sectPr>
      </w:pPr>
      <w:bookmarkStart w:id="46" w:name="_Toc31619"/>
      <w:r>
        <w:rPr>
          <w:rFonts w:hint="eastAsia"/>
        </w:rPr>
        <w:t>第二卷</w:t>
      </w:r>
      <w:bookmarkEnd w:id="46"/>
    </w:p>
    <w:p>
      <w:pPr>
        <w:pStyle w:val="4"/>
      </w:pPr>
      <w:bookmarkStart w:id="47" w:name="_Toc13810"/>
      <w:r>
        <w:rPr>
          <w:rFonts w:hint="eastAsia"/>
        </w:rPr>
        <w:t>第五章 委托人要求</w:t>
      </w:r>
      <w:bookmarkEnd w:id="47"/>
    </w:p>
    <w:p>
      <w:pPr>
        <w:pStyle w:val="2"/>
      </w:pPr>
      <w:r>
        <w:rPr>
          <w:rFonts w:hint="eastAsia"/>
        </w:rPr>
        <w:t>委托人要求应尽可能清晰准确，对于可以进行定量评估的工作，委托人要求不仅应明确规定其功能、</w:t>
      </w:r>
    </w:p>
    <w:p>
      <w:pPr>
        <w:pStyle w:val="2"/>
        <w:ind w:left="0"/>
      </w:pPr>
      <w:r>
        <w:rPr>
          <w:rFonts w:hint="eastAsia"/>
        </w:rPr>
        <w:t>用途、质量、环境、安全，并且要规定偏差的范围和计算方法，以及检验、试验、试运行的具体要求。对于监理人负责提供的有关服务，在委托人要求中应一并明确规定。</w:t>
      </w:r>
    </w:p>
    <w:p>
      <w:pPr>
        <w:pStyle w:val="2"/>
      </w:pPr>
      <w:r>
        <w:rPr>
          <w:rFonts w:hint="eastAsia"/>
        </w:rPr>
        <w:t>委托人要求通常包括但不限于以下内容：</w:t>
      </w:r>
    </w:p>
    <w:p>
      <w:pPr>
        <w:pStyle w:val="5"/>
        <w:numPr>
          <w:ilvl w:val="0"/>
          <w:numId w:val="11"/>
        </w:numPr>
      </w:pPr>
      <w:r>
        <w:rPr>
          <w:rFonts w:hint="eastAsia"/>
        </w:rPr>
        <w:t xml:space="preserve"> 监理要求</w:t>
      </w:r>
    </w:p>
    <w:p>
      <w:pPr>
        <w:pStyle w:val="2"/>
      </w:pPr>
      <w:r>
        <w:rPr>
          <w:rFonts w:hint="eastAsia"/>
        </w:rPr>
        <w:t>招标人应当根据项目情况在本章中明确相应的监理要求，一般应包括以下内容：</w:t>
      </w:r>
    </w:p>
    <w:p>
      <w:pPr>
        <w:pStyle w:val="2"/>
        <w:numPr>
          <w:ilvl w:val="0"/>
          <w:numId w:val="12"/>
        </w:numPr>
      </w:pPr>
      <w:r>
        <w:rPr>
          <w:rFonts w:hint="eastAsia"/>
        </w:rPr>
        <w:t>项目概况：包括项目名称、建设单位、建设规模、项目地理位置、周边环境、树木情况、文物</w:t>
      </w:r>
    </w:p>
    <w:p>
      <w:pPr>
        <w:pStyle w:val="2"/>
        <w:ind w:left="0"/>
      </w:pPr>
      <w:r>
        <w:rPr>
          <w:rFonts w:hint="eastAsia"/>
        </w:rPr>
        <w:t>情况、地址地貌、气候及气象条件、道路交通状况、市政情况等。</w:t>
      </w:r>
    </w:p>
    <w:p>
      <w:pPr>
        <w:pStyle w:val="2"/>
      </w:pPr>
      <w:r>
        <w:rPr>
          <w:rFonts w:hint="eastAsia"/>
        </w:rPr>
        <w:t>2. 监理范围及内容</w:t>
      </w:r>
    </w:p>
    <w:p>
      <w:pPr>
        <w:pStyle w:val="2"/>
      </w:pPr>
      <w:r>
        <w:rPr>
          <w:rFonts w:hint="eastAsia"/>
        </w:rPr>
        <w:t>3. 监理依据</w:t>
      </w:r>
    </w:p>
    <w:p>
      <w:pPr>
        <w:pStyle w:val="2"/>
      </w:pPr>
      <w:r>
        <w:rPr>
          <w:rFonts w:hint="eastAsia"/>
        </w:rPr>
        <w:t>4. 监理人员和试验检测仪器设备要求</w:t>
      </w:r>
    </w:p>
    <w:p>
      <w:pPr>
        <w:pStyle w:val="2"/>
      </w:pPr>
      <w:r>
        <w:rPr>
          <w:rFonts w:hint="eastAsia"/>
        </w:rPr>
        <w:t>5. 其他要求</w:t>
      </w:r>
    </w:p>
    <w:p>
      <w:pPr>
        <w:pStyle w:val="5"/>
        <w:numPr>
          <w:ilvl w:val="0"/>
          <w:numId w:val="11"/>
        </w:numPr>
      </w:pPr>
      <w:r>
        <w:rPr>
          <w:rFonts w:hint="eastAsia"/>
        </w:rPr>
        <w:t xml:space="preserve"> 适用规范标准</w:t>
      </w:r>
    </w:p>
    <w:p>
      <w:pPr>
        <w:pStyle w:val="2"/>
      </w:pPr>
      <w:r>
        <w:rPr>
          <w:rFonts w:hint="eastAsia"/>
        </w:rPr>
        <w:t>1. 国家、行业、项目所在地规范名录</w:t>
      </w:r>
    </w:p>
    <w:p>
      <w:pPr>
        <w:pStyle w:val="2"/>
      </w:pPr>
      <w:r>
        <w:rPr>
          <w:rFonts w:hint="eastAsia"/>
        </w:rPr>
        <w:t>2. 国家、行业、项目所在地标准名录</w:t>
      </w:r>
    </w:p>
    <w:p>
      <w:pPr>
        <w:pStyle w:val="2"/>
      </w:pPr>
      <w:r>
        <w:rPr>
          <w:rFonts w:hint="eastAsia"/>
        </w:rPr>
        <w:t>3. 国家、行业、项目所在地规程名录</w:t>
      </w:r>
    </w:p>
    <w:p>
      <w:pPr>
        <w:pStyle w:val="5"/>
        <w:numPr>
          <w:ilvl w:val="0"/>
          <w:numId w:val="11"/>
        </w:numPr>
      </w:pPr>
      <w:r>
        <w:rPr>
          <w:rFonts w:hint="eastAsia"/>
        </w:rPr>
        <w:t xml:space="preserve"> 成果文件要求</w:t>
      </w:r>
    </w:p>
    <w:p>
      <w:pPr>
        <w:pStyle w:val="2"/>
      </w:pPr>
      <w:r>
        <w:rPr>
          <w:rFonts w:hint="eastAsia"/>
        </w:rPr>
        <w:t>1. 成果文件的组成</w:t>
      </w:r>
    </w:p>
    <w:p>
      <w:pPr>
        <w:pStyle w:val="2"/>
      </w:pPr>
      <w:r>
        <w:rPr>
          <w:rFonts w:hint="eastAsia"/>
        </w:rPr>
        <w:t>2. 成果文件的深度</w:t>
      </w:r>
    </w:p>
    <w:p>
      <w:pPr>
        <w:pStyle w:val="2"/>
      </w:pPr>
      <w:r>
        <w:rPr>
          <w:rFonts w:hint="eastAsia"/>
        </w:rPr>
        <w:t>3. 成果文件的格式要求</w:t>
      </w:r>
    </w:p>
    <w:p>
      <w:pPr>
        <w:pStyle w:val="2"/>
      </w:pPr>
      <w:r>
        <w:rPr>
          <w:rFonts w:hint="eastAsia"/>
        </w:rPr>
        <w:t>4. 成果文件的份数要求</w:t>
      </w:r>
    </w:p>
    <w:p>
      <w:pPr>
        <w:pStyle w:val="2"/>
      </w:pPr>
      <w:r>
        <w:rPr>
          <w:rFonts w:hint="eastAsia"/>
        </w:rPr>
        <w:t>5. 成果文件的载体要求</w:t>
      </w:r>
    </w:p>
    <w:p>
      <w:pPr>
        <w:pStyle w:val="2"/>
      </w:pPr>
      <w:r>
        <w:rPr>
          <w:rFonts w:hint="eastAsia"/>
        </w:rPr>
        <w:t>（1）纸质版的要求；</w:t>
      </w:r>
    </w:p>
    <w:p>
      <w:pPr>
        <w:pStyle w:val="2"/>
      </w:pPr>
      <w:r>
        <w:rPr>
          <w:rFonts w:hint="eastAsia"/>
        </w:rPr>
        <w:t>（2）电子版的要求；</w:t>
      </w:r>
    </w:p>
    <w:p>
      <w:pPr>
        <w:pStyle w:val="2"/>
      </w:pPr>
      <w:r>
        <w:rPr>
          <w:rFonts w:hint="eastAsia"/>
        </w:rPr>
        <w:t>（3）其他要求。</w:t>
      </w:r>
    </w:p>
    <w:p>
      <w:pPr>
        <w:pStyle w:val="2"/>
      </w:pPr>
      <w:r>
        <w:rPr>
          <w:rFonts w:hint="eastAsia"/>
        </w:rPr>
        <w:t>6. 成果文件的其他要求</w:t>
      </w:r>
    </w:p>
    <w:p>
      <w:pPr>
        <w:pStyle w:val="5"/>
        <w:numPr>
          <w:ilvl w:val="0"/>
          <w:numId w:val="11"/>
        </w:numPr>
      </w:pPr>
      <w:r>
        <w:rPr>
          <w:rFonts w:hint="eastAsia"/>
        </w:rPr>
        <w:t xml:space="preserve"> 委托人财产清单</w:t>
      </w:r>
    </w:p>
    <w:p>
      <w:pPr>
        <w:pStyle w:val="6"/>
      </w:pPr>
      <w:r>
        <w:rPr>
          <w:rFonts w:hint="eastAsia"/>
        </w:rPr>
        <w:t>4.1委托人提供的设备、设施</w:t>
      </w:r>
    </w:p>
    <w:p>
      <w:pPr>
        <w:pStyle w:val="2"/>
      </w:pPr>
      <w:r>
        <w:rPr>
          <w:rFonts w:hint="eastAsia"/>
        </w:rPr>
        <w:t>1. 委托人提供的办公房屋及冷暖设施：如办公室数量及面积、空调等</w:t>
      </w:r>
    </w:p>
    <w:p>
      <w:pPr>
        <w:pStyle w:val="2"/>
      </w:pPr>
      <w:r>
        <w:rPr>
          <w:rFonts w:hint="eastAsia"/>
        </w:rPr>
        <w:t>2. 委托人提供的设备清单：如电脑、投影、打印机、复印机等</w:t>
      </w:r>
    </w:p>
    <w:p>
      <w:pPr>
        <w:pStyle w:val="2"/>
      </w:pPr>
      <w:r>
        <w:rPr>
          <w:rFonts w:hint="eastAsia"/>
        </w:rPr>
        <w:t>3. 委托人提供的设施清单：如办公桌椅、文件柜等</w:t>
      </w:r>
    </w:p>
    <w:p>
      <w:pPr>
        <w:pStyle w:val="2"/>
      </w:pPr>
      <w:r>
        <w:rPr>
          <w:rFonts w:hint="eastAsia"/>
        </w:rPr>
        <w:t>……</w:t>
      </w:r>
    </w:p>
    <w:p>
      <w:pPr>
        <w:pStyle w:val="6"/>
      </w:pPr>
      <w:r>
        <w:rPr>
          <w:rFonts w:hint="eastAsia"/>
        </w:rPr>
        <w:t>4.2委托人提供的资料</w:t>
      </w:r>
    </w:p>
    <w:p>
      <w:pPr>
        <w:pStyle w:val="2"/>
        <w:numPr>
          <w:ilvl w:val="0"/>
          <w:numId w:val="13"/>
        </w:numPr>
      </w:pPr>
      <w:r>
        <w:rPr>
          <w:rFonts w:hint="eastAsia"/>
        </w:rPr>
        <w:t>施工场地及毗邻区域内的供水、排水、供电、供气、供热、通信、广播电视等地下管线资料、</w:t>
      </w:r>
    </w:p>
    <w:p>
      <w:pPr>
        <w:pStyle w:val="2"/>
        <w:ind w:left="0"/>
      </w:pPr>
      <w:r>
        <w:rPr>
          <w:rFonts w:hint="eastAsia"/>
        </w:rPr>
        <w:t>气象和水文观测资料，相邻建筑物和构筑物、地下工程的有关资料，以及其他与建设工程有关的原始资料</w:t>
      </w:r>
    </w:p>
    <w:p>
      <w:pPr>
        <w:pStyle w:val="2"/>
      </w:pPr>
      <w:r>
        <w:rPr>
          <w:rFonts w:hint="eastAsia"/>
        </w:rPr>
        <w:t>2. 定位放线的基准点、基准线和基准标高</w:t>
      </w:r>
    </w:p>
    <w:p>
      <w:pPr>
        <w:pStyle w:val="2"/>
      </w:pPr>
      <w:r>
        <w:rPr>
          <w:rFonts w:hint="eastAsia"/>
        </w:rPr>
        <w:t>3. 委托人取得的有关审批、核准和备案材料</w:t>
      </w:r>
    </w:p>
    <w:p>
      <w:pPr>
        <w:pStyle w:val="2"/>
      </w:pPr>
      <w:r>
        <w:rPr>
          <w:rFonts w:hint="eastAsia"/>
        </w:rPr>
        <w:t>4. 勘察文件、设计文件等资料</w:t>
      </w:r>
    </w:p>
    <w:p>
      <w:pPr>
        <w:pStyle w:val="2"/>
      </w:pPr>
      <w:r>
        <w:rPr>
          <w:rFonts w:hint="eastAsia"/>
        </w:rPr>
        <w:t>5. 技术标准、规范</w:t>
      </w:r>
    </w:p>
    <w:p>
      <w:pPr>
        <w:pStyle w:val="2"/>
      </w:pPr>
      <w:r>
        <w:rPr>
          <w:rFonts w:hint="eastAsia"/>
        </w:rPr>
        <w:t>6. 工程承包合同及其他相关合同</w:t>
      </w:r>
    </w:p>
    <w:p>
      <w:pPr>
        <w:pStyle w:val="2"/>
      </w:pPr>
      <w:r>
        <w:rPr>
          <w:rFonts w:hint="eastAsia"/>
        </w:rPr>
        <w:t>7. 其他资料</w:t>
      </w:r>
    </w:p>
    <w:p>
      <w:pPr>
        <w:pStyle w:val="2"/>
      </w:pPr>
      <w:r>
        <w:rPr>
          <w:rFonts w:hint="eastAsia"/>
        </w:rPr>
        <w:t>……</w:t>
      </w:r>
    </w:p>
    <w:p>
      <w:pPr>
        <w:pStyle w:val="6"/>
      </w:pPr>
      <w:r>
        <w:rPr>
          <w:rFonts w:hint="eastAsia"/>
        </w:rPr>
        <w:t>4.3委托人财产使用要求及退还要求</w:t>
      </w:r>
    </w:p>
    <w:p>
      <w:pPr>
        <w:pStyle w:val="2"/>
      </w:pPr>
      <w:r>
        <w:rPr>
          <w:rFonts w:hint="eastAsia"/>
        </w:rPr>
        <w:t>1. 委托人财产使用要求</w:t>
      </w:r>
    </w:p>
    <w:p>
      <w:pPr>
        <w:pStyle w:val="2"/>
      </w:pPr>
      <w:r>
        <w:rPr>
          <w:rFonts w:hint="eastAsia"/>
        </w:rPr>
        <w:t>2. 委托人财产退还要求</w:t>
      </w:r>
    </w:p>
    <w:p>
      <w:pPr>
        <w:pStyle w:val="2"/>
      </w:pPr>
      <w:r>
        <w:rPr>
          <w:rFonts w:hint="eastAsia"/>
        </w:rPr>
        <w:t>……</w:t>
      </w:r>
    </w:p>
    <w:p>
      <w:pPr>
        <w:pStyle w:val="5"/>
        <w:numPr>
          <w:ilvl w:val="0"/>
          <w:numId w:val="11"/>
        </w:numPr>
      </w:pPr>
      <w:r>
        <w:rPr>
          <w:rFonts w:hint="eastAsia"/>
        </w:rPr>
        <w:t xml:space="preserve"> 委托人提供的便利条件</w:t>
      </w:r>
    </w:p>
    <w:p>
      <w:pPr>
        <w:pStyle w:val="2"/>
      </w:pPr>
      <w:r>
        <w:rPr>
          <w:rFonts w:hint="eastAsia"/>
        </w:rPr>
        <w:t>1. 委托人提供的生活条件</w:t>
      </w:r>
    </w:p>
    <w:p>
      <w:pPr>
        <w:pStyle w:val="2"/>
      </w:pPr>
      <w:r>
        <w:rPr>
          <w:rFonts w:hint="eastAsia"/>
        </w:rPr>
        <w:t>2. 委托人提供的交通条件</w:t>
      </w:r>
    </w:p>
    <w:p>
      <w:pPr>
        <w:pStyle w:val="2"/>
      </w:pPr>
    </w:p>
    <w:p>
      <w:pPr>
        <w:pStyle w:val="2"/>
      </w:pPr>
      <w:r>
        <w:rPr>
          <w:rFonts w:hint="eastAsia"/>
        </w:rPr>
        <w:t>3. 委托人提供的网络、通讯条件</w:t>
      </w:r>
    </w:p>
    <w:p>
      <w:pPr>
        <w:pStyle w:val="2"/>
      </w:pPr>
      <w:r>
        <w:rPr>
          <w:rFonts w:hint="eastAsia"/>
        </w:rPr>
        <w:t>4. 委托人提供的协助人员</w:t>
      </w:r>
    </w:p>
    <w:p>
      <w:pPr>
        <w:pStyle w:val="2"/>
      </w:pPr>
      <w:r>
        <w:rPr>
          <w:rFonts w:hint="eastAsia"/>
        </w:rPr>
        <w:t>……</w:t>
      </w:r>
    </w:p>
    <w:p>
      <w:pPr>
        <w:pStyle w:val="5"/>
        <w:numPr>
          <w:ilvl w:val="0"/>
          <w:numId w:val="11"/>
        </w:numPr>
      </w:pPr>
      <w:r>
        <w:rPr>
          <w:rFonts w:hint="eastAsia"/>
        </w:rPr>
        <w:t xml:space="preserve"> 监理人需要自备的工作条件</w:t>
      </w:r>
    </w:p>
    <w:p>
      <w:pPr>
        <w:pStyle w:val="2"/>
      </w:pPr>
      <w:r>
        <w:rPr>
          <w:rFonts w:hint="eastAsia"/>
        </w:rPr>
        <w:t>1. 监理人自备的工作手册：如本项目必备的规范标准、图集等</w:t>
      </w:r>
    </w:p>
    <w:p>
      <w:pPr>
        <w:pStyle w:val="2"/>
      </w:pPr>
      <w:r>
        <w:rPr>
          <w:rFonts w:hint="eastAsia"/>
        </w:rPr>
        <w:t>2. 监理人自备的办公设备：如电脑、软件、投影、打印机、复印机、照相机等</w:t>
      </w:r>
    </w:p>
    <w:p>
      <w:pPr>
        <w:pStyle w:val="2"/>
      </w:pPr>
      <w:r>
        <w:rPr>
          <w:rFonts w:hint="eastAsia"/>
        </w:rPr>
        <w:t>3. 监理人自备的交通工具：如出行车辆等</w:t>
      </w:r>
    </w:p>
    <w:p>
      <w:pPr>
        <w:pStyle w:val="2"/>
      </w:pPr>
      <w:r>
        <w:rPr>
          <w:rFonts w:hint="eastAsia"/>
        </w:rPr>
        <w:t>4. 监理人自备的现场办公设施：如办公桌椅、文件柜等</w:t>
      </w:r>
    </w:p>
    <w:p>
      <w:pPr>
        <w:pStyle w:val="2"/>
      </w:pPr>
      <w:r>
        <w:rPr>
          <w:rFonts w:hint="eastAsia"/>
        </w:rPr>
        <w:t>5. 监理人自备的安全设施：如安全帽、安全鞋、手电筒等</w:t>
      </w:r>
    </w:p>
    <w:p>
      <w:pPr>
        <w:pStyle w:val="2"/>
      </w:pPr>
      <w:r>
        <w:rPr>
          <w:rFonts w:hint="eastAsia"/>
        </w:rPr>
        <w:t>6. 监理人自备的试验检测仪器、设备、工具</w:t>
      </w:r>
    </w:p>
    <w:p>
      <w:pPr>
        <w:pStyle w:val="2"/>
      </w:pPr>
      <w:r>
        <w:rPr>
          <w:rFonts w:hint="eastAsia"/>
        </w:rPr>
        <w:t>7. 监理人自备的试验用房、样品用房</w:t>
      </w:r>
    </w:p>
    <w:p>
      <w:pPr>
        <w:pStyle w:val="2"/>
      </w:pPr>
      <w:r>
        <w:rPr>
          <w:rFonts w:hint="eastAsia"/>
        </w:rPr>
        <w:t>……</w:t>
      </w:r>
    </w:p>
    <w:p>
      <w:pPr>
        <w:pStyle w:val="5"/>
        <w:numPr>
          <w:ilvl w:val="0"/>
          <w:numId w:val="11"/>
        </w:numPr>
      </w:pPr>
      <w:r>
        <w:rPr>
          <w:rFonts w:hint="eastAsia"/>
        </w:rPr>
        <w:t xml:space="preserve"> 委托人的其他要求</w:t>
      </w:r>
    </w:p>
    <w:p>
      <w:pPr>
        <w:pStyle w:val="2"/>
      </w:pPr>
      <w:r>
        <w:rPr>
          <w:rFonts w:hint="eastAsia"/>
        </w:rPr>
        <w:t>委托人的其他要求</w:t>
      </w:r>
    </w:p>
    <w:p>
      <w:pPr>
        <w:pStyle w:val="2"/>
      </w:pPr>
      <w:r>
        <w:rPr>
          <w:rFonts w:hint="eastAsia"/>
        </w:rPr>
        <w:t>……</w:t>
      </w:r>
    </w:p>
    <w:p>
      <w:pPr>
        <w:pStyle w:val="3"/>
        <w:sectPr>
          <w:footerReference r:id="rId10" w:type="default"/>
          <w:pgSz w:w="12240" w:h="15840"/>
          <w:pgMar w:top="1134" w:right="1134" w:bottom="1134" w:left="1134" w:header="0" w:footer="921" w:gutter="0"/>
          <w:cols w:space="720" w:num="1"/>
        </w:sectPr>
      </w:pPr>
    </w:p>
    <w:p>
      <w:pPr>
        <w:pStyle w:val="3"/>
      </w:pPr>
    </w:p>
    <w:p>
      <w:pPr>
        <w:pStyle w:val="3"/>
      </w:pPr>
    </w:p>
    <w:p>
      <w:pPr>
        <w:pStyle w:val="3"/>
      </w:pPr>
    </w:p>
    <w:p>
      <w:pPr>
        <w:pStyle w:val="3"/>
        <w:sectPr>
          <w:footerReference r:id="rId11" w:type="default"/>
          <w:pgSz w:w="12240" w:h="15840"/>
          <w:pgMar w:top="1134" w:right="1134" w:bottom="1134" w:left="1134" w:header="0" w:footer="921" w:gutter="0"/>
          <w:cols w:space="720" w:num="1"/>
        </w:sectPr>
      </w:pPr>
      <w:bookmarkStart w:id="48" w:name="_Toc23517"/>
      <w:r>
        <w:rPr>
          <w:rFonts w:hint="eastAsia"/>
        </w:rPr>
        <w:t>第三卷</w:t>
      </w:r>
      <w:bookmarkEnd w:id="48"/>
    </w:p>
    <w:p>
      <w:pPr>
        <w:pStyle w:val="4"/>
      </w:pPr>
      <w:bookmarkStart w:id="49" w:name="_Toc29737"/>
      <w:r>
        <w:rPr>
          <w:rFonts w:hint="eastAsia"/>
        </w:rPr>
        <w:t>第六章 投标文件格式</w:t>
      </w:r>
      <w:bookmarkEnd w:id="49"/>
    </w:p>
    <w:p>
      <w:r>
        <w:rPr>
          <w:rFonts w:hint="eastAsia"/>
        </w:rPr>
        <w:br w:type="page"/>
      </w:r>
    </w:p>
    <w:p>
      <w:pPr>
        <w:jc w:val="center"/>
        <w:rPr>
          <w:sz w:val="32"/>
          <w:szCs w:val="32"/>
        </w:rPr>
      </w:pPr>
      <w:bookmarkStart w:id="50" w:name="_Toc25474"/>
      <w:bookmarkStart w:id="51" w:name="_Toc26565"/>
      <w:r>
        <w:rPr>
          <w:rFonts w:hint="eastAsia"/>
          <w:sz w:val="32"/>
          <w:szCs w:val="32"/>
          <w:u w:val="single"/>
        </w:rPr>
        <w:t xml:space="preserve">              </w:t>
      </w:r>
      <w:r>
        <w:rPr>
          <w:sz w:val="32"/>
          <w:szCs w:val="32"/>
        </w:rPr>
        <w:t>（项目名称）</w:t>
      </w:r>
      <w:r>
        <w:rPr>
          <w:rFonts w:hint="eastAsia"/>
          <w:sz w:val="32"/>
          <w:szCs w:val="32"/>
        </w:rPr>
        <w:t>监理</w:t>
      </w:r>
      <w:r>
        <w:rPr>
          <w:sz w:val="32"/>
          <w:szCs w:val="32"/>
          <w:u w:val="single"/>
        </w:rPr>
        <w:t xml:space="preserve">   </w:t>
      </w:r>
      <w:r>
        <w:rPr>
          <w:rFonts w:hint="eastAsia"/>
          <w:sz w:val="32"/>
          <w:szCs w:val="32"/>
          <w:u w:val="single"/>
        </w:rPr>
        <w:t xml:space="preserve"> </w:t>
      </w:r>
      <w:r>
        <w:rPr>
          <w:sz w:val="32"/>
          <w:szCs w:val="32"/>
          <w:u w:val="single"/>
        </w:rPr>
        <w:t xml:space="preserve"> </w:t>
      </w:r>
      <w:r>
        <w:rPr>
          <w:rFonts w:hint="eastAsia"/>
          <w:sz w:val="32"/>
          <w:szCs w:val="32"/>
        </w:rPr>
        <w:t>标段</w:t>
      </w:r>
      <w:r>
        <w:rPr>
          <w:sz w:val="32"/>
          <w:szCs w:val="32"/>
        </w:rPr>
        <w:t>招标项目</w:t>
      </w:r>
      <w:bookmarkEnd w:id="50"/>
      <w:bookmarkEnd w:id="51"/>
    </w:p>
    <w:p>
      <w:pPr>
        <w:jc w:val="center"/>
        <w:rPr>
          <w:sz w:val="32"/>
          <w:szCs w:val="32"/>
        </w:rPr>
      </w:pPr>
    </w:p>
    <w:p>
      <w:pPr>
        <w:pStyle w:val="2"/>
        <w:rPr>
          <w:sz w:val="32"/>
          <w:szCs w:val="32"/>
        </w:rPr>
      </w:pPr>
    </w:p>
    <w:p>
      <w:pPr>
        <w:pStyle w:val="2"/>
        <w:rPr>
          <w:sz w:val="32"/>
          <w:szCs w:val="32"/>
        </w:rPr>
      </w:pPr>
    </w:p>
    <w:p>
      <w:pPr>
        <w:jc w:val="center"/>
        <w:rPr>
          <w:sz w:val="32"/>
          <w:szCs w:val="32"/>
        </w:rPr>
      </w:pPr>
    </w:p>
    <w:p>
      <w:pPr>
        <w:pStyle w:val="2"/>
        <w:ind w:left="0"/>
        <w:jc w:val="center"/>
        <w:rPr>
          <w:sz w:val="32"/>
          <w:szCs w:val="32"/>
        </w:rPr>
      </w:pPr>
      <w:bookmarkStart w:id="52" w:name="_Toc14249"/>
      <w:r>
        <w:rPr>
          <w:sz w:val="32"/>
          <w:szCs w:val="32"/>
        </w:rPr>
        <w:t>投 标 文 件</w:t>
      </w:r>
      <w:bookmarkEnd w:id="52"/>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r>
        <w:rPr>
          <w:sz w:val="32"/>
          <w:szCs w:val="32"/>
        </w:rPr>
        <w:t>投标人：</w:t>
      </w:r>
      <w:r>
        <w:rPr>
          <w:sz w:val="32"/>
          <w:szCs w:val="32"/>
          <w:u w:val="single"/>
        </w:rPr>
        <w:tab/>
      </w:r>
      <w:r>
        <w:rPr>
          <w:rFonts w:hint="eastAsia"/>
          <w:sz w:val="32"/>
          <w:szCs w:val="32"/>
          <w:u w:val="single"/>
        </w:rPr>
        <w:t xml:space="preserve">         </w:t>
      </w:r>
      <w:r>
        <w:rPr>
          <w:sz w:val="32"/>
          <w:szCs w:val="32"/>
          <w:u w:val="single"/>
        </w:rPr>
        <w:tab/>
      </w:r>
      <w:r>
        <w:rPr>
          <w:sz w:val="32"/>
          <w:szCs w:val="32"/>
        </w:rPr>
        <w:t>（盖单位章）</w:t>
      </w:r>
    </w:p>
    <w:p>
      <w:pPr>
        <w:jc w:val="center"/>
        <w:rPr>
          <w:sz w:val="32"/>
          <w:szCs w:val="32"/>
        </w:rPr>
      </w:pPr>
      <w:r>
        <w:rPr>
          <w:rFonts w:hint="eastAsia"/>
          <w:sz w:val="32"/>
          <w:szCs w:val="32"/>
        </w:rPr>
        <w:t>法定代表人或其委托代理人：</w:t>
      </w:r>
      <w:r>
        <w:rPr>
          <w:rFonts w:hint="eastAsia"/>
          <w:sz w:val="32"/>
          <w:szCs w:val="32"/>
          <w:u w:val="single"/>
        </w:rPr>
        <w:tab/>
      </w:r>
      <w:r>
        <w:rPr>
          <w:rFonts w:hint="eastAsia"/>
          <w:sz w:val="32"/>
          <w:szCs w:val="32"/>
          <w:u w:val="single"/>
        </w:rPr>
        <w:t xml:space="preserve">           </w:t>
      </w:r>
      <w:r>
        <w:rPr>
          <w:rFonts w:hint="eastAsia"/>
          <w:sz w:val="32"/>
          <w:szCs w:val="32"/>
        </w:rPr>
        <w:t>（签字）</w:t>
      </w:r>
    </w:p>
    <w:p>
      <w:pPr>
        <w:jc w:val="center"/>
        <w:rPr>
          <w:sz w:val="32"/>
          <w:szCs w:val="32"/>
        </w:rPr>
      </w:pPr>
      <w:r>
        <w:rPr>
          <w:rFonts w:hint="eastAsia"/>
          <w:sz w:val="32"/>
          <w:szCs w:val="32"/>
          <w:u w:val="single"/>
        </w:rPr>
        <w:t xml:space="preserve">         </w:t>
      </w:r>
      <w:r>
        <w:rPr>
          <w:rFonts w:hint="eastAsia"/>
          <w:sz w:val="32"/>
          <w:szCs w:val="32"/>
        </w:rPr>
        <w:t>年</w:t>
      </w:r>
      <w:r>
        <w:rPr>
          <w:rFonts w:hint="eastAsia"/>
          <w:sz w:val="32"/>
          <w:szCs w:val="32"/>
          <w:u w:val="single"/>
        </w:rPr>
        <w:tab/>
      </w:r>
      <w:r>
        <w:rPr>
          <w:rFonts w:hint="eastAsia"/>
          <w:sz w:val="32"/>
          <w:szCs w:val="32"/>
          <w:u w:val="single"/>
        </w:rPr>
        <w:t xml:space="preserve">       </w:t>
      </w:r>
      <w:r>
        <w:rPr>
          <w:rFonts w:hint="eastAsia"/>
          <w:sz w:val="32"/>
          <w:szCs w:val="32"/>
        </w:rPr>
        <w:t>月</w:t>
      </w:r>
      <w:r>
        <w:rPr>
          <w:rFonts w:hint="eastAsia"/>
          <w:sz w:val="32"/>
          <w:szCs w:val="32"/>
          <w:u w:val="single"/>
        </w:rPr>
        <w:t xml:space="preserve">      </w:t>
      </w:r>
      <w:r>
        <w:rPr>
          <w:rFonts w:hint="eastAsia"/>
          <w:sz w:val="32"/>
          <w:szCs w:val="32"/>
          <w:u w:val="single"/>
        </w:rPr>
        <w:tab/>
      </w:r>
      <w:r>
        <w:rPr>
          <w:rFonts w:hint="eastAsia"/>
          <w:sz w:val="32"/>
          <w:szCs w:val="32"/>
        </w:rPr>
        <w:t>日</w:t>
      </w:r>
    </w:p>
    <w:p>
      <w:pPr>
        <w:jc w:val="center"/>
        <w:rPr>
          <w:sz w:val="32"/>
          <w:szCs w:val="32"/>
        </w:rPr>
      </w:pPr>
    </w:p>
    <w:p>
      <w:pPr>
        <w:jc w:val="center"/>
        <w:rPr>
          <w:sz w:val="32"/>
          <w:szCs w:val="32"/>
        </w:rPr>
      </w:pPr>
      <w:r>
        <w:rPr>
          <w:sz w:val="32"/>
          <w:szCs w:val="32"/>
        </w:rPr>
        <w:br w:type="page"/>
      </w:r>
    </w:p>
    <w:p>
      <w:pPr>
        <w:pStyle w:val="2"/>
        <w:jc w:val="center"/>
        <w:rPr>
          <w:b/>
          <w:bCs/>
          <w:sz w:val="28"/>
          <w:szCs w:val="24"/>
        </w:rPr>
      </w:pPr>
      <w:r>
        <w:rPr>
          <w:rFonts w:hint="eastAsia"/>
          <w:b/>
          <w:bCs/>
          <w:sz w:val="28"/>
          <w:szCs w:val="24"/>
        </w:rPr>
        <w:t>目  录</w:t>
      </w:r>
    </w:p>
    <w:p>
      <w:pPr>
        <w:pStyle w:val="2"/>
      </w:pPr>
      <w:r>
        <w:rPr>
          <w:rFonts w:hint="eastAsia"/>
        </w:rPr>
        <w:t xml:space="preserve">一、投标函及投标函附录 </w:t>
      </w:r>
    </w:p>
    <w:p>
      <w:pPr>
        <w:pStyle w:val="2"/>
      </w:pPr>
      <w:r>
        <w:rPr>
          <w:rFonts w:hint="eastAsia"/>
        </w:rPr>
        <w:t>二、法定代表人身份证明（适用于无委托代理人的情况）</w:t>
      </w:r>
    </w:p>
    <w:p>
      <w:pPr>
        <w:pStyle w:val="2"/>
      </w:pPr>
      <w:r>
        <w:rPr>
          <w:rFonts w:hint="eastAsia"/>
        </w:rPr>
        <w:t>二、授权委托书（适用于有委托代理人的情况）</w:t>
      </w:r>
    </w:p>
    <w:p>
      <w:pPr>
        <w:pStyle w:val="2"/>
      </w:pPr>
      <w:r>
        <w:rPr>
          <w:rFonts w:hint="eastAsia"/>
        </w:rPr>
        <w:t>三、联合体协议书</w:t>
      </w:r>
    </w:p>
    <w:p>
      <w:pPr>
        <w:pStyle w:val="2"/>
      </w:pPr>
      <w:r>
        <w:rPr>
          <w:rFonts w:hint="eastAsia"/>
        </w:rPr>
        <w:t>四、监理报酬清单</w:t>
      </w:r>
    </w:p>
    <w:p>
      <w:pPr>
        <w:pStyle w:val="2"/>
      </w:pPr>
      <w:r>
        <w:rPr>
          <w:rFonts w:hint="eastAsia"/>
        </w:rPr>
        <w:t>五、资格审查资料</w:t>
      </w:r>
    </w:p>
    <w:p>
      <w:pPr>
        <w:pStyle w:val="2"/>
      </w:pPr>
      <w:r>
        <w:rPr>
          <w:rFonts w:hint="eastAsia"/>
        </w:rPr>
        <w:t xml:space="preserve">六、监理大纲 </w:t>
      </w:r>
    </w:p>
    <w:p>
      <w:pPr>
        <w:pStyle w:val="2"/>
      </w:pPr>
      <w:r>
        <w:rPr>
          <w:rFonts w:hint="eastAsia"/>
        </w:rPr>
        <w:t>七、其他资料</w:t>
      </w:r>
    </w:p>
    <w:p>
      <w:pPr>
        <w:pStyle w:val="2"/>
      </w:pPr>
    </w:p>
    <w:p>
      <w:r>
        <w:rPr>
          <w:rFonts w:hint="eastAsia"/>
        </w:rPr>
        <w:br w:type="page"/>
      </w:r>
    </w:p>
    <w:p>
      <w:pPr>
        <w:pStyle w:val="5"/>
      </w:pPr>
      <w:r>
        <w:rPr>
          <w:rFonts w:hint="eastAsia"/>
        </w:rPr>
        <w:t>一、投标函及投标函附录</w:t>
      </w:r>
    </w:p>
    <w:p>
      <w:pPr>
        <w:pStyle w:val="6"/>
        <w:numPr>
          <w:ilvl w:val="0"/>
          <w:numId w:val="14"/>
        </w:numPr>
        <w:jc w:val="center"/>
        <w:rPr>
          <w:b/>
          <w:bCs/>
        </w:rPr>
      </w:pPr>
      <w:r>
        <w:rPr>
          <w:rFonts w:hint="eastAsia"/>
          <w:b/>
          <w:bCs/>
        </w:rPr>
        <w:t>投标函</w:t>
      </w:r>
    </w:p>
    <w:p>
      <w:pPr>
        <w:pStyle w:val="2"/>
      </w:pPr>
      <w:r>
        <w:rPr>
          <w:rFonts w:hint="eastAsia"/>
          <w:u w:val="single"/>
        </w:rPr>
        <w:t xml:space="preserve">              </w:t>
      </w:r>
      <w:r>
        <w:rPr>
          <w:rFonts w:hint="eastAsia"/>
        </w:rPr>
        <w:t xml:space="preserve"> </w:t>
      </w:r>
      <w:r>
        <w:t>（招标人名称）：</w:t>
      </w:r>
    </w:p>
    <w:p>
      <w:pPr>
        <w:pStyle w:val="2"/>
      </w:pPr>
    </w:p>
    <w:p>
      <w:pPr>
        <w:pStyle w:val="2"/>
        <w:ind w:firstLine="440" w:firstLineChars="200"/>
      </w:pPr>
      <w:r>
        <w:rPr>
          <w:rFonts w:hint="eastAsia"/>
        </w:rPr>
        <w:t>□</w:t>
      </w:r>
      <w:r>
        <w:t>1．我方已仔细研究了</w:t>
      </w:r>
      <w:r>
        <w:rPr>
          <w:u w:val="single"/>
        </w:rPr>
        <w:tab/>
      </w:r>
      <w:r>
        <w:rPr>
          <w:u w:val="single"/>
        </w:rPr>
        <w:tab/>
      </w:r>
      <w:r>
        <w:rPr>
          <w:rFonts w:hint="eastAsia"/>
          <w:u w:val="single"/>
        </w:rPr>
        <w:t xml:space="preserve">      </w:t>
      </w:r>
      <w:r>
        <w:t>（项目名称）监理</w:t>
      </w:r>
      <w:r>
        <w:rPr>
          <w:rFonts w:hint="eastAsia"/>
          <w:u w:val="single"/>
        </w:rPr>
        <w:t xml:space="preserve">    </w:t>
      </w:r>
      <w:r>
        <w:rPr>
          <w:rFonts w:hint="eastAsia"/>
        </w:rPr>
        <w:t>标段</w:t>
      </w:r>
      <w:r>
        <w:t>招标项目招标文件的全部内容， 愿意以人民币（大写）</w:t>
      </w:r>
      <w:r>
        <w:rPr>
          <w:rFonts w:hint="eastAsia"/>
          <w:u w:val="single"/>
        </w:rPr>
        <w:t xml:space="preserve">       </w:t>
      </w:r>
      <w:r>
        <w:rPr>
          <w:u w:val="single"/>
        </w:rPr>
        <w:tab/>
      </w:r>
      <w:r>
        <w:t>（¥</w:t>
      </w:r>
      <w:r>
        <w:tab/>
      </w:r>
      <w:r>
        <w:t>）的投标总报价，监理服务期限：</w:t>
      </w:r>
      <w:r>
        <w:rPr>
          <w:rFonts w:hint="eastAsia"/>
          <w:u w:val="single"/>
        </w:rPr>
        <w:t xml:space="preserve">  </w:t>
      </w:r>
      <w:r>
        <w:rPr>
          <w:u w:val="single"/>
        </w:rPr>
        <w:tab/>
      </w:r>
      <w:r>
        <w:t>，按合同约定完成监理工作。</w:t>
      </w:r>
    </w:p>
    <w:p>
      <w:pPr>
        <w:pStyle w:val="2"/>
        <w:ind w:firstLine="440" w:firstLineChars="200"/>
      </w:pPr>
      <w:r>
        <w:t>□1．我方已仔细研究了</w:t>
      </w:r>
      <w:r>
        <w:rPr>
          <w:u w:val="single"/>
        </w:rPr>
        <w:tab/>
      </w:r>
      <w:r>
        <w:rPr>
          <w:u w:val="single"/>
        </w:rPr>
        <w:tab/>
      </w:r>
      <w:r>
        <w:rPr>
          <w:rFonts w:hint="eastAsia"/>
          <w:u w:val="single"/>
        </w:rPr>
        <w:t xml:space="preserve">      </w:t>
      </w:r>
      <w:r>
        <w:t>（项目名称）监理</w:t>
      </w:r>
      <w:r>
        <w:rPr>
          <w:rFonts w:hint="eastAsia"/>
          <w:u w:val="single"/>
        </w:rPr>
        <w:t xml:space="preserve">    </w:t>
      </w:r>
      <w:r>
        <w:rPr>
          <w:rFonts w:hint="eastAsia"/>
        </w:rPr>
        <w:t>标段</w:t>
      </w:r>
      <w:r>
        <w:t>招标项目招标文件的全部内容， 愿意以</w:t>
      </w:r>
      <w:r>
        <w:rPr>
          <w:rFonts w:hint="eastAsia"/>
        </w:rPr>
        <w:t>费率/下浮率</w:t>
      </w:r>
      <w:r>
        <w:rPr>
          <w:rFonts w:hint="eastAsia"/>
          <w:sz w:val="21"/>
        </w:rPr>
        <w:t>○</w:t>
      </w:r>
      <w:r>
        <w:rPr>
          <w:rFonts w:hint="eastAsia" w:asciiTheme="minorEastAsia" w:hAnsiTheme="minorEastAsia" w:eastAsiaTheme="minorEastAsia" w:cstheme="minorEastAsia"/>
          <w:szCs w:val="22"/>
          <w:u w:val="single"/>
        </w:rPr>
        <w:t>下浮</w:t>
      </w:r>
      <w:r>
        <w:rPr>
          <w:rFonts w:asciiTheme="minorEastAsia" w:hAnsiTheme="minorEastAsia" w:eastAsiaTheme="minorEastAsia" w:cstheme="minorEastAsia"/>
          <w:szCs w:val="22"/>
          <w:u w:val="single"/>
        </w:rPr>
        <w:t xml:space="preserve">      </w:t>
      </w:r>
      <w:r>
        <w:rPr>
          <w:rFonts w:asciiTheme="minorEastAsia" w:hAnsiTheme="minorEastAsia" w:eastAsiaTheme="minorEastAsia" w:cstheme="minorEastAsia"/>
          <w:spacing w:val="-4"/>
          <w:szCs w:val="22"/>
          <w:u w:val="single"/>
        </w:rPr>
        <w:t xml:space="preserve"> </w:t>
      </w:r>
      <w:r>
        <w:rPr>
          <w:rFonts w:hint="eastAsia" w:asciiTheme="minorEastAsia" w:hAnsiTheme="minorEastAsia" w:eastAsiaTheme="minorEastAsia" w:cstheme="minorEastAsia"/>
          <w:szCs w:val="22"/>
        </w:rPr>
        <w:t>%</w:t>
      </w:r>
      <w:r>
        <w:rPr>
          <w:rFonts w:hint="eastAsia"/>
          <w:sz w:val="21"/>
        </w:rPr>
        <w:t>○</w:t>
      </w:r>
      <w:r>
        <w:rPr>
          <w:rFonts w:hint="eastAsia" w:asciiTheme="minorEastAsia" w:hAnsiTheme="minorEastAsia" w:eastAsiaTheme="minorEastAsia" w:cstheme="minorEastAsia"/>
          <w:szCs w:val="22"/>
        </w:rPr>
        <w:t>费率</w:t>
      </w:r>
      <w:r>
        <w:rPr>
          <w:rFonts w:asciiTheme="minorEastAsia" w:hAnsiTheme="minorEastAsia" w:eastAsiaTheme="minorEastAsia" w:cstheme="minorEastAsia"/>
          <w:szCs w:val="22"/>
          <w:u w:val="single"/>
        </w:rPr>
        <w:t xml:space="preserve">      </w:t>
      </w:r>
      <w:r>
        <w:rPr>
          <w:rFonts w:asciiTheme="minorEastAsia" w:hAnsiTheme="minorEastAsia" w:eastAsiaTheme="minorEastAsia" w:cstheme="minorEastAsia"/>
          <w:spacing w:val="-4"/>
          <w:szCs w:val="22"/>
          <w:u w:val="single"/>
        </w:rPr>
        <w:t xml:space="preserve"> </w:t>
      </w:r>
      <w:r>
        <w:rPr>
          <w:rFonts w:hint="eastAsia" w:asciiTheme="minorEastAsia" w:hAnsiTheme="minorEastAsia" w:eastAsiaTheme="minorEastAsia" w:cstheme="minorEastAsia"/>
          <w:szCs w:val="22"/>
        </w:rPr>
        <w:t>%</w:t>
      </w:r>
      <w:r>
        <w:rPr>
          <w:rFonts w:hint="eastAsia"/>
          <w:sz w:val="21"/>
        </w:rPr>
        <w:t>○其他</w:t>
      </w:r>
      <w:r>
        <w:rPr>
          <w:rFonts w:hint="eastAsia"/>
          <w:sz w:val="21"/>
          <w:u w:val="single"/>
        </w:rPr>
        <w:t xml:space="preserve">          </w:t>
      </w:r>
      <w:r>
        <w:t>的投标总报价，监理服务期限：</w:t>
      </w:r>
      <w:r>
        <w:rPr>
          <w:rFonts w:hint="eastAsia"/>
          <w:u w:val="single"/>
        </w:rPr>
        <w:t xml:space="preserve">  </w:t>
      </w:r>
      <w:r>
        <w:rPr>
          <w:u w:val="single"/>
        </w:rPr>
        <w:tab/>
      </w:r>
      <w:r>
        <w:t>，按合同约定完成监理工作。</w:t>
      </w:r>
    </w:p>
    <w:p>
      <w:pPr>
        <w:pStyle w:val="2"/>
      </w:pPr>
      <w:r>
        <w:rPr>
          <w:rFonts w:hint="eastAsia"/>
        </w:rPr>
        <w:t>2</w:t>
      </w:r>
      <w:r>
        <w:t>．我方承诺在招标文件规定的投标有效期内不撤销投标文件。</w:t>
      </w:r>
    </w:p>
    <w:p>
      <w:pPr>
        <w:pStyle w:val="2"/>
      </w:pPr>
      <w:r>
        <w:rPr>
          <w:rFonts w:hint="eastAsia"/>
        </w:rPr>
        <w:t>3</w:t>
      </w:r>
      <w:r>
        <w:t>．如我方中标，我方承诺：</w:t>
      </w:r>
    </w:p>
    <w:p>
      <w:pPr>
        <w:pStyle w:val="2"/>
      </w:pPr>
      <w:r>
        <w:t>（1）在收到中标通知书后，在中标通知书规定的期限内与你方签订合同；</w:t>
      </w:r>
    </w:p>
    <w:p>
      <w:pPr>
        <w:pStyle w:val="2"/>
      </w:pPr>
      <w:r>
        <w:t>（2）在签订合同时不向你方提出附加条件；</w:t>
      </w:r>
    </w:p>
    <w:p>
      <w:pPr>
        <w:pStyle w:val="2"/>
      </w:pPr>
      <w:r>
        <w:t>（3）按照招标文件要求提交履约保证金；</w:t>
      </w:r>
    </w:p>
    <w:p>
      <w:pPr>
        <w:pStyle w:val="2"/>
      </w:pPr>
      <w:r>
        <w:t>（4）在合同约定的期限内完成合同规定的全部义务。</w:t>
      </w:r>
    </w:p>
    <w:p>
      <w:pPr>
        <w:pStyle w:val="2"/>
      </w:pPr>
      <w:r>
        <w:rPr>
          <w:rFonts w:hint="eastAsia"/>
        </w:rPr>
        <w:t>5</w:t>
      </w:r>
      <w:r>
        <w:t>．（其他补充说明）。</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投 标 人</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w:t>
      </w:r>
      <w:r>
        <w:rPr>
          <w:rFonts w:hint="eastAsia" w:asciiTheme="minorEastAsia" w:hAnsiTheme="minorEastAsia" w:eastAsiaTheme="minorEastAsia" w:cstheme="minorEastAsia"/>
          <w:spacing w:val="-3"/>
          <w:szCs w:val="22"/>
        </w:rPr>
        <w:t>定</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表</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pacing w:val="-3"/>
          <w:szCs w:val="22"/>
        </w:rPr>
        <w:t>或</w:t>
      </w:r>
      <w:r>
        <w:rPr>
          <w:rFonts w:hint="eastAsia" w:asciiTheme="minorEastAsia" w:hAnsiTheme="minorEastAsia" w:eastAsiaTheme="minorEastAsia" w:cstheme="minorEastAsia"/>
          <w:szCs w:val="22"/>
        </w:rPr>
        <w:t>其</w:t>
      </w:r>
      <w:r>
        <w:rPr>
          <w:rFonts w:hint="eastAsia" w:asciiTheme="minorEastAsia" w:hAnsiTheme="minorEastAsia" w:eastAsiaTheme="minorEastAsia" w:cstheme="minorEastAsia"/>
          <w:spacing w:val="-3"/>
          <w:szCs w:val="22"/>
        </w:rPr>
        <w:t>委</w:t>
      </w:r>
      <w:r>
        <w:rPr>
          <w:rFonts w:hint="eastAsia" w:asciiTheme="minorEastAsia" w:hAnsiTheme="minorEastAsia" w:eastAsiaTheme="minorEastAsia" w:cstheme="minorEastAsia"/>
          <w:szCs w:val="22"/>
        </w:rPr>
        <w:t>托</w:t>
      </w:r>
      <w:r>
        <w:rPr>
          <w:rFonts w:hint="eastAsia" w:asciiTheme="minorEastAsia" w:hAnsiTheme="minorEastAsia" w:eastAsiaTheme="minorEastAsia" w:cstheme="minorEastAsia"/>
          <w:spacing w:val="-3"/>
          <w:szCs w:val="22"/>
        </w:rPr>
        <w:t>代理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（签</w:t>
      </w:r>
      <w:r>
        <w:rPr>
          <w:rFonts w:hint="eastAsia" w:asciiTheme="minorEastAsia" w:hAnsiTheme="minorEastAsia" w:eastAsiaTheme="minorEastAsia" w:cstheme="minorEastAsia"/>
          <w:spacing w:val="-3"/>
          <w:szCs w:val="22"/>
        </w:rPr>
        <w:t>字</w:t>
      </w:r>
      <w:r>
        <w:rPr>
          <w:rFonts w:hint="eastAsia" w:asciiTheme="minorEastAsia" w:hAnsiTheme="minorEastAsia" w:eastAsiaTheme="minorEastAsia" w:cstheme="minorEastAsia"/>
          <w:szCs w:val="22"/>
        </w:rPr>
        <w:t>）</w:t>
      </w:r>
    </w:p>
    <w:p>
      <w:pPr>
        <w:ind w:firstLine="4609" w:firstLineChars="2095"/>
        <w:jc w:val="both"/>
        <w:rPr>
          <w:rFonts w:asciiTheme="minorEastAsia" w:hAnsiTheme="minorEastAsia" w:eastAsiaTheme="minorEastAsia" w:cstheme="minorEastAsia"/>
          <w:szCs w:val="22"/>
          <w:u w:val="single"/>
        </w:rPr>
      </w:pPr>
      <w:r>
        <w:rPr>
          <w:rFonts w:hint="eastAsia" w:asciiTheme="minorEastAsia" w:hAnsiTheme="minorEastAsia" w:eastAsiaTheme="minorEastAsia" w:cstheme="minorEastAsia"/>
          <w:szCs w:val="22"/>
        </w:rPr>
        <w:t>地址</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网址</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pPr>
      <w:r>
        <w:rPr>
          <w:rFonts w:hint="eastAsia" w:asciiTheme="minorEastAsia" w:hAnsiTheme="minorEastAsia" w:eastAsiaTheme="minorEastAsia" w:cstheme="minorEastAsia"/>
          <w:szCs w:val="22"/>
        </w:rPr>
        <w:t>电话</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传真</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zCs w:val="22"/>
          <w:u w:val="single"/>
        </w:rPr>
        <w:t xml:space="preserve">                                         </w:t>
      </w:r>
    </w:p>
    <w:p>
      <w:pPr>
        <w:ind w:firstLine="4609" w:firstLineChars="2095"/>
        <w:jc w:val="both"/>
        <w:rPr>
          <w:rFonts w:asciiTheme="minorEastAsia" w:hAnsiTheme="minorEastAsia" w:eastAsiaTheme="minorEastAsia" w:cstheme="minorEastAsia"/>
          <w:szCs w:val="22"/>
        </w:rPr>
      </w:pPr>
      <w:bookmarkStart w:id="53" w:name="_Toc22091_WPSOffice_Level2"/>
      <w:bookmarkStart w:id="54" w:name="_Hlk45804553"/>
      <w:r>
        <w:rPr>
          <w:rFonts w:hint="eastAsia" w:asciiTheme="minorEastAsia" w:hAnsiTheme="minorEastAsia" w:eastAsiaTheme="minorEastAsia" w:cstheme="minorEastAsia"/>
          <w:szCs w:val="22"/>
        </w:rPr>
        <w:t>邮政编码：</w:t>
      </w:r>
      <w:bookmarkEnd w:id="53"/>
      <w:r>
        <w:rPr>
          <w:rFonts w:hint="eastAsia" w:asciiTheme="minorEastAsia" w:hAnsiTheme="minorEastAsia" w:eastAsiaTheme="minorEastAsia" w:cstheme="minorEastAsia"/>
          <w:szCs w:val="22"/>
          <w:u w:val="single"/>
        </w:rPr>
        <w:t xml:space="preserve">                                     </w:t>
      </w:r>
    </w:p>
    <w:bookmarkEnd w:id="54"/>
    <w:p>
      <w:pPr>
        <w:pStyle w:val="2"/>
        <w:ind w:left="0"/>
        <w:jc w:val="right"/>
      </w:pPr>
      <w:r>
        <w:rPr>
          <w:u w:val="single"/>
        </w:rPr>
        <w:t xml:space="preserve"> </w:t>
      </w:r>
      <w:r>
        <w:rPr>
          <w:rFonts w:hint="eastAsia"/>
          <w:u w:val="single"/>
        </w:rPr>
        <w:t xml:space="preserve">             </w:t>
      </w:r>
      <w:r>
        <w:rPr>
          <w:u w:val="single"/>
        </w:rPr>
        <w:tab/>
      </w:r>
      <w:r>
        <w:t>年</w:t>
      </w:r>
      <w:r>
        <w:rPr>
          <w:rFonts w:hint="eastAsia"/>
          <w:u w:val="single"/>
        </w:rPr>
        <w:t xml:space="preserve">        </w:t>
      </w:r>
      <w:r>
        <w:rPr>
          <w:u w:val="single"/>
        </w:rPr>
        <w:tab/>
      </w:r>
      <w:r>
        <w:t>月</w:t>
      </w:r>
      <w:r>
        <w:rPr>
          <w:rFonts w:hint="eastAsia"/>
          <w:u w:val="single"/>
        </w:rPr>
        <w:t xml:space="preserve">         </w:t>
      </w:r>
      <w:r>
        <w:rPr>
          <w:rFonts w:hint="eastAsia"/>
        </w:rPr>
        <w:t xml:space="preserve"> </w:t>
      </w:r>
      <w:r>
        <w:t>日</w:t>
      </w:r>
    </w:p>
    <w:p>
      <w:pPr>
        <w:pStyle w:val="2"/>
        <w:rPr>
          <w:rFonts w:asciiTheme="minorEastAsia" w:hAnsiTheme="minorEastAsia" w:eastAsiaTheme="minorEastAsia" w:cstheme="minorEastAsia"/>
          <w:szCs w:val="22"/>
        </w:rPr>
      </w:pPr>
    </w:p>
    <w:p>
      <w:pPr>
        <w:pStyle w:val="2"/>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注：投标报价的单位应与公布的招标控制价一致（即以___为单位），小数点后保留__位数。</w:t>
      </w:r>
    </w:p>
    <w:p>
      <w:pPr>
        <w:pStyle w:val="2"/>
        <w:rPr>
          <w:rFonts w:asciiTheme="minorEastAsia" w:hAnsiTheme="minorEastAsia" w:eastAsiaTheme="minorEastAsia" w:cstheme="minorEastAsia"/>
          <w:szCs w:val="22"/>
        </w:rPr>
      </w:pPr>
    </w:p>
    <w:p>
      <w:pPr>
        <w:pStyle w:val="2"/>
        <w:rPr>
          <w:rFonts w:asciiTheme="minorEastAsia" w:hAnsiTheme="minorEastAsia" w:eastAsiaTheme="minorEastAsia" w:cstheme="minorEastAsia"/>
          <w:szCs w:val="22"/>
        </w:rPr>
      </w:pPr>
    </w:p>
    <w:p>
      <w:pPr>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br w:type="page"/>
      </w:r>
    </w:p>
    <w:p>
      <w:pPr>
        <w:pStyle w:val="6"/>
        <w:numPr>
          <w:ilvl w:val="0"/>
          <w:numId w:val="14"/>
        </w:numPr>
        <w:jc w:val="center"/>
        <w:rPr>
          <w:b/>
          <w:bCs/>
        </w:rPr>
      </w:pPr>
      <w:r>
        <w:rPr>
          <w:rFonts w:hint="eastAsia"/>
          <w:b/>
          <w:bCs/>
        </w:rPr>
        <w:t>投标文件真实性和不存在限制投标情形的声明</w:t>
      </w:r>
    </w:p>
    <w:p>
      <w:pPr>
        <w:ind w:firstLine="424" w:firstLineChars="200"/>
        <w:jc w:val="both"/>
        <w:rPr>
          <w:rFonts w:ascii="宋体" w:hAnsi="宋体" w:cs="宋体"/>
          <w:spacing w:val="-4"/>
          <w:kern w:val="0"/>
          <w:szCs w:val="22"/>
        </w:rPr>
      </w:pPr>
    </w:p>
    <w:p>
      <w:pPr>
        <w:ind w:firstLine="424" w:firstLineChars="200"/>
        <w:jc w:val="both"/>
        <w:rPr>
          <w:rFonts w:ascii="宋体" w:hAnsi="宋体" w:cs="宋体"/>
          <w:spacing w:val="-4"/>
          <w:kern w:val="0"/>
          <w:szCs w:val="22"/>
        </w:rPr>
      </w:pPr>
      <w:r>
        <w:rPr>
          <w:rFonts w:hint="eastAsia" w:ascii="宋体" w:hAnsi="宋体" w:cs="宋体"/>
          <w:spacing w:val="-4"/>
          <w:kern w:val="0"/>
          <w:szCs w:val="22"/>
        </w:rPr>
        <w:t>_______________（招标人名称）：</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我方在此声明，所递交的投标文件（包括有关资料、澄清）真实可信，不存在虚假（包括隐瞒）。</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经我方认真核查，本投标人不存在第二章“投标人须知”第1.4.3项规定的任何一种情形。</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我方承诺，如存在以上两种行为，我方自愿按第二章“投标人须知”10.6 和其他有关规定承担责任。</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投 标 人：_______（盖单位章）</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法定代表人或其委托代理人：_______（签字）</w:t>
      </w:r>
    </w:p>
    <w:p>
      <w:pPr>
        <w:ind w:firstLine="424" w:firstLineChars="200"/>
        <w:jc w:val="right"/>
        <w:rPr>
          <w:rFonts w:ascii="宋体" w:hAnsi="宋体" w:cs="宋体"/>
          <w:spacing w:val="-4"/>
          <w:kern w:val="0"/>
          <w:szCs w:val="22"/>
        </w:rPr>
      </w:pPr>
      <w:r>
        <w:rPr>
          <w:rFonts w:hint="eastAsia" w:ascii="宋体" w:hAnsi="宋体" w:cs="宋体"/>
          <w:spacing w:val="-4"/>
          <w:kern w:val="0"/>
          <w:szCs w:val="22"/>
        </w:rPr>
        <w:t>_______年_______月_______日</w:t>
      </w: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w:t>
      </w:r>
    </w:p>
    <w:p>
      <w:pPr>
        <w:ind w:firstLine="424" w:firstLineChars="200"/>
        <w:jc w:val="both"/>
        <w:rPr>
          <w:rFonts w:ascii="宋体" w:hAnsi="宋体" w:cs="宋体"/>
          <w:spacing w:val="-4"/>
          <w:kern w:val="0"/>
          <w:szCs w:val="22"/>
        </w:rPr>
      </w:pPr>
    </w:p>
    <w:p>
      <w:pPr>
        <w:ind w:firstLine="424" w:firstLineChars="200"/>
        <w:jc w:val="both"/>
        <w:rPr>
          <w:rFonts w:ascii="宋体" w:hAnsi="宋体" w:cs="宋体"/>
          <w:spacing w:val="-4"/>
          <w:kern w:val="0"/>
          <w:szCs w:val="22"/>
        </w:rPr>
      </w:pPr>
      <w:r>
        <w:rPr>
          <w:rFonts w:hint="eastAsia" w:ascii="宋体" w:hAnsi="宋体" w:cs="宋体"/>
          <w:spacing w:val="-4"/>
          <w:kern w:val="0"/>
          <w:szCs w:val="22"/>
        </w:rPr>
        <w:t xml:space="preserve"> 注：若为联合体投标，需提供所有联合体各方的投标文件真实性和不存在限制投标情形的声明。</w:t>
      </w:r>
    </w:p>
    <w:p>
      <w:pPr>
        <w:rPr>
          <w:bCs/>
        </w:rPr>
      </w:pPr>
      <w:r>
        <w:rPr>
          <w:rFonts w:hint="eastAsia"/>
          <w:bCs/>
        </w:rPr>
        <w:br w:type="page"/>
      </w:r>
    </w:p>
    <w:p>
      <w:pPr>
        <w:pStyle w:val="6"/>
        <w:numPr>
          <w:ilvl w:val="0"/>
          <w:numId w:val="14"/>
        </w:numPr>
        <w:jc w:val="center"/>
        <w:rPr>
          <w:b/>
          <w:bCs/>
        </w:rPr>
      </w:pPr>
      <w:r>
        <w:rPr>
          <w:rFonts w:hint="eastAsia"/>
          <w:b/>
          <w:bCs/>
        </w:rPr>
        <w:t>投标函附录</w:t>
      </w:r>
    </w:p>
    <w:tbl>
      <w:tblPr>
        <w:tblStyle w:val="15"/>
        <w:tblW w:w="0" w:type="auto"/>
        <w:jc w:val="center"/>
        <w:tblLayout w:type="fixed"/>
        <w:tblCellMar>
          <w:top w:w="0" w:type="dxa"/>
          <w:left w:w="0" w:type="dxa"/>
          <w:bottom w:w="0" w:type="dxa"/>
          <w:right w:w="0" w:type="dxa"/>
        </w:tblCellMar>
      </w:tblPr>
      <w:tblGrid>
        <w:gridCol w:w="971"/>
        <w:gridCol w:w="3860"/>
        <w:gridCol w:w="2646"/>
        <w:gridCol w:w="2184"/>
      </w:tblGrid>
      <w:tr>
        <w:trPr>
          <w:trHeight w:val="547"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b/>
                <w:bCs/>
              </w:rPr>
              <w:t>序号</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b/>
                <w:bCs/>
              </w:rPr>
              <w:t>条款名称</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b/>
                <w:bCs/>
              </w:rPr>
              <w:t>约定内容</w:t>
            </w:r>
          </w:p>
        </w:tc>
        <w:tc>
          <w:tcPr>
            <w:tcW w:w="218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rPr>
                <w:b/>
                <w:bCs/>
              </w:rPr>
            </w:pPr>
            <w:r>
              <w:rPr>
                <w:b/>
                <w:bCs/>
              </w:rPr>
              <w:t>备注</w:t>
            </w:r>
          </w:p>
        </w:tc>
      </w:tr>
      <w:tr>
        <w:tblPrEx>
          <w:tblCellMar>
            <w:top w:w="0" w:type="dxa"/>
            <w:left w:w="0" w:type="dxa"/>
            <w:bottom w:w="0" w:type="dxa"/>
            <w:right w:w="0" w:type="dxa"/>
          </w:tblCellMar>
        </w:tblPrEx>
        <w:trPr>
          <w:trHeight w:val="458"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1</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项目总监理</w:t>
            </w:r>
            <w:r>
              <w:t>工程师</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姓名：</w:t>
            </w:r>
          </w:p>
        </w:tc>
        <w:tc>
          <w:tcPr>
            <w:tcW w:w="2184"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56"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2</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监理服务期</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2184"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58"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3</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质量标准</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2184"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583"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4</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是否接受招标文件中的合同条款</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是</w:t>
            </w:r>
          </w:p>
        </w:tc>
        <w:tc>
          <w:tcPr>
            <w:tcW w:w="2184"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831"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5</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投标有效期</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天数:</w:t>
            </w:r>
            <w:r>
              <w:rPr>
                <w:rFonts w:hint="eastAsia"/>
                <w:u w:val="single"/>
              </w:rPr>
              <w:t xml:space="preserve">          </w:t>
            </w:r>
            <w:r>
              <w:rPr>
                <w:rFonts w:hint="eastAsia"/>
              </w:rPr>
              <w:t>日历天（从投标截止之日算起）</w:t>
            </w:r>
          </w:p>
        </w:tc>
        <w:tc>
          <w:tcPr>
            <w:tcW w:w="2184"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588"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6</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是否响应招标文件中的技术标准及要求</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是</w:t>
            </w:r>
          </w:p>
        </w:tc>
        <w:tc>
          <w:tcPr>
            <w:tcW w:w="2184" w:type="dxa"/>
            <w:tcBorders>
              <w:top w:val="single" w:color="000000" w:sz="4" w:space="0"/>
              <w:left w:val="single" w:color="000000" w:sz="4" w:space="0"/>
              <w:bottom w:val="single" w:color="000000" w:sz="4" w:space="0"/>
              <w:right w:val="single" w:color="000000" w:sz="4" w:space="0"/>
            </w:tcBorders>
          </w:tcPr>
          <w:p>
            <w:pPr>
              <w:pStyle w:val="2"/>
              <w:ind w:left="0"/>
            </w:pPr>
          </w:p>
        </w:tc>
      </w:tr>
      <w:tr>
        <w:trPr>
          <w:trHeight w:val="458"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7</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是否响应招标文件中的招标范围</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pPr>
            <w:r>
              <w:rPr>
                <w:rFonts w:hint="eastAsia"/>
              </w:rPr>
              <w:t>是</w:t>
            </w:r>
          </w:p>
        </w:tc>
        <w:tc>
          <w:tcPr>
            <w:tcW w:w="2184" w:type="dxa"/>
            <w:tcBorders>
              <w:top w:val="single" w:color="000000" w:sz="4" w:space="0"/>
              <w:left w:val="single" w:color="000000" w:sz="4" w:space="0"/>
              <w:bottom w:val="single" w:color="000000" w:sz="4" w:space="0"/>
              <w:right w:val="single" w:color="000000" w:sz="4" w:space="0"/>
            </w:tcBorders>
          </w:tcPr>
          <w:p>
            <w:pPr>
              <w:pStyle w:val="2"/>
              <w:ind w:left="0"/>
            </w:pPr>
          </w:p>
        </w:tc>
      </w:tr>
      <w:tr>
        <w:trPr>
          <w:trHeight w:val="456"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pPr>
            <w:r>
              <w:t>……</w:t>
            </w:r>
          </w:p>
        </w:tc>
        <w:tc>
          <w:tcPr>
            <w:tcW w:w="2184" w:type="dxa"/>
            <w:tcBorders>
              <w:top w:val="single" w:color="000000" w:sz="4" w:space="0"/>
              <w:left w:val="single" w:color="000000" w:sz="4" w:space="0"/>
              <w:bottom w:val="single" w:color="000000" w:sz="4" w:space="0"/>
              <w:right w:val="single" w:color="000000" w:sz="4" w:space="0"/>
            </w:tcBorders>
          </w:tcPr>
          <w:p>
            <w:pPr>
              <w:pStyle w:val="2"/>
              <w:ind w:left="0"/>
            </w:pPr>
          </w:p>
        </w:tc>
      </w:tr>
      <w:tr>
        <w:trPr>
          <w:trHeight w:val="458" w:hRule="exac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w:t>
            </w:r>
          </w:p>
        </w:tc>
        <w:tc>
          <w:tcPr>
            <w:tcW w:w="386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w:t>
            </w:r>
          </w:p>
        </w:tc>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pPr>
            <w:r>
              <w:t>……</w:t>
            </w:r>
          </w:p>
        </w:tc>
        <w:tc>
          <w:tcPr>
            <w:tcW w:w="2184" w:type="dxa"/>
            <w:tcBorders>
              <w:top w:val="single" w:color="000000" w:sz="4" w:space="0"/>
              <w:left w:val="single" w:color="000000" w:sz="4" w:space="0"/>
              <w:bottom w:val="single" w:color="000000" w:sz="4" w:space="0"/>
              <w:right w:val="single" w:color="000000" w:sz="4" w:space="0"/>
            </w:tcBorders>
          </w:tcPr>
          <w:p>
            <w:pPr>
              <w:pStyle w:val="2"/>
              <w:ind w:left="0"/>
            </w:pPr>
          </w:p>
        </w:tc>
      </w:tr>
    </w:tbl>
    <w:p>
      <w:pPr>
        <w:tabs>
          <w:tab w:val="left" w:pos="7381"/>
        </w:tabs>
        <w:spacing w:before="78" w:line="240" w:lineRule="exact"/>
        <w:ind w:left="2761" w:firstLine="480" w:firstLineChars="200"/>
        <w:jc w:val="center"/>
        <w:rPr>
          <w:rFonts w:ascii="Times New Roman" w:hAnsi="Times New Roman" w:cs="Times New Roman"/>
          <w:sz w:val="24"/>
          <w:szCs w:val="20"/>
        </w:rPr>
      </w:pPr>
    </w:p>
    <w:p>
      <w:pPr>
        <w:tabs>
          <w:tab w:val="left" w:pos="7381"/>
        </w:tabs>
        <w:spacing w:before="78"/>
        <w:ind w:firstLine="2880" w:firstLineChars="1200"/>
        <w:jc w:val="right"/>
        <w:rPr>
          <w:rFonts w:ascii="Times New Roman" w:hAnsi="Times New Roman" w:cs="Times New Roman"/>
          <w:sz w:val="24"/>
          <w:szCs w:val="20"/>
        </w:rPr>
      </w:pPr>
      <w:bookmarkStart w:id="55" w:name="_Hlk45804649"/>
    </w:p>
    <w:p>
      <w:pPr>
        <w:tabs>
          <w:tab w:val="left" w:pos="7381"/>
        </w:tabs>
        <w:spacing w:before="78"/>
        <w:ind w:firstLine="2880" w:firstLineChars="1200"/>
        <w:jc w:val="right"/>
        <w:rPr>
          <w:rFonts w:ascii="Times New Roman" w:hAnsi="Times New Roman" w:cs="Times New Roman"/>
          <w:sz w:val="24"/>
          <w:szCs w:val="20"/>
        </w:rPr>
      </w:pPr>
    </w:p>
    <w:p>
      <w:pPr>
        <w:tabs>
          <w:tab w:val="left" w:pos="7381"/>
        </w:tabs>
        <w:spacing w:before="78"/>
        <w:ind w:firstLine="2640" w:firstLineChars="1200"/>
        <w:jc w:val="right"/>
        <w:rPr>
          <w:rFonts w:ascii="Times New Roman" w:hAnsi="Times New Roman" w:cs="Times New Roman"/>
          <w:szCs w:val="22"/>
        </w:rPr>
      </w:pPr>
      <w:r>
        <w:rPr>
          <w:rFonts w:ascii="Times New Roman" w:hAnsi="Times New Roman" w:cs="Times New Roman"/>
          <w:szCs w:val="22"/>
        </w:rPr>
        <w:t>投 标 人</w:t>
      </w:r>
      <w:r>
        <w:rPr>
          <w:rFonts w:ascii="Times New Roman" w:hAnsi="Times New Roman" w:cs="Times New Roman"/>
          <w:spacing w:val="-3"/>
          <w:szCs w:val="22"/>
        </w:rPr>
        <w:t>：</w:t>
      </w:r>
      <w:r>
        <w:rPr>
          <w:rFonts w:ascii="Times New Roman" w:hAnsi="Times New Roman" w:cs="Times New Roman"/>
          <w:spacing w:val="-3"/>
          <w:szCs w:val="22"/>
          <w:u w:val="single"/>
        </w:rPr>
        <w:t xml:space="preserve">       </w:t>
      </w:r>
      <w:r>
        <w:rPr>
          <w:rFonts w:hint="eastAsia" w:ascii="Times New Roman" w:hAnsi="Times New Roman" w:cs="Times New Roman"/>
          <w:spacing w:val="-3"/>
          <w:szCs w:val="22"/>
          <w:u w:val="single"/>
        </w:rPr>
        <w:t xml:space="preserve">     </w:t>
      </w:r>
      <w:r>
        <w:rPr>
          <w:rFonts w:ascii="Times New Roman" w:hAnsi="Times New Roman" w:cs="Times New Roman"/>
          <w:spacing w:val="-3"/>
          <w:szCs w:val="22"/>
          <w:u w:val="single"/>
        </w:rPr>
        <w:t xml:space="preserve">       </w:t>
      </w:r>
      <w:r>
        <w:rPr>
          <w:rFonts w:ascii="Times New Roman" w:hAnsi="Times New Roman" w:cs="Times New Roman"/>
          <w:szCs w:val="22"/>
        </w:rPr>
        <w:t>（盖</w:t>
      </w:r>
      <w:r>
        <w:rPr>
          <w:rFonts w:ascii="Times New Roman" w:hAnsi="Times New Roman" w:cs="Times New Roman"/>
          <w:spacing w:val="-3"/>
          <w:szCs w:val="22"/>
        </w:rPr>
        <w:t>单</w:t>
      </w:r>
      <w:r>
        <w:rPr>
          <w:rFonts w:ascii="Times New Roman" w:hAnsi="Times New Roman" w:cs="Times New Roman"/>
          <w:szCs w:val="22"/>
        </w:rPr>
        <w:t>位</w:t>
      </w:r>
      <w:r>
        <w:rPr>
          <w:rFonts w:ascii="Times New Roman" w:hAnsi="Times New Roman" w:cs="Times New Roman"/>
          <w:spacing w:val="-3"/>
          <w:szCs w:val="22"/>
        </w:rPr>
        <w:t>章</w:t>
      </w:r>
      <w:r>
        <w:rPr>
          <w:rFonts w:ascii="Times New Roman" w:hAnsi="Times New Roman" w:cs="Times New Roman"/>
          <w:szCs w:val="22"/>
        </w:rPr>
        <w:t>）</w:t>
      </w:r>
    </w:p>
    <w:p>
      <w:pPr>
        <w:tabs>
          <w:tab w:val="left" w:pos="6541"/>
        </w:tabs>
        <w:spacing w:before="173"/>
        <w:ind w:left="2761" w:firstLine="99" w:firstLineChars="45"/>
        <w:jc w:val="right"/>
        <w:rPr>
          <w:rFonts w:ascii="Times New Roman" w:hAnsi="Times New Roman" w:cs="Times New Roman"/>
          <w:szCs w:val="22"/>
        </w:rPr>
      </w:pPr>
      <w:r>
        <w:rPr>
          <w:rFonts w:ascii="Times New Roman" w:hAnsi="Times New Roman" w:cs="Times New Roman"/>
          <w:szCs w:val="22"/>
        </w:rPr>
        <w:t>法</w:t>
      </w:r>
      <w:r>
        <w:rPr>
          <w:rFonts w:ascii="Times New Roman" w:hAnsi="Times New Roman" w:cs="Times New Roman"/>
          <w:spacing w:val="-3"/>
          <w:szCs w:val="22"/>
        </w:rPr>
        <w:t>定</w:t>
      </w:r>
      <w:r>
        <w:rPr>
          <w:rFonts w:ascii="Times New Roman" w:hAnsi="Times New Roman" w:cs="Times New Roman"/>
          <w:szCs w:val="22"/>
        </w:rPr>
        <w:t>代</w:t>
      </w:r>
      <w:r>
        <w:rPr>
          <w:rFonts w:ascii="Times New Roman" w:hAnsi="Times New Roman" w:cs="Times New Roman"/>
          <w:spacing w:val="-3"/>
          <w:szCs w:val="22"/>
        </w:rPr>
        <w:t>表</w:t>
      </w:r>
      <w:r>
        <w:rPr>
          <w:rFonts w:ascii="Times New Roman" w:hAnsi="Times New Roman" w:cs="Times New Roman"/>
          <w:szCs w:val="22"/>
        </w:rPr>
        <w:t>人</w:t>
      </w:r>
      <w:r>
        <w:rPr>
          <w:rFonts w:ascii="Times New Roman" w:hAnsi="Times New Roman" w:cs="Times New Roman"/>
          <w:spacing w:val="-3"/>
          <w:szCs w:val="22"/>
        </w:rPr>
        <w:t>或</w:t>
      </w:r>
      <w:r>
        <w:rPr>
          <w:rFonts w:ascii="Times New Roman" w:hAnsi="Times New Roman" w:cs="Times New Roman"/>
          <w:szCs w:val="22"/>
        </w:rPr>
        <w:t>其</w:t>
      </w:r>
      <w:r>
        <w:rPr>
          <w:rFonts w:ascii="Times New Roman" w:hAnsi="Times New Roman" w:cs="Times New Roman"/>
          <w:spacing w:val="-3"/>
          <w:szCs w:val="22"/>
        </w:rPr>
        <w:t>委</w:t>
      </w:r>
      <w:r>
        <w:rPr>
          <w:rFonts w:ascii="Times New Roman" w:hAnsi="Times New Roman" w:cs="Times New Roman"/>
          <w:szCs w:val="22"/>
        </w:rPr>
        <w:t>托</w:t>
      </w:r>
      <w:r>
        <w:rPr>
          <w:rFonts w:ascii="Times New Roman" w:hAnsi="Times New Roman" w:cs="Times New Roman"/>
          <w:spacing w:val="-3"/>
          <w:szCs w:val="22"/>
        </w:rPr>
        <w:t>代理</w:t>
      </w:r>
      <w:r>
        <w:rPr>
          <w:rFonts w:ascii="Times New Roman" w:hAnsi="Times New Roman" w:cs="Times New Roman"/>
          <w:szCs w:val="22"/>
        </w:rPr>
        <w:t>人：</w:t>
      </w:r>
      <w:r>
        <w:rPr>
          <w:rFonts w:ascii="Times New Roman" w:hAnsi="Times New Roman" w:cs="Times New Roman"/>
          <w:szCs w:val="22"/>
          <w:u w:val="single"/>
        </w:rPr>
        <w:t xml:space="preserve">      </w:t>
      </w:r>
      <w:r>
        <w:rPr>
          <w:rFonts w:ascii="Times New Roman" w:hAnsi="Times New Roman" w:cs="Times New Roman"/>
          <w:szCs w:val="22"/>
          <w:u w:val="single"/>
        </w:rPr>
        <w:tab/>
      </w:r>
      <w:r>
        <w:rPr>
          <w:rFonts w:ascii="Times New Roman" w:hAnsi="Times New Roman" w:cs="Times New Roman"/>
          <w:szCs w:val="22"/>
        </w:rPr>
        <w:t>（签</w:t>
      </w:r>
      <w:r>
        <w:rPr>
          <w:rFonts w:ascii="Times New Roman" w:hAnsi="Times New Roman" w:cs="Times New Roman"/>
          <w:spacing w:val="-3"/>
          <w:szCs w:val="22"/>
        </w:rPr>
        <w:t>字</w:t>
      </w:r>
      <w:r>
        <w:rPr>
          <w:rFonts w:ascii="Times New Roman" w:hAnsi="Times New Roman" w:cs="Times New Roman"/>
          <w:szCs w:val="22"/>
        </w:rPr>
        <w:t>）</w:t>
      </w:r>
    </w:p>
    <w:p>
      <w:pPr>
        <w:tabs>
          <w:tab w:val="left" w:pos="6541"/>
        </w:tabs>
        <w:spacing w:before="173"/>
        <w:ind w:left="2761" w:firstLine="1100" w:firstLineChars="500"/>
        <w:jc w:val="right"/>
        <w:rPr>
          <w:rFonts w:ascii="Times New Roman" w:hAnsi="Times New Roman" w:cs="Times New Roman"/>
          <w:sz w:val="24"/>
          <w:szCs w:val="20"/>
        </w:rPr>
      </w:pPr>
      <w:r>
        <w:rPr>
          <w:rFonts w:ascii="Times New Roman" w:hAnsi="Times New Roman" w:cs="Times New Roman"/>
          <w:szCs w:val="22"/>
          <w:u w:val="single"/>
        </w:rPr>
        <w:t xml:space="preserve">      </w:t>
      </w:r>
      <w:r>
        <w:rPr>
          <w:rFonts w:ascii="Times New Roman" w:hAnsi="Times New Roman" w:cs="Times New Roman"/>
          <w:szCs w:val="22"/>
        </w:rPr>
        <w:t xml:space="preserve"> 年</w:t>
      </w:r>
      <w:r>
        <w:rPr>
          <w:rFonts w:ascii="Times New Roman" w:hAnsi="Times New Roman" w:cs="Times New Roman"/>
          <w:szCs w:val="22"/>
          <w:u w:val="single"/>
        </w:rPr>
        <w:t xml:space="preserve">     </w:t>
      </w:r>
      <w:r>
        <w:rPr>
          <w:rFonts w:ascii="Times New Roman" w:hAnsi="Times New Roman" w:cs="Times New Roman"/>
          <w:szCs w:val="22"/>
        </w:rPr>
        <w:t>月</w:t>
      </w:r>
      <w:r>
        <w:rPr>
          <w:rFonts w:ascii="Times New Roman" w:hAnsi="Times New Roman" w:cs="Times New Roman"/>
          <w:szCs w:val="22"/>
          <w:u w:val="single"/>
        </w:rPr>
        <w:t xml:space="preserve">    </w:t>
      </w:r>
      <w:r>
        <w:rPr>
          <w:rFonts w:ascii="Times New Roman" w:hAnsi="Times New Roman" w:cs="Times New Roman"/>
          <w:szCs w:val="22"/>
        </w:rPr>
        <w:t>日</w:t>
      </w:r>
    </w:p>
    <w:bookmarkEnd w:id="55"/>
    <w:p>
      <w:r>
        <w:rPr>
          <w:rFonts w:hint="eastAsia"/>
        </w:rPr>
        <w:br w:type="page"/>
      </w:r>
    </w:p>
    <w:p>
      <w:pPr>
        <w:pStyle w:val="5"/>
        <w:numPr>
          <w:ilvl w:val="0"/>
          <w:numId w:val="15"/>
        </w:numPr>
        <w:jc w:val="center"/>
      </w:pPr>
      <w:r>
        <w:rPr>
          <w:rFonts w:hint="eastAsia"/>
        </w:rPr>
        <w:t>法定代表人身份证明</w:t>
      </w:r>
    </w:p>
    <w:p>
      <w:pPr>
        <w:rPr>
          <w:rFonts w:asciiTheme="minorEastAsia" w:hAnsiTheme="minorEastAsia" w:eastAsiaTheme="minorEastAsia" w:cstheme="minorEastAsia"/>
          <w:szCs w:val="22"/>
        </w:rPr>
      </w:pPr>
    </w:p>
    <w:p>
      <w:pPr>
        <w:pStyle w:val="2"/>
        <w:rPr>
          <w:u w:val="single"/>
        </w:rPr>
      </w:pPr>
      <w:r>
        <w:rPr>
          <w:rFonts w:hint="eastAsia"/>
        </w:rPr>
        <w:t>投标人名称：</w:t>
      </w:r>
      <w:r>
        <w:rPr>
          <w:rFonts w:hint="eastAsia"/>
          <w:u w:val="single"/>
        </w:rPr>
        <w:t xml:space="preserve">               </w:t>
      </w:r>
      <w:r>
        <w:rPr>
          <w:rFonts w:hint="eastAsia"/>
          <w:u w:val="single"/>
        </w:rPr>
        <w:tab/>
      </w:r>
    </w:p>
    <w:p>
      <w:pPr>
        <w:pStyle w:val="2"/>
        <w:rPr>
          <w:u w:val="single"/>
        </w:rPr>
      </w:pPr>
    </w:p>
    <w:p>
      <w:pPr>
        <w:pStyle w:val="2"/>
        <w:rPr>
          <w:u w:val="single"/>
        </w:rPr>
      </w:pPr>
      <w:r>
        <w:rPr>
          <w:rFonts w:hint="eastAsia"/>
        </w:rPr>
        <w:t>姓名：</w:t>
      </w:r>
      <w:r>
        <w:rPr>
          <w:rFonts w:hint="eastAsia"/>
          <w:u w:val="single"/>
        </w:rPr>
        <w:t xml:space="preserve">     </w:t>
      </w:r>
      <w:r>
        <w:rPr>
          <w:rFonts w:hint="eastAsia"/>
          <w:u w:val="single"/>
        </w:rPr>
        <w:tab/>
      </w:r>
      <w:r>
        <w:rPr>
          <w:rFonts w:hint="eastAsia"/>
          <w:u w:val="single"/>
        </w:rPr>
        <w:t xml:space="preserve">    </w:t>
      </w:r>
      <w:r>
        <w:rPr>
          <w:rFonts w:hint="eastAsia"/>
        </w:rPr>
        <w:t xml:space="preserve">    性别：</w:t>
      </w:r>
      <w:r>
        <w:rPr>
          <w:rFonts w:hint="eastAsia"/>
          <w:u w:val="single"/>
        </w:rPr>
        <w:tab/>
      </w:r>
      <w:r>
        <w:rPr>
          <w:rFonts w:hint="eastAsia"/>
          <w:u w:val="single"/>
        </w:rPr>
        <w:t xml:space="preserve">        </w:t>
      </w:r>
      <w:r>
        <w:rPr>
          <w:rFonts w:hint="eastAsia"/>
        </w:rPr>
        <w:t xml:space="preserve">    年龄：</w:t>
      </w:r>
      <w:r>
        <w:rPr>
          <w:rFonts w:hint="eastAsia"/>
          <w:u w:val="single"/>
        </w:rPr>
        <w:t xml:space="preserve">          </w:t>
      </w:r>
      <w:r>
        <w:rPr>
          <w:rFonts w:hint="eastAsia"/>
        </w:rPr>
        <w:t xml:space="preserve">  </w:t>
      </w:r>
      <w:r>
        <w:rPr>
          <w:rFonts w:hint="eastAsia"/>
        </w:rPr>
        <w:tab/>
      </w:r>
      <w:r>
        <w:rPr>
          <w:rFonts w:hint="eastAsia"/>
        </w:rPr>
        <w:t>职务：</w:t>
      </w:r>
      <w:r>
        <w:rPr>
          <w:rFonts w:hint="eastAsia"/>
          <w:u w:val="single"/>
        </w:rPr>
        <w:t xml:space="preserve">       </w:t>
      </w:r>
      <w:r>
        <w:rPr>
          <w:rFonts w:hint="eastAsia"/>
          <w:u w:val="single"/>
        </w:rPr>
        <w:tab/>
      </w:r>
    </w:p>
    <w:p>
      <w:pPr>
        <w:pStyle w:val="2"/>
      </w:pPr>
    </w:p>
    <w:p>
      <w:pPr>
        <w:pStyle w:val="2"/>
      </w:pPr>
      <w:r>
        <w:rPr>
          <w:rFonts w:hint="eastAsia"/>
        </w:rPr>
        <w:t>系</w:t>
      </w:r>
      <w:r>
        <w:rPr>
          <w:rFonts w:hint="eastAsia"/>
        </w:rPr>
        <w:tab/>
      </w:r>
      <w:r>
        <w:rPr>
          <w:rFonts w:hint="eastAsia"/>
          <w:u w:val="single"/>
        </w:rPr>
        <w:t xml:space="preserve">                               </w:t>
      </w:r>
      <w:r>
        <w:rPr>
          <w:rFonts w:hint="eastAsia"/>
        </w:rPr>
        <w:t xml:space="preserve"> （投标人名称）的法定代表人。</w:t>
      </w:r>
    </w:p>
    <w:p>
      <w:pPr>
        <w:pStyle w:val="2"/>
      </w:pPr>
    </w:p>
    <w:p>
      <w:pPr>
        <w:pStyle w:val="2"/>
        <w:ind w:firstLine="440" w:firstLineChars="200"/>
      </w:pPr>
      <w:r>
        <w:rPr>
          <w:rFonts w:hint="eastAsia"/>
        </w:rPr>
        <w:t>特此证明。</w:t>
      </w:r>
    </w:p>
    <w:p>
      <w:pPr>
        <w:pStyle w:val="2"/>
      </w:pPr>
    </w:p>
    <w:p>
      <w:pPr>
        <w:pStyle w:val="2"/>
      </w:pPr>
      <w:r>
        <w:rPr>
          <w:rFonts w:hint="eastAsia"/>
        </w:rPr>
        <w:t>附：法定代表人身份证扫描件。</w:t>
      </w:r>
    </w:p>
    <w:p>
      <w:pPr>
        <w:pStyle w:val="2"/>
      </w:pPr>
    </w:p>
    <w:p>
      <w:pPr>
        <w:pStyle w:val="2"/>
      </w:pPr>
    </w:p>
    <w:p>
      <w:pPr>
        <w:pStyle w:val="2"/>
      </w:pPr>
    </w:p>
    <w:p>
      <w:pPr>
        <w:pStyle w:val="2"/>
      </w:pPr>
    </w:p>
    <w:p>
      <w:pPr>
        <w:pStyle w:val="2"/>
      </w:pPr>
    </w:p>
    <w:p>
      <w:pPr>
        <w:pStyle w:val="2"/>
      </w:pPr>
    </w:p>
    <w:p>
      <w:pPr>
        <w:pStyle w:val="2"/>
        <w:jc w:val="right"/>
      </w:pPr>
      <w:r>
        <w:rPr>
          <w:rFonts w:hint="eastAsia"/>
        </w:rPr>
        <w:t>投标人：</w:t>
      </w:r>
      <w:r>
        <w:rPr>
          <w:rFonts w:hint="eastAsia"/>
          <w:u w:val="single"/>
        </w:rPr>
        <w:t xml:space="preserve">           </w:t>
      </w:r>
      <w:r>
        <w:rPr>
          <w:rFonts w:hint="eastAsia"/>
          <w:u w:val="single"/>
        </w:rPr>
        <w:tab/>
      </w:r>
      <w:r>
        <w:rPr>
          <w:rFonts w:hint="eastAsia"/>
        </w:rPr>
        <w:t>（盖单位章）</w:t>
      </w:r>
    </w:p>
    <w:p>
      <w:pPr>
        <w:pStyle w:val="2"/>
        <w:jc w:val="right"/>
      </w:pPr>
    </w:p>
    <w:p>
      <w:pPr>
        <w:pStyle w:val="2"/>
        <w:jc w:val="right"/>
      </w:pPr>
      <w:r>
        <w:rPr>
          <w:rFonts w:hint="eastAsia"/>
          <w:u w:val="single"/>
        </w:rPr>
        <w:t xml:space="preserve">    </w:t>
      </w:r>
      <w:r>
        <w:rPr>
          <w:rFonts w:hint="eastAsia"/>
          <w:u w:val="single"/>
        </w:rPr>
        <w:tab/>
      </w:r>
      <w:r>
        <w:rPr>
          <w:rFonts w:hint="eastAsia"/>
        </w:rPr>
        <w:t>年</w:t>
      </w:r>
      <w:r>
        <w:rPr>
          <w:rFonts w:hint="eastAsia"/>
          <w:u w:val="single"/>
        </w:rPr>
        <w:t xml:space="preserve">         </w:t>
      </w:r>
      <w:r>
        <w:rPr>
          <w:rFonts w:hint="eastAsia"/>
          <w:u w:val="single"/>
        </w:rPr>
        <w:tab/>
      </w:r>
      <w:r>
        <w:rPr>
          <w:rFonts w:hint="eastAsia"/>
        </w:rPr>
        <w:t>月</w:t>
      </w:r>
      <w:r>
        <w:rPr>
          <w:rFonts w:hint="eastAsia"/>
          <w:u w:val="single"/>
        </w:rPr>
        <w:t xml:space="preserve">      </w:t>
      </w:r>
      <w:r>
        <w:rPr>
          <w:rFonts w:hint="eastAsia"/>
          <w:u w:val="single"/>
        </w:rPr>
        <w:tab/>
      </w:r>
      <w:r>
        <w:rPr>
          <w:rFonts w:hint="eastAsia"/>
        </w:rPr>
        <w:t>日</w:t>
      </w:r>
    </w:p>
    <w:p>
      <w:pPr>
        <w:pStyle w:val="2"/>
      </w:pPr>
    </w:p>
    <w:p>
      <w:pPr>
        <w:pStyle w:val="2"/>
      </w:pPr>
    </w:p>
    <w:p>
      <w:pPr>
        <w:pStyle w:val="2"/>
      </w:pPr>
    </w:p>
    <w:p>
      <w:pPr>
        <w:pStyle w:val="2"/>
      </w:pPr>
    </w:p>
    <w:p>
      <w:pPr>
        <w:pStyle w:val="2"/>
      </w:pPr>
      <w:r>
        <w:rPr>
          <w:rFonts w:hint="eastAsia"/>
        </w:rPr>
        <w:t>注：（1）法定代表人亲自投标而不委托代理人投标适用；（2）若为联合体投标，需提供所有联合体各方的法定代表人身份证明书。</w:t>
      </w:r>
      <w:r>
        <w:rPr>
          <w:rFonts w:hint="eastAsia"/>
        </w:rPr>
        <w:br w:type="page"/>
      </w:r>
    </w:p>
    <w:p>
      <w:pPr>
        <w:pStyle w:val="5"/>
        <w:jc w:val="center"/>
      </w:pPr>
      <w:r>
        <w:rPr>
          <w:rFonts w:hint="eastAsia"/>
        </w:rPr>
        <w:t>二、授权委托书</w:t>
      </w:r>
    </w:p>
    <w:p>
      <w:pPr>
        <w:ind w:firstLine="440" w:firstLineChars="200"/>
        <w:jc w:val="both"/>
        <w:rPr>
          <w:rFonts w:asciiTheme="minorEastAsia" w:hAnsiTheme="minorEastAsia" w:eastAsiaTheme="minorEastAsia" w:cstheme="minorEastAsia"/>
          <w:kern w:val="0"/>
          <w:szCs w:val="22"/>
        </w:rPr>
      </w:pP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本人_______（姓名）系__________________________________（投标 人名称）的法定代表人，现委托本单位人员_______（姓名）为我方代理人。代理人根据授权，以我方名义签署、澄清、说明、补正、递交、撤回、修改_____________________（项目名称）监理投标文件、签订合同和处理有关事宜</w:t>
      </w:r>
      <w:bookmarkStart w:id="56" w:name="_Hlk45804906"/>
      <w:r>
        <w:rPr>
          <w:rFonts w:hint="eastAsia" w:asciiTheme="minorEastAsia" w:hAnsiTheme="minorEastAsia" w:eastAsiaTheme="minorEastAsia" w:cstheme="minorEastAsia"/>
          <w:kern w:val="0"/>
          <w:szCs w:val="22"/>
        </w:rPr>
        <w:t>（向有关行政监督部门投诉另行授权）</w:t>
      </w:r>
      <w:bookmarkEnd w:id="56"/>
      <w:r>
        <w:rPr>
          <w:rFonts w:hint="eastAsia" w:asciiTheme="minorEastAsia" w:hAnsiTheme="minorEastAsia" w:eastAsiaTheme="minorEastAsia" w:cstheme="minorEastAsia"/>
          <w:kern w:val="0"/>
          <w:szCs w:val="22"/>
        </w:rPr>
        <w:t>，其法律后果由我方承担。</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委托期限：自本授权委托书签署之日起至第二章“投标人须知”前附表3.3.1规定的“投标有效期”结束为止。</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代理人无转委托权。</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附：（1）法定代表人身份证明</w:t>
      </w:r>
    </w:p>
    <w:p>
      <w:pPr>
        <w:ind w:firstLine="880" w:firstLineChars="4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（2）委托代理人身份证扫描件（或复印件）、</w:t>
      </w:r>
      <w:r>
        <w:rPr>
          <w:rFonts w:hint="eastAsia" w:ascii="宋体" w:hAnsi="宋体"/>
          <w:sz w:val="21"/>
          <w:szCs w:val="21"/>
        </w:rPr>
        <w:t>□</w:t>
      </w:r>
      <w:r>
        <w:rPr>
          <w:rFonts w:hint="eastAsia" w:asciiTheme="minorEastAsia" w:hAnsiTheme="minorEastAsia" w:eastAsiaTheme="minorEastAsia" w:cstheme="minorEastAsia"/>
          <w:kern w:val="0"/>
          <w:szCs w:val="22"/>
        </w:rPr>
        <w:t>投标人为其缴纳的养老保险（提供最近6个月连续缴费证明）扫描件（或复印件）</w:t>
      </w: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 xml:space="preserve">  </w:t>
      </w:r>
    </w:p>
    <w:p>
      <w:pPr>
        <w:ind w:firstLine="4961" w:firstLineChars="2255"/>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投</w:t>
      </w:r>
      <w:r>
        <w:rPr>
          <w:rFonts w:hint="eastAsia" w:asciiTheme="minorEastAsia" w:hAnsiTheme="minorEastAsia" w:eastAsiaTheme="minorEastAsia" w:cstheme="minorEastAsia"/>
          <w:kern w:val="0"/>
          <w:szCs w:val="22"/>
        </w:rPr>
        <w:tab/>
      </w:r>
      <w:r>
        <w:rPr>
          <w:rFonts w:hint="eastAsia" w:asciiTheme="minorEastAsia" w:hAnsiTheme="minorEastAsia" w:eastAsiaTheme="minorEastAsia" w:cstheme="minorEastAsia"/>
          <w:kern w:val="0"/>
          <w:szCs w:val="22"/>
        </w:rPr>
        <w:t>标</w:t>
      </w:r>
      <w:r>
        <w:rPr>
          <w:rFonts w:hint="eastAsia" w:asciiTheme="minorEastAsia" w:hAnsiTheme="minorEastAsia" w:eastAsiaTheme="minorEastAsia" w:cstheme="minorEastAsia"/>
          <w:kern w:val="0"/>
          <w:szCs w:val="22"/>
        </w:rPr>
        <w:tab/>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（盖</w:t>
      </w:r>
      <w:r>
        <w:rPr>
          <w:rFonts w:hint="eastAsia" w:asciiTheme="minorEastAsia" w:hAnsiTheme="minorEastAsia" w:eastAsiaTheme="minorEastAsia" w:cstheme="minorEastAsia"/>
          <w:spacing w:val="-3"/>
          <w:kern w:val="0"/>
          <w:szCs w:val="22"/>
        </w:rPr>
        <w:t>单</w:t>
      </w:r>
      <w:r>
        <w:rPr>
          <w:rFonts w:hint="eastAsia" w:asciiTheme="minorEastAsia" w:hAnsiTheme="minorEastAsia" w:eastAsiaTheme="minorEastAsia" w:cstheme="minorEastAsia"/>
          <w:kern w:val="0"/>
          <w:szCs w:val="22"/>
        </w:rPr>
        <w:t>位</w:t>
      </w:r>
      <w:r>
        <w:rPr>
          <w:rFonts w:hint="eastAsia" w:asciiTheme="minorEastAsia" w:hAnsiTheme="minorEastAsia" w:eastAsiaTheme="minorEastAsia" w:cstheme="minorEastAsia"/>
          <w:spacing w:val="-3"/>
          <w:kern w:val="0"/>
          <w:szCs w:val="22"/>
        </w:rPr>
        <w:t>章</w:t>
      </w:r>
      <w:r>
        <w:rPr>
          <w:rFonts w:hint="eastAsia" w:asciiTheme="minorEastAsia" w:hAnsiTheme="minorEastAsia" w:eastAsiaTheme="minorEastAsia" w:cstheme="minorEastAsia"/>
          <w:kern w:val="0"/>
          <w:szCs w:val="22"/>
        </w:rPr>
        <w:t>）</w:t>
      </w:r>
    </w:p>
    <w:p>
      <w:pPr>
        <w:ind w:firstLine="4961" w:firstLineChars="2255"/>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法定</w:t>
      </w:r>
      <w:r>
        <w:rPr>
          <w:rFonts w:hint="eastAsia" w:asciiTheme="minorEastAsia" w:hAnsiTheme="minorEastAsia" w:eastAsiaTheme="minorEastAsia" w:cstheme="minorEastAsia"/>
          <w:spacing w:val="-3"/>
          <w:kern w:val="0"/>
          <w:szCs w:val="22"/>
        </w:rPr>
        <w:t>代</w:t>
      </w:r>
      <w:r>
        <w:rPr>
          <w:rFonts w:hint="eastAsia" w:asciiTheme="minorEastAsia" w:hAnsiTheme="minorEastAsia" w:eastAsiaTheme="minorEastAsia" w:cstheme="minorEastAsia"/>
          <w:kern w:val="0"/>
          <w:szCs w:val="22"/>
        </w:rPr>
        <w:t>表</w:t>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（签</w:t>
      </w:r>
      <w:r>
        <w:rPr>
          <w:rFonts w:hint="eastAsia" w:asciiTheme="minorEastAsia" w:hAnsiTheme="minorEastAsia" w:eastAsiaTheme="minorEastAsia" w:cstheme="minorEastAsia"/>
          <w:spacing w:val="-3"/>
          <w:kern w:val="0"/>
          <w:szCs w:val="22"/>
        </w:rPr>
        <w:t>字</w:t>
      </w:r>
      <w:r>
        <w:rPr>
          <w:rFonts w:hint="eastAsia" w:asciiTheme="minorEastAsia" w:hAnsiTheme="minorEastAsia" w:eastAsiaTheme="minorEastAsia" w:cstheme="minorEastAsia"/>
          <w:kern w:val="0"/>
          <w:szCs w:val="22"/>
        </w:rPr>
        <w:t>）</w:t>
      </w:r>
    </w:p>
    <w:p>
      <w:pPr>
        <w:ind w:firstLine="4961" w:firstLineChars="2255"/>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身份</w:t>
      </w:r>
      <w:r>
        <w:rPr>
          <w:rFonts w:hint="eastAsia" w:asciiTheme="minorEastAsia" w:hAnsiTheme="minorEastAsia" w:eastAsiaTheme="minorEastAsia" w:cstheme="minorEastAsia"/>
          <w:spacing w:val="-3"/>
          <w:kern w:val="0"/>
          <w:szCs w:val="22"/>
        </w:rPr>
        <w:t>证</w:t>
      </w:r>
      <w:r>
        <w:rPr>
          <w:rFonts w:hint="eastAsia" w:asciiTheme="minorEastAsia" w:hAnsiTheme="minorEastAsia" w:eastAsiaTheme="minorEastAsia" w:cstheme="minorEastAsia"/>
          <w:kern w:val="0"/>
          <w:szCs w:val="22"/>
        </w:rPr>
        <w:t>号</w:t>
      </w:r>
      <w:r>
        <w:rPr>
          <w:rFonts w:hint="eastAsia" w:asciiTheme="minorEastAsia" w:hAnsiTheme="minorEastAsia" w:eastAsiaTheme="minorEastAsia" w:cstheme="minorEastAsia"/>
          <w:spacing w:val="-3"/>
          <w:kern w:val="0"/>
          <w:szCs w:val="22"/>
        </w:rPr>
        <w:t>码：</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p>
    <w:p>
      <w:pPr>
        <w:ind w:firstLine="4961" w:firstLineChars="2255"/>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委托</w:t>
      </w:r>
      <w:r>
        <w:rPr>
          <w:rFonts w:hint="eastAsia" w:asciiTheme="minorEastAsia" w:hAnsiTheme="minorEastAsia" w:eastAsiaTheme="minorEastAsia" w:cstheme="minorEastAsia"/>
          <w:spacing w:val="-3"/>
          <w:kern w:val="0"/>
          <w:szCs w:val="22"/>
        </w:rPr>
        <w:t>代</w:t>
      </w:r>
      <w:r>
        <w:rPr>
          <w:rFonts w:hint="eastAsia" w:asciiTheme="minorEastAsia" w:hAnsiTheme="minorEastAsia" w:eastAsiaTheme="minorEastAsia" w:cstheme="minorEastAsia"/>
          <w:kern w:val="0"/>
          <w:szCs w:val="22"/>
        </w:rPr>
        <w:t>理</w:t>
      </w:r>
      <w:r>
        <w:rPr>
          <w:rFonts w:hint="eastAsia" w:asciiTheme="minorEastAsia" w:hAnsiTheme="minorEastAsia" w:eastAsiaTheme="minorEastAsia" w:cstheme="minorEastAsia"/>
          <w:spacing w:val="-3"/>
          <w:kern w:val="0"/>
          <w:szCs w:val="22"/>
        </w:rPr>
        <w:t>人：</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（签</w:t>
      </w:r>
      <w:r>
        <w:rPr>
          <w:rFonts w:hint="eastAsia" w:asciiTheme="minorEastAsia" w:hAnsiTheme="minorEastAsia" w:eastAsiaTheme="minorEastAsia" w:cstheme="minorEastAsia"/>
          <w:spacing w:val="-3"/>
          <w:kern w:val="0"/>
          <w:szCs w:val="22"/>
        </w:rPr>
        <w:t>字</w:t>
      </w:r>
      <w:r>
        <w:rPr>
          <w:rFonts w:hint="eastAsia" w:asciiTheme="minorEastAsia" w:hAnsiTheme="minorEastAsia" w:eastAsiaTheme="minorEastAsia" w:cstheme="minorEastAsia"/>
          <w:kern w:val="0"/>
          <w:szCs w:val="22"/>
        </w:rPr>
        <w:t>）</w:t>
      </w:r>
    </w:p>
    <w:p>
      <w:pPr>
        <w:ind w:firstLine="4961" w:firstLineChars="2255"/>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身份</w:t>
      </w:r>
      <w:r>
        <w:rPr>
          <w:rFonts w:hint="eastAsia" w:asciiTheme="minorEastAsia" w:hAnsiTheme="minorEastAsia" w:eastAsiaTheme="minorEastAsia" w:cstheme="minorEastAsia"/>
          <w:spacing w:val="-3"/>
          <w:kern w:val="0"/>
          <w:szCs w:val="22"/>
        </w:rPr>
        <w:t>证</w:t>
      </w:r>
      <w:r>
        <w:rPr>
          <w:rFonts w:hint="eastAsia" w:asciiTheme="minorEastAsia" w:hAnsiTheme="minorEastAsia" w:eastAsiaTheme="minorEastAsia" w:cstheme="minorEastAsia"/>
          <w:kern w:val="0"/>
          <w:szCs w:val="22"/>
        </w:rPr>
        <w:t>号</w:t>
      </w:r>
      <w:r>
        <w:rPr>
          <w:rFonts w:hint="eastAsia" w:asciiTheme="minorEastAsia" w:hAnsiTheme="minorEastAsia" w:eastAsiaTheme="minorEastAsia" w:cstheme="minorEastAsia"/>
          <w:spacing w:val="-3"/>
          <w:kern w:val="0"/>
          <w:szCs w:val="22"/>
        </w:rPr>
        <w:t>码：</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p>
    <w:p>
      <w:pPr>
        <w:ind w:firstLine="4961" w:firstLineChars="2255"/>
        <w:rPr>
          <w:rFonts w:asciiTheme="minorEastAsia" w:hAnsiTheme="minorEastAsia" w:eastAsiaTheme="minorEastAsia" w:cstheme="minorEastAsia"/>
          <w:kern w:val="0"/>
          <w:szCs w:val="22"/>
          <w:u w:val="single"/>
        </w:rPr>
      </w:pPr>
    </w:p>
    <w:p>
      <w:pPr>
        <w:ind w:firstLine="4961" w:firstLineChars="2255"/>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rPr>
        <w:t>年</w:t>
      </w:r>
      <w:r>
        <w:rPr>
          <w:rFonts w:hint="eastAsia" w:asciiTheme="minorEastAsia" w:hAnsiTheme="minorEastAsia" w:eastAsiaTheme="minorEastAsia" w:cstheme="minorEastAsia"/>
          <w:kern w:val="0"/>
          <w:szCs w:val="22"/>
          <w:u w:val="single"/>
        </w:rPr>
        <w:t xml:space="preserve">  </w:t>
      </w:r>
      <w:r>
        <w:rPr>
          <w:rFonts w:hint="eastAsia" w:asciiTheme="minorEastAsia" w:hAnsiTheme="minorEastAsia" w:eastAsiaTheme="minorEastAsia" w:cstheme="minorEastAsia"/>
          <w:kern w:val="0"/>
          <w:szCs w:val="22"/>
          <w:u w:val="single"/>
        </w:rPr>
        <w:tab/>
      </w:r>
      <w:r>
        <w:rPr>
          <w:rFonts w:hint="eastAsia" w:asciiTheme="minorEastAsia" w:hAnsiTheme="minorEastAsia" w:eastAsiaTheme="minorEastAsia" w:cstheme="minorEastAsia"/>
          <w:spacing w:val="-3"/>
          <w:kern w:val="0"/>
          <w:szCs w:val="22"/>
        </w:rPr>
        <w:t>月</w:t>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spacing w:val="-3"/>
          <w:kern w:val="0"/>
          <w:szCs w:val="22"/>
          <w:u w:val="single"/>
        </w:rPr>
        <w:tab/>
      </w:r>
      <w:r>
        <w:rPr>
          <w:rFonts w:hint="eastAsia" w:asciiTheme="minorEastAsia" w:hAnsiTheme="minorEastAsia" w:eastAsiaTheme="minorEastAsia" w:cstheme="minorEastAsia"/>
          <w:spacing w:val="-3"/>
          <w:kern w:val="0"/>
          <w:szCs w:val="22"/>
          <w:u w:val="single"/>
        </w:rPr>
        <w:t xml:space="preserve">  </w:t>
      </w:r>
      <w:r>
        <w:rPr>
          <w:rFonts w:hint="eastAsia" w:asciiTheme="minorEastAsia" w:hAnsiTheme="minorEastAsia" w:eastAsiaTheme="minorEastAsia" w:cstheme="minorEastAsia"/>
          <w:kern w:val="0"/>
          <w:szCs w:val="22"/>
        </w:rPr>
        <w:t>日</w:t>
      </w:r>
    </w:p>
    <w:p>
      <w:pPr>
        <w:spacing w:after="120" w:afterLines="50"/>
        <w:ind w:firstLine="2310" w:firstLineChars="1050"/>
        <w:jc w:val="both"/>
        <w:rPr>
          <w:rFonts w:asciiTheme="minorEastAsia" w:hAnsiTheme="minorEastAsia" w:eastAsiaTheme="minorEastAsia" w:cstheme="minorEastAsia"/>
          <w:kern w:val="0"/>
          <w:szCs w:val="22"/>
        </w:rPr>
      </w:pPr>
    </w:p>
    <w:p>
      <w:pPr>
        <w:ind w:firstLine="440" w:firstLineChars="200"/>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注： （1）法定代表人不亲自投标而委托代理人投标适用。</w:t>
      </w:r>
    </w:p>
    <w:p>
      <w:pPr>
        <w:ind w:firstLine="952" w:firstLineChars="433"/>
        <w:jc w:val="both"/>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（2）法定代表人委托他人投标的，委托代理人应是投标人本单位的人员。</w:t>
      </w:r>
    </w:p>
    <w:p>
      <w:pPr>
        <w:ind w:firstLine="909" w:firstLineChars="433"/>
        <w:rPr>
          <w:rFonts w:asciiTheme="minorEastAsia" w:hAnsiTheme="minorEastAsia" w:eastAsiaTheme="minorEastAsia" w:cstheme="minorEastAsia"/>
          <w:kern w:val="0"/>
          <w:szCs w:val="22"/>
        </w:rPr>
      </w:pPr>
      <w:r>
        <w:rPr>
          <w:rFonts w:hint="eastAsia" w:ascii="宋体" w:hAnsi="宋体"/>
          <w:sz w:val="21"/>
          <w:szCs w:val="21"/>
        </w:rPr>
        <w:t>□</w:t>
      </w:r>
      <w:r>
        <w:rPr>
          <w:rFonts w:hint="eastAsia" w:asciiTheme="minorEastAsia" w:hAnsiTheme="minorEastAsia" w:eastAsiaTheme="minorEastAsia" w:cstheme="minorEastAsia"/>
          <w:kern w:val="0"/>
          <w:szCs w:val="22"/>
        </w:rPr>
        <w:t>（3）最近6个月（企业设立不足6个月，从设立时起，下同）连续缴费的养老保险是指从购</w:t>
      </w:r>
    </w:p>
    <w:p>
      <w:pPr>
        <w:ind w:firstLine="952" w:firstLineChars="433"/>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买招标文件时间的上一个月或上上个月起算，往前推6个月的连续、不间断，每个月都缴纳了</w:t>
      </w:r>
    </w:p>
    <w:p>
      <w:pPr>
        <w:ind w:firstLine="952" w:firstLineChars="433"/>
        <w:rPr>
          <w:rFonts w:asciiTheme="minorEastAsia" w:hAnsiTheme="minorEastAsia" w:eastAsiaTheme="minorEastAsia" w:cstheme="minorEastAsia"/>
          <w:kern w:val="0"/>
          <w:szCs w:val="22"/>
        </w:rPr>
      </w:pPr>
      <w:r>
        <w:rPr>
          <w:rFonts w:hint="eastAsia" w:asciiTheme="minorEastAsia" w:hAnsiTheme="minorEastAsia" w:eastAsiaTheme="minorEastAsia" w:cstheme="minorEastAsia"/>
          <w:kern w:val="0"/>
          <w:szCs w:val="22"/>
        </w:rPr>
        <w:t>养老保险费。</w:t>
      </w:r>
    </w:p>
    <w:p>
      <w:r>
        <w:br w:type="page"/>
      </w:r>
    </w:p>
    <w:p>
      <w:pPr>
        <w:pStyle w:val="5"/>
        <w:numPr>
          <w:ilvl w:val="0"/>
          <w:numId w:val="15"/>
        </w:numPr>
        <w:jc w:val="center"/>
      </w:pPr>
      <w:r>
        <w:t>联合体协议书</w:t>
      </w:r>
    </w:p>
    <w:p>
      <w:pPr>
        <w:pStyle w:val="2"/>
      </w:pPr>
      <w:r>
        <w:rPr>
          <w:u w:val="single"/>
        </w:rPr>
        <w:t xml:space="preserve"> </w:t>
      </w:r>
      <w:r>
        <w:rPr>
          <w:u w:val="single"/>
        </w:rPr>
        <w:tab/>
      </w:r>
      <w:r>
        <w:rPr>
          <w:rFonts w:hint="eastAsia"/>
          <w:u w:val="single"/>
        </w:rPr>
        <w:t xml:space="preserve">                </w:t>
      </w:r>
      <w:r>
        <w:t>（所有成员单位名称）自愿组成</w:t>
      </w:r>
      <w:r>
        <w:rPr>
          <w:u w:val="single"/>
        </w:rPr>
        <w:tab/>
      </w:r>
      <w:r>
        <w:rPr>
          <w:rFonts w:hint="eastAsia"/>
          <w:u w:val="single"/>
        </w:rPr>
        <w:t xml:space="preserve">             </w:t>
      </w:r>
      <w:r>
        <w:t>（联合体名称）联合体，共</w:t>
      </w:r>
    </w:p>
    <w:p>
      <w:pPr>
        <w:pStyle w:val="2"/>
        <w:ind w:left="0"/>
      </w:pPr>
      <w:r>
        <w:t>同参加</w:t>
      </w:r>
      <w:r>
        <w:tab/>
      </w:r>
      <w:r>
        <w:t>（项目名称）监理</w:t>
      </w:r>
      <w:r>
        <w:rPr>
          <w:rFonts w:hint="eastAsia"/>
          <w:u w:val="single"/>
        </w:rPr>
        <w:t xml:space="preserve">      </w:t>
      </w:r>
      <w:r>
        <w:rPr>
          <w:rFonts w:hint="eastAsia"/>
        </w:rPr>
        <w:t>标段</w:t>
      </w:r>
      <w:r>
        <w:t>招标项目投标。现就联合体投标事宜订立如下协议。</w:t>
      </w:r>
    </w:p>
    <w:p>
      <w:pPr>
        <w:pStyle w:val="2"/>
      </w:pPr>
      <w:r>
        <w:t>1.</w:t>
      </w:r>
      <w:r>
        <w:tab/>
      </w:r>
      <w:r>
        <w:rPr>
          <w:rFonts w:hint="eastAsia"/>
          <w:u w:val="single"/>
        </w:rPr>
        <w:t xml:space="preserve">                        </w:t>
      </w:r>
      <w:r>
        <w:t>（某成员单位名称）为</w:t>
      </w:r>
      <w:r>
        <w:rPr>
          <w:u w:val="single"/>
        </w:rPr>
        <w:tab/>
      </w:r>
      <w:r>
        <w:rPr>
          <w:rFonts w:hint="eastAsia"/>
          <w:u w:val="single"/>
        </w:rPr>
        <w:t xml:space="preserve">            </w:t>
      </w:r>
      <w:r>
        <w:t>（联合体名称）牵头人。</w:t>
      </w:r>
    </w:p>
    <w:p>
      <w:pPr>
        <w:pStyle w:val="2"/>
      </w:pPr>
      <w:r>
        <w:t>2. 联合体各成员授权牵头人代表联合体参加投标活动，签署文件，提交和接收相关的资料、 信息</w:t>
      </w:r>
    </w:p>
    <w:p>
      <w:pPr>
        <w:pStyle w:val="2"/>
        <w:ind w:left="0"/>
      </w:pPr>
      <w:r>
        <w:t>及指示，进行合同谈判活动，负责合同实施阶段的组织和协调工作，以及处理与本招标项 目有关的一切事宜。</w:t>
      </w:r>
    </w:p>
    <w:p>
      <w:pPr>
        <w:pStyle w:val="2"/>
        <w:numPr>
          <w:ilvl w:val="0"/>
          <w:numId w:val="13"/>
        </w:numPr>
      </w:pPr>
      <w:r>
        <w:t>联合体牵头人在本项目中签署的一切文件和处理的一切事宜，联合体各成员均予以承认。 联合</w:t>
      </w:r>
    </w:p>
    <w:p>
      <w:pPr>
        <w:pStyle w:val="2"/>
        <w:ind w:left="0"/>
      </w:pPr>
      <w:r>
        <w:t>体各成员将严格按照招标文件、投标文件和合同的要求全面履行义务，并向招标人承担连 带责任。</w:t>
      </w:r>
    </w:p>
    <w:p>
      <w:pPr>
        <w:pStyle w:val="2"/>
      </w:pPr>
      <w:r>
        <w:t>4.  联合体各成员单位内部的职责分工如下：</w:t>
      </w:r>
      <w:r>
        <w:tab/>
      </w:r>
      <w:r>
        <w:t>。</w:t>
      </w:r>
    </w:p>
    <w:p>
      <w:pPr>
        <w:pStyle w:val="2"/>
      </w:pPr>
      <w:r>
        <w:t>5. 本协议书自所有成员单位法定代表人或其委托代理人签字或盖单位章之日起生效，合同 履行完</w:t>
      </w:r>
    </w:p>
    <w:p>
      <w:pPr>
        <w:pStyle w:val="2"/>
        <w:ind w:left="0"/>
      </w:pPr>
      <w:r>
        <w:t>毕后自动失效。</w:t>
      </w:r>
    </w:p>
    <w:p>
      <w:pPr>
        <w:pStyle w:val="2"/>
      </w:pPr>
      <w:r>
        <w:t>6. 本协议书一式</w:t>
      </w:r>
      <w:r>
        <w:rPr>
          <w:u w:val="single"/>
        </w:rPr>
        <w:tab/>
      </w:r>
      <w:r>
        <w:t>份，联合体成员和招标人各执一份。</w:t>
      </w:r>
    </w:p>
    <w:p>
      <w:pPr>
        <w:pStyle w:val="2"/>
      </w:pPr>
      <w:r>
        <w:t>注：本协议书由法定代表人签字的，应附法定代表人身份证明；由委托代理人签字的，应 附授权</w:t>
      </w:r>
    </w:p>
    <w:p>
      <w:pPr>
        <w:pStyle w:val="2"/>
        <w:ind w:left="0"/>
      </w:pPr>
      <w:r>
        <w:t>委托书。</w:t>
      </w:r>
    </w:p>
    <w:p>
      <w:pPr>
        <w:ind w:firstLine="440" w:firstLineChars="200"/>
        <w:jc w:val="both"/>
        <w:rPr>
          <w:rFonts w:asciiTheme="minorEastAsia" w:hAnsiTheme="minorEastAsia" w:eastAsiaTheme="minorEastAsia" w:cstheme="minorEastAsia"/>
          <w:szCs w:val="22"/>
        </w:rPr>
      </w:pPr>
    </w:p>
    <w:p>
      <w:pPr>
        <w:ind w:firstLine="440" w:firstLineChars="200"/>
        <w:jc w:val="both"/>
        <w:rPr>
          <w:rFonts w:asciiTheme="minorEastAsia" w:hAnsiTheme="minorEastAsia" w:eastAsiaTheme="minorEastAsia" w:cstheme="minorEastAsia"/>
          <w:szCs w:val="22"/>
        </w:rPr>
      </w:pPr>
    </w:p>
    <w:p>
      <w:pPr>
        <w:ind w:left="1540" w:leftChars="7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联合</w:t>
      </w:r>
      <w:r>
        <w:rPr>
          <w:rFonts w:hint="eastAsia" w:asciiTheme="minorEastAsia" w:hAnsiTheme="minorEastAsia" w:eastAsiaTheme="minorEastAsia" w:cstheme="minorEastAsia"/>
          <w:spacing w:val="-3"/>
          <w:szCs w:val="22"/>
        </w:rPr>
        <w:t>体</w:t>
      </w:r>
      <w:r>
        <w:rPr>
          <w:rFonts w:hint="eastAsia" w:asciiTheme="minorEastAsia" w:hAnsiTheme="minorEastAsia" w:eastAsiaTheme="minorEastAsia" w:cstheme="minorEastAsia"/>
          <w:szCs w:val="22"/>
        </w:rPr>
        <w:t>牵</w:t>
      </w:r>
      <w:r>
        <w:rPr>
          <w:rFonts w:hint="eastAsia" w:asciiTheme="minorEastAsia" w:hAnsiTheme="minorEastAsia" w:eastAsiaTheme="minorEastAsia" w:cstheme="minorEastAsia"/>
          <w:spacing w:val="-3"/>
          <w:szCs w:val="22"/>
        </w:rPr>
        <w:t>头</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pacing w:val="-3"/>
          <w:szCs w:val="22"/>
        </w:rPr>
        <w:t>名</w:t>
      </w:r>
      <w:r>
        <w:rPr>
          <w:rFonts w:hint="eastAsia" w:asciiTheme="minorEastAsia" w:hAnsiTheme="minorEastAsia" w:eastAsiaTheme="minorEastAsia" w:cstheme="minorEastAsia"/>
          <w:szCs w:val="22"/>
        </w:rPr>
        <w:t>称</w:t>
      </w:r>
      <w:r>
        <w:rPr>
          <w:rFonts w:hint="eastAsia" w:asciiTheme="minorEastAsia" w:hAnsiTheme="minorEastAsia" w:eastAsiaTheme="minorEastAsia" w:cstheme="minorEastAsia"/>
          <w:spacing w:val="-3"/>
          <w:szCs w:val="22"/>
        </w:rPr>
        <w:t>：</w:t>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pacing w:val="-3"/>
          <w:szCs w:val="22"/>
          <w:u w:val="single"/>
        </w:rPr>
        <w:tab/>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spacing w:after="120" w:afterLines="50"/>
        <w:ind w:left="1540" w:leftChars="7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法定</w:t>
      </w:r>
      <w:r>
        <w:rPr>
          <w:rFonts w:hint="eastAsia" w:asciiTheme="minorEastAsia" w:hAnsiTheme="minorEastAsia" w:eastAsiaTheme="minorEastAsia" w:cstheme="minorEastAsia"/>
          <w:spacing w:val="-3"/>
          <w:szCs w:val="22"/>
        </w:rPr>
        <w:t>代</w:t>
      </w:r>
      <w:r>
        <w:rPr>
          <w:rFonts w:hint="eastAsia" w:asciiTheme="minorEastAsia" w:hAnsiTheme="minorEastAsia" w:eastAsiaTheme="minorEastAsia" w:cstheme="minorEastAsia"/>
          <w:szCs w:val="22"/>
        </w:rPr>
        <w:t>表</w:t>
      </w:r>
      <w:r>
        <w:rPr>
          <w:rFonts w:hint="eastAsia" w:asciiTheme="minorEastAsia" w:hAnsiTheme="minorEastAsia" w:eastAsiaTheme="minorEastAsia" w:cstheme="minorEastAsia"/>
          <w:spacing w:val="-3"/>
          <w:szCs w:val="22"/>
        </w:rPr>
        <w:t>人</w:t>
      </w:r>
      <w:r>
        <w:rPr>
          <w:rFonts w:hint="eastAsia" w:asciiTheme="minorEastAsia" w:hAnsiTheme="minorEastAsia" w:eastAsiaTheme="minorEastAsia" w:cstheme="minorEastAsia"/>
          <w:szCs w:val="22"/>
        </w:rPr>
        <w:t>或</w:t>
      </w:r>
      <w:r>
        <w:rPr>
          <w:rFonts w:hint="eastAsia" w:asciiTheme="minorEastAsia" w:hAnsiTheme="minorEastAsia" w:eastAsiaTheme="minorEastAsia" w:cstheme="minorEastAsia"/>
          <w:spacing w:val="-3"/>
          <w:szCs w:val="22"/>
        </w:rPr>
        <w:t>其</w:t>
      </w:r>
      <w:r>
        <w:rPr>
          <w:rFonts w:hint="eastAsia" w:asciiTheme="minorEastAsia" w:hAnsiTheme="minorEastAsia" w:eastAsiaTheme="minorEastAsia" w:cstheme="minorEastAsia"/>
          <w:szCs w:val="22"/>
        </w:rPr>
        <w:t>委</w:t>
      </w:r>
      <w:r>
        <w:rPr>
          <w:rFonts w:hint="eastAsia" w:asciiTheme="minorEastAsia" w:hAnsiTheme="minorEastAsia" w:eastAsiaTheme="minorEastAsia" w:cstheme="minorEastAsia"/>
          <w:spacing w:val="-3"/>
          <w:szCs w:val="22"/>
        </w:rPr>
        <w:t>托</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（签</w:t>
      </w:r>
      <w:r>
        <w:rPr>
          <w:rFonts w:hint="eastAsia" w:asciiTheme="minorEastAsia" w:hAnsiTheme="minorEastAsia" w:eastAsiaTheme="minorEastAsia" w:cstheme="minorEastAsia"/>
          <w:spacing w:val="-3"/>
          <w:szCs w:val="22"/>
        </w:rPr>
        <w:t>字</w:t>
      </w:r>
      <w:r>
        <w:rPr>
          <w:rFonts w:hint="eastAsia" w:asciiTheme="minorEastAsia" w:hAnsiTheme="minorEastAsia" w:eastAsiaTheme="minorEastAsia" w:cstheme="minorEastAsia"/>
          <w:szCs w:val="22"/>
        </w:rPr>
        <w:t>）</w:t>
      </w:r>
    </w:p>
    <w:p>
      <w:pPr>
        <w:ind w:left="1540" w:leftChars="7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联合</w:t>
      </w:r>
      <w:r>
        <w:rPr>
          <w:rFonts w:hint="eastAsia" w:asciiTheme="minorEastAsia" w:hAnsiTheme="minorEastAsia" w:eastAsiaTheme="minorEastAsia" w:cstheme="minorEastAsia"/>
          <w:spacing w:val="-3"/>
          <w:szCs w:val="22"/>
        </w:rPr>
        <w:t>体</w:t>
      </w:r>
      <w:r>
        <w:rPr>
          <w:rFonts w:hint="eastAsia" w:asciiTheme="minorEastAsia" w:hAnsiTheme="minorEastAsia" w:eastAsiaTheme="minorEastAsia" w:cstheme="minorEastAsia"/>
          <w:szCs w:val="22"/>
        </w:rPr>
        <w:t>成</w:t>
      </w:r>
      <w:r>
        <w:rPr>
          <w:rFonts w:hint="eastAsia" w:asciiTheme="minorEastAsia" w:hAnsiTheme="minorEastAsia" w:eastAsiaTheme="minorEastAsia" w:cstheme="minorEastAsia"/>
          <w:spacing w:val="-3"/>
          <w:szCs w:val="22"/>
        </w:rPr>
        <w:t>员</w:t>
      </w:r>
      <w:r>
        <w:rPr>
          <w:rFonts w:hint="eastAsia" w:asciiTheme="minorEastAsia" w:hAnsiTheme="minorEastAsia" w:eastAsiaTheme="minorEastAsia" w:cstheme="minorEastAsia"/>
          <w:szCs w:val="22"/>
        </w:rPr>
        <w:t>名</w:t>
      </w:r>
      <w:r>
        <w:rPr>
          <w:rFonts w:hint="eastAsia" w:asciiTheme="minorEastAsia" w:hAnsiTheme="minorEastAsia" w:eastAsiaTheme="minorEastAsia" w:cstheme="minorEastAsia"/>
          <w:spacing w:val="-3"/>
          <w:szCs w:val="22"/>
        </w:rPr>
        <w:t>称</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spacing w:after="120" w:afterLines="50"/>
        <w:ind w:left="1540" w:leftChars="7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法定</w:t>
      </w:r>
      <w:r>
        <w:rPr>
          <w:rFonts w:hint="eastAsia" w:asciiTheme="minorEastAsia" w:hAnsiTheme="minorEastAsia" w:eastAsiaTheme="minorEastAsia" w:cstheme="minorEastAsia"/>
          <w:spacing w:val="-3"/>
          <w:szCs w:val="22"/>
        </w:rPr>
        <w:t>代</w:t>
      </w:r>
      <w:r>
        <w:rPr>
          <w:rFonts w:hint="eastAsia" w:asciiTheme="minorEastAsia" w:hAnsiTheme="minorEastAsia" w:eastAsiaTheme="minorEastAsia" w:cstheme="minorEastAsia"/>
          <w:szCs w:val="22"/>
        </w:rPr>
        <w:t>表</w:t>
      </w:r>
      <w:r>
        <w:rPr>
          <w:rFonts w:hint="eastAsia" w:asciiTheme="minorEastAsia" w:hAnsiTheme="minorEastAsia" w:eastAsiaTheme="minorEastAsia" w:cstheme="minorEastAsia"/>
          <w:spacing w:val="-3"/>
          <w:szCs w:val="22"/>
        </w:rPr>
        <w:t>人</w:t>
      </w:r>
      <w:r>
        <w:rPr>
          <w:rFonts w:hint="eastAsia" w:asciiTheme="minorEastAsia" w:hAnsiTheme="minorEastAsia" w:eastAsiaTheme="minorEastAsia" w:cstheme="minorEastAsia"/>
          <w:szCs w:val="22"/>
        </w:rPr>
        <w:t>或</w:t>
      </w:r>
      <w:r>
        <w:rPr>
          <w:rFonts w:hint="eastAsia" w:asciiTheme="minorEastAsia" w:hAnsiTheme="minorEastAsia" w:eastAsiaTheme="minorEastAsia" w:cstheme="minorEastAsia"/>
          <w:spacing w:val="-3"/>
          <w:szCs w:val="22"/>
        </w:rPr>
        <w:t>其</w:t>
      </w:r>
      <w:r>
        <w:rPr>
          <w:rFonts w:hint="eastAsia" w:asciiTheme="minorEastAsia" w:hAnsiTheme="minorEastAsia" w:eastAsiaTheme="minorEastAsia" w:cstheme="minorEastAsia"/>
          <w:szCs w:val="22"/>
        </w:rPr>
        <w:t>委</w:t>
      </w:r>
      <w:r>
        <w:rPr>
          <w:rFonts w:hint="eastAsia" w:asciiTheme="minorEastAsia" w:hAnsiTheme="minorEastAsia" w:eastAsiaTheme="minorEastAsia" w:cstheme="minorEastAsia"/>
          <w:spacing w:val="-3"/>
          <w:szCs w:val="22"/>
        </w:rPr>
        <w:t>托</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pacing w:val="-3"/>
          <w:szCs w:val="22"/>
        </w:rPr>
        <w:t>签</w:t>
      </w:r>
      <w:r>
        <w:rPr>
          <w:rFonts w:hint="eastAsia" w:asciiTheme="minorEastAsia" w:hAnsiTheme="minorEastAsia" w:eastAsiaTheme="minorEastAsia" w:cstheme="minorEastAsia"/>
          <w:szCs w:val="22"/>
        </w:rPr>
        <w:t>字）</w:t>
      </w:r>
    </w:p>
    <w:p>
      <w:pPr>
        <w:ind w:left="1540" w:leftChars="7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联合</w:t>
      </w:r>
      <w:r>
        <w:rPr>
          <w:rFonts w:hint="eastAsia" w:asciiTheme="minorEastAsia" w:hAnsiTheme="minorEastAsia" w:eastAsiaTheme="minorEastAsia" w:cstheme="minorEastAsia"/>
          <w:spacing w:val="-3"/>
          <w:szCs w:val="22"/>
        </w:rPr>
        <w:t>体</w:t>
      </w:r>
      <w:r>
        <w:rPr>
          <w:rFonts w:hint="eastAsia" w:asciiTheme="minorEastAsia" w:hAnsiTheme="minorEastAsia" w:eastAsiaTheme="minorEastAsia" w:cstheme="minorEastAsia"/>
          <w:szCs w:val="22"/>
        </w:rPr>
        <w:t>成</w:t>
      </w:r>
      <w:r>
        <w:rPr>
          <w:rFonts w:hint="eastAsia" w:asciiTheme="minorEastAsia" w:hAnsiTheme="minorEastAsia" w:eastAsiaTheme="minorEastAsia" w:cstheme="minorEastAsia"/>
          <w:spacing w:val="-3"/>
          <w:szCs w:val="22"/>
        </w:rPr>
        <w:t>员</w:t>
      </w:r>
      <w:r>
        <w:rPr>
          <w:rFonts w:hint="eastAsia" w:asciiTheme="minorEastAsia" w:hAnsiTheme="minorEastAsia" w:eastAsiaTheme="minorEastAsia" w:cstheme="minorEastAsia"/>
          <w:szCs w:val="22"/>
        </w:rPr>
        <w:t>名</w:t>
      </w:r>
      <w:r>
        <w:rPr>
          <w:rFonts w:hint="eastAsia" w:asciiTheme="minorEastAsia" w:hAnsiTheme="minorEastAsia" w:eastAsiaTheme="minorEastAsia" w:cstheme="minorEastAsia"/>
          <w:spacing w:val="-3"/>
          <w:szCs w:val="22"/>
        </w:rPr>
        <w:t>称</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rPr>
        <w:t>（盖</w:t>
      </w:r>
      <w:r>
        <w:rPr>
          <w:rFonts w:hint="eastAsia" w:asciiTheme="minorEastAsia" w:hAnsiTheme="minorEastAsia" w:eastAsiaTheme="minorEastAsia" w:cstheme="minorEastAsia"/>
          <w:spacing w:val="-3"/>
          <w:szCs w:val="22"/>
        </w:rPr>
        <w:t>单</w:t>
      </w:r>
      <w:r>
        <w:rPr>
          <w:rFonts w:hint="eastAsia" w:asciiTheme="minorEastAsia" w:hAnsiTheme="minorEastAsia" w:eastAsiaTheme="minorEastAsia" w:cstheme="minorEastAsia"/>
          <w:szCs w:val="22"/>
        </w:rPr>
        <w:t>位</w:t>
      </w:r>
      <w:r>
        <w:rPr>
          <w:rFonts w:hint="eastAsia" w:asciiTheme="minorEastAsia" w:hAnsiTheme="minorEastAsia" w:eastAsiaTheme="minorEastAsia" w:cstheme="minorEastAsia"/>
          <w:spacing w:val="-3"/>
          <w:szCs w:val="22"/>
        </w:rPr>
        <w:t>章</w:t>
      </w:r>
      <w:r>
        <w:rPr>
          <w:rFonts w:hint="eastAsia" w:asciiTheme="minorEastAsia" w:hAnsiTheme="minorEastAsia" w:eastAsiaTheme="minorEastAsia" w:cstheme="minorEastAsia"/>
          <w:szCs w:val="22"/>
        </w:rPr>
        <w:t>）</w:t>
      </w:r>
    </w:p>
    <w:p>
      <w:pPr>
        <w:ind w:left="1540" w:leftChars="7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法定</w:t>
      </w:r>
      <w:r>
        <w:rPr>
          <w:rFonts w:hint="eastAsia" w:asciiTheme="minorEastAsia" w:hAnsiTheme="minorEastAsia" w:eastAsiaTheme="minorEastAsia" w:cstheme="minorEastAsia"/>
          <w:spacing w:val="-3"/>
          <w:szCs w:val="22"/>
        </w:rPr>
        <w:t>代</w:t>
      </w:r>
      <w:r>
        <w:rPr>
          <w:rFonts w:hint="eastAsia" w:asciiTheme="minorEastAsia" w:hAnsiTheme="minorEastAsia" w:eastAsiaTheme="minorEastAsia" w:cstheme="minorEastAsia"/>
          <w:szCs w:val="22"/>
        </w:rPr>
        <w:t>表</w:t>
      </w:r>
      <w:r>
        <w:rPr>
          <w:rFonts w:hint="eastAsia" w:asciiTheme="minorEastAsia" w:hAnsiTheme="minorEastAsia" w:eastAsiaTheme="minorEastAsia" w:cstheme="minorEastAsia"/>
          <w:spacing w:val="-3"/>
          <w:szCs w:val="22"/>
        </w:rPr>
        <w:t>人</w:t>
      </w:r>
      <w:r>
        <w:rPr>
          <w:rFonts w:hint="eastAsia" w:asciiTheme="minorEastAsia" w:hAnsiTheme="minorEastAsia" w:eastAsiaTheme="minorEastAsia" w:cstheme="minorEastAsia"/>
          <w:szCs w:val="22"/>
        </w:rPr>
        <w:t>或</w:t>
      </w:r>
      <w:r>
        <w:rPr>
          <w:rFonts w:hint="eastAsia" w:asciiTheme="minorEastAsia" w:hAnsiTheme="minorEastAsia" w:eastAsiaTheme="minorEastAsia" w:cstheme="minorEastAsia"/>
          <w:spacing w:val="-3"/>
          <w:szCs w:val="22"/>
        </w:rPr>
        <w:t>其</w:t>
      </w:r>
      <w:r>
        <w:rPr>
          <w:rFonts w:hint="eastAsia" w:asciiTheme="minorEastAsia" w:hAnsiTheme="minorEastAsia" w:eastAsiaTheme="minorEastAsia" w:cstheme="minorEastAsia"/>
          <w:szCs w:val="22"/>
        </w:rPr>
        <w:t>委</w:t>
      </w:r>
      <w:r>
        <w:rPr>
          <w:rFonts w:hint="eastAsia" w:asciiTheme="minorEastAsia" w:hAnsiTheme="minorEastAsia" w:eastAsiaTheme="minorEastAsia" w:cstheme="minorEastAsia"/>
          <w:spacing w:val="-3"/>
          <w:szCs w:val="22"/>
        </w:rPr>
        <w:t>托</w:t>
      </w:r>
      <w:r>
        <w:rPr>
          <w:rFonts w:hint="eastAsia" w:asciiTheme="minorEastAsia" w:hAnsiTheme="minorEastAsia" w:eastAsiaTheme="minorEastAsia" w:cstheme="minorEastAsia"/>
          <w:szCs w:val="22"/>
        </w:rPr>
        <w:t>代</w:t>
      </w:r>
      <w:r>
        <w:rPr>
          <w:rFonts w:hint="eastAsia" w:asciiTheme="minorEastAsia" w:hAnsiTheme="minorEastAsia" w:eastAsiaTheme="minorEastAsia" w:cstheme="minorEastAsia"/>
          <w:spacing w:val="-3"/>
          <w:szCs w:val="22"/>
        </w:rPr>
        <w:t>理</w:t>
      </w:r>
      <w:r>
        <w:rPr>
          <w:rFonts w:hint="eastAsia" w:asciiTheme="minorEastAsia" w:hAnsiTheme="minorEastAsia" w:eastAsiaTheme="minorEastAsia" w:cstheme="minorEastAsia"/>
          <w:szCs w:val="22"/>
        </w:rPr>
        <w:t>人：</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w:t>
      </w:r>
      <w:r>
        <w:rPr>
          <w:rFonts w:hint="eastAsia" w:asciiTheme="minorEastAsia" w:hAnsiTheme="minorEastAsia" w:eastAsiaTheme="minorEastAsia" w:cstheme="minorEastAsia"/>
          <w:spacing w:val="-3"/>
          <w:szCs w:val="22"/>
        </w:rPr>
        <w:t>签</w:t>
      </w:r>
      <w:r>
        <w:rPr>
          <w:rFonts w:hint="eastAsia" w:asciiTheme="minorEastAsia" w:hAnsiTheme="minorEastAsia" w:eastAsiaTheme="minorEastAsia" w:cstheme="minorEastAsia"/>
          <w:szCs w:val="22"/>
        </w:rPr>
        <w:t>字）</w:t>
      </w:r>
    </w:p>
    <w:p>
      <w:pPr>
        <w:ind w:left="4840" w:leftChars="2200" w:firstLine="1870" w:firstLineChars="850"/>
        <w:jc w:val="both"/>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w:t>
      </w:r>
    </w:p>
    <w:p>
      <w:pPr>
        <w:ind w:left="1540" w:leftChars="700" w:firstLine="3300" w:firstLineChars="1500"/>
        <w:jc w:val="both"/>
        <w:rPr>
          <w:rFonts w:asciiTheme="minorEastAsia" w:hAnsiTheme="minorEastAsia" w:eastAsiaTheme="minorEastAsia" w:cstheme="minorEastAsia"/>
          <w:szCs w:val="22"/>
        </w:rPr>
        <w:sectPr>
          <w:footerReference r:id="rId12" w:type="default"/>
          <w:pgSz w:w="12240" w:h="15840"/>
          <w:pgMar w:top="1134" w:right="1134" w:bottom="1134" w:left="1134" w:header="0" w:footer="921" w:gutter="0"/>
          <w:cols w:space="720" w:num="1"/>
        </w:sectPr>
      </w:pP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rPr>
        <w:t>年</w:t>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zCs w:val="22"/>
          <w:u w:val="single"/>
        </w:rPr>
        <w:tab/>
      </w:r>
      <w:r>
        <w:rPr>
          <w:rFonts w:hint="eastAsia" w:asciiTheme="minorEastAsia" w:hAnsiTheme="minorEastAsia" w:eastAsiaTheme="minorEastAsia" w:cstheme="minorEastAsia"/>
          <w:szCs w:val="22"/>
          <w:u w:val="single"/>
        </w:rPr>
        <w:t xml:space="preserve">  </w:t>
      </w:r>
      <w:r>
        <w:rPr>
          <w:rFonts w:hint="eastAsia" w:asciiTheme="minorEastAsia" w:hAnsiTheme="minorEastAsia" w:eastAsiaTheme="minorEastAsia" w:cstheme="minorEastAsia"/>
          <w:spacing w:val="-3"/>
          <w:szCs w:val="22"/>
        </w:rPr>
        <w:t>月</w:t>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pacing w:val="-3"/>
          <w:szCs w:val="22"/>
          <w:u w:val="single"/>
        </w:rPr>
        <w:tab/>
      </w:r>
      <w:r>
        <w:rPr>
          <w:rFonts w:hint="eastAsia" w:asciiTheme="minorEastAsia" w:hAnsiTheme="minorEastAsia" w:eastAsiaTheme="minorEastAsia" w:cstheme="minorEastAsia"/>
          <w:spacing w:val="-3"/>
          <w:szCs w:val="22"/>
          <w:u w:val="single"/>
        </w:rPr>
        <w:t xml:space="preserve">  </w:t>
      </w:r>
      <w:r>
        <w:rPr>
          <w:rFonts w:hint="eastAsia" w:asciiTheme="minorEastAsia" w:hAnsiTheme="minorEastAsia" w:eastAsiaTheme="minorEastAsia" w:cstheme="minorEastAsia"/>
          <w:szCs w:val="22"/>
        </w:rPr>
        <w:t>日</w:t>
      </w:r>
    </w:p>
    <w:p>
      <w:pPr>
        <w:pStyle w:val="5"/>
        <w:numPr>
          <w:ilvl w:val="0"/>
          <w:numId w:val="15"/>
        </w:numPr>
        <w:jc w:val="center"/>
      </w:pPr>
      <w:r>
        <w:t>监理报酬</w:t>
      </w:r>
    </w:p>
    <w:p>
      <w:pPr>
        <w:pStyle w:val="2"/>
      </w:pPr>
      <w:r>
        <w:t>1.监理报酬清单说明</w:t>
      </w:r>
    </w:p>
    <w:p>
      <w:pPr>
        <w:pStyle w:val="2"/>
      </w:pPr>
      <w:r>
        <w:t>由投标人自行编制，应足以说明酬金组成方式，成本等内容</w:t>
      </w:r>
    </w:p>
    <w:p>
      <w:pPr>
        <w:pStyle w:val="2"/>
      </w:pPr>
      <w:r>
        <w:t>2.监理报酬分项报价表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2882"/>
        <w:gridCol w:w="2878"/>
        <w:gridCol w:w="1672"/>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37" w:type="dxa"/>
            <w:shd w:val="clear" w:color="auto" w:fill="auto"/>
            <w:vAlign w:val="center"/>
          </w:tcPr>
          <w:p>
            <w:pPr>
              <w:pStyle w:val="2"/>
              <w:ind w:left="0"/>
              <w:jc w:val="center"/>
            </w:pPr>
            <w:r>
              <w:rPr>
                <w:rFonts w:hint="eastAsia"/>
              </w:rPr>
              <w:t>序号</w:t>
            </w:r>
          </w:p>
        </w:tc>
        <w:tc>
          <w:tcPr>
            <w:tcW w:w="2882" w:type="dxa"/>
            <w:shd w:val="clear" w:color="auto" w:fill="auto"/>
            <w:vAlign w:val="center"/>
          </w:tcPr>
          <w:p>
            <w:pPr>
              <w:pStyle w:val="2"/>
              <w:ind w:left="0"/>
              <w:jc w:val="center"/>
            </w:pPr>
            <w:r>
              <w:rPr>
                <w:rFonts w:hint="eastAsia"/>
              </w:rPr>
              <w:t>监理报酬分项名称</w:t>
            </w:r>
          </w:p>
        </w:tc>
        <w:tc>
          <w:tcPr>
            <w:tcW w:w="2878" w:type="dxa"/>
            <w:shd w:val="clear" w:color="auto" w:fill="auto"/>
            <w:vAlign w:val="center"/>
          </w:tcPr>
          <w:p>
            <w:pPr>
              <w:pStyle w:val="2"/>
              <w:ind w:left="0"/>
              <w:jc w:val="center"/>
            </w:pPr>
            <w:r>
              <w:rPr>
                <w:rFonts w:hint="eastAsia"/>
              </w:rPr>
              <w:t>内容或依据或方式</w:t>
            </w:r>
          </w:p>
        </w:tc>
        <w:tc>
          <w:tcPr>
            <w:tcW w:w="1672" w:type="dxa"/>
            <w:shd w:val="clear" w:color="auto" w:fill="auto"/>
            <w:vAlign w:val="center"/>
          </w:tcPr>
          <w:p>
            <w:pPr>
              <w:pStyle w:val="2"/>
              <w:ind w:left="0"/>
              <w:jc w:val="center"/>
            </w:pPr>
            <w:r>
              <w:rPr>
                <w:rFonts w:hint="eastAsia"/>
              </w:rPr>
              <w:t>投标人报价</w:t>
            </w:r>
          </w:p>
        </w:tc>
        <w:tc>
          <w:tcPr>
            <w:tcW w:w="1288" w:type="dxa"/>
            <w:shd w:val="clear" w:color="auto" w:fill="auto"/>
            <w:vAlign w:val="center"/>
          </w:tcPr>
          <w:p>
            <w:pPr>
              <w:pStyle w:val="2"/>
              <w:ind w:left="0"/>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37" w:type="dxa"/>
            <w:shd w:val="clear" w:color="auto" w:fill="auto"/>
          </w:tcPr>
          <w:p>
            <w:pPr>
              <w:pStyle w:val="2"/>
              <w:ind w:left="0"/>
              <w:jc w:val="center"/>
            </w:pPr>
          </w:p>
        </w:tc>
        <w:tc>
          <w:tcPr>
            <w:tcW w:w="2882" w:type="dxa"/>
            <w:shd w:val="clear" w:color="auto" w:fill="auto"/>
          </w:tcPr>
          <w:p>
            <w:pPr>
              <w:pStyle w:val="2"/>
              <w:ind w:left="0"/>
              <w:jc w:val="center"/>
            </w:pPr>
          </w:p>
        </w:tc>
        <w:tc>
          <w:tcPr>
            <w:tcW w:w="2878" w:type="dxa"/>
            <w:shd w:val="clear" w:color="auto" w:fill="auto"/>
          </w:tcPr>
          <w:p>
            <w:pPr>
              <w:pStyle w:val="2"/>
              <w:ind w:left="0"/>
              <w:jc w:val="center"/>
            </w:pPr>
          </w:p>
        </w:tc>
        <w:tc>
          <w:tcPr>
            <w:tcW w:w="1672" w:type="dxa"/>
            <w:shd w:val="clear" w:color="auto" w:fill="auto"/>
          </w:tcPr>
          <w:p>
            <w:pPr>
              <w:pStyle w:val="2"/>
              <w:ind w:left="0"/>
              <w:jc w:val="center"/>
            </w:pPr>
          </w:p>
        </w:tc>
        <w:tc>
          <w:tcPr>
            <w:tcW w:w="1288" w:type="dxa"/>
            <w:shd w:val="clear" w:color="auto" w:fill="auto"/>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37" w:type="dxa"/>
            <w:shd w:val="clear" w:color="auto" w:fill="auto"/>
          </w:tcPr>
          <w:p>
            <w:pPr>
              <w:pStyle w:val="2"/>
              <w:ind w:left="0"/>
              <w:jc w:val="center"/>
            </w:pPr>
          </w:p>
        </w:tc>
        <w:tc>
          <w:tcPr>
            <w:tcW w:w="2882" w:type="dxa"/>
            <w:shd w:val="clear" w:color="auto" w:fill="auto"/>
          </w:tcPr>
          <w:p>
            <w:pPr>
              <w:pStyle w:val="2"/>
              <w:ind w:left="0"/>
              <w:jc w:val="center"/>
            </w:pPr>
          </w:p>
        </w:tc>
        <w:tc>
          <w:tcPr>
            <w:tcW w:w="2878" w:type="dxa"/>
            <w:shd w:val="clear" w:color="auto" w:fill="auto"/>
          </w:tcPr>
          <w:p>
            <w:pPr>
              <w:pStyle w:val="2"/>
              <w:ind w:left="0"/>
              <w:jc w:val="center"/>
            </w:pPr>
          </w:p>
        </w:tc>
        <w:tc>
          <w:tcPr>
            <w:tcW w:w="1672" w:type="dxa"/>
            <w:shd w:val="clear" w:color="auto" w:fill="auto"/>
          </w:tcPr>
          <w:p>
            <w:pPr>
              <w:pStyle w:val="2"/>
              <w:ind w:left="0"/>
              <w:jc w:val="center"/>
            </w:pPr>
          </w:p>
        </w:tc>
        <w:tc>
          <w:tcPr>
            <w:tcW w:w="1288" w:type="dxa"/>
            <w:shd w:val="clear" w:color="auto" w:fill="auto"/>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37" w:type="dxa"/>
            <w:shd w:val="clear" w:color="auto" w:fill="auto"/>
          </w:tcPr>
          <w:p>
            <w:pPr>
              <w:pStyle w:val="2"/>
              <w:ind w:left="0"/>
              <w:jc w:val="center"/>
            </w:pPr>
          </w:p>
        </w:tc>
        <w:tc>
          <w:tcPr>
            <w:tcW w:w="2882" w:type="dxa"/>
            <w:shd w:val="clear" w:color="auto" w:fill="auto"/>
          </w:tcPr>
          <w:p>
            <w:pPr>
              <w:pStyle w:val="2"/>
              <w:ind w:left="0"/>
              <w:jc w:val="center"/>
            </w:pPr>
          </w:p>
        </w:tc>
        <w:tc>
          <w:tcPr>
            <w:tcW w:w="2878" w:type="dxa"/>
            <w:shd w:val="clear" w:color="auto" w:fill="auto"/>
          </w:tcPr>
          <w:p>
            <w:pPr>
              <w:pStyle w:val="2"/>
              <w:ind w:left="0"/>
              <w:jc w:val="center"/>
            </w:pPr>
          </w:p>
        </w:tc>
        <w:tc>
          <w:tcPr>
            <w:tcW w:w="1672" w:type="dxa"/>
            <w:shd w:val="clear" w:color="auto" w:fill="auto"/>
          </w:tcPr>
          <w:p>
            <w:pPr>
              <w:pStyle w:val="2"/>
              <w:ind w:left="0"/>
              <w:jc w:val="center"/>
            </w:pPr>
          </w:p>
        </w:tc>
        <w:tc>
          <w:tcPr>
            <w:tcW w:w="1288" w:type="dxa"/>
            <w:shd w:val="clear" w:color="auto" w:fill="auto"/>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37" w:type="dxa"/>
            <w:shd w:val="clear" w:color="auto" w:fill="auto"/>
          </w:tcPr>
          <w:p>
            <w:pPr>
              <w:pStyle w:val="2"/>
              <w:ind w:left="0"/>
              <w:jc w:val="center"/>
            </w:pPr>
          </w:p>
        </w:tc>
        <w:tc>
          <w:tcPr>
            <w:tcW w:w="2882" w:type="dxa"/>
            <w:shd w:val="clear" w:color="auto" w:fill="auto"/>
          </w:tcPr>
          <w:p>
            <w:pPr>
              <w:pStyle w:val="2"/>
              <w:ind w:left="0"/>
              <w:jc w:val="center"/>
            </w:pPr>
          </w:p>
        </w:tc>
        <w:tc>
          <w:tcPr>
            <w:tcW w:w="2878" w:type="dxa"/>
            <w:shd w:val="clear" w:color="auto" w:fill="auto"/>
          </w:tcPr>
          <w:p>
            <w:pPr>
              <w:pStyle w:val="2"/>
              <w:ind w:left="0"/>
              <w:jc w:val="center"/>
            </w:pPr>
          </w:p>
        </w:tc>
        <w:tc>
          <w:tcPr>
            <w:tcW w:w="1672" w:type="dxa"/>
            <w:shd w:val="clear" w:color="auto" w:fill="auto"/>
          </w:tcPr>
          <w:p>
            <w:pPr>
              <w:pStyle w:val="2"/>
              <w:ind w:left="0"/>
              <w:jc w:val="center"/>
            </w:pPr>
          </w:p>
        </w:tc>
        <w:tc>
          <w:tcPr>
            <w:tcW w:w="1288" w:type="dxa"/>
            <w:shd w:val="clear" w:color="auto" w:fill="auto"/>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37" w:type="dxa"/>
            <w:shd w:val="clear" w:color="auto" w:fill="auto"/>
          </w:tcPr>
          <w:p>
            <w:pPr>
              <w:pStyle w:val="2"/>
              <w:ind w:left="0"/>
              <w:jc w:val="center"/>
            </w:pPr>
          </w:p>
        </w:tc>
        <w:tc>
          <w:tcPr>
            <w:tcW w:w="2882" w:type="dxa"/>
            <w:shd w:val="clear" w:color="auto" w:fill="auto"/>
          </w:tcPr>
          <w:p>
            <w:pPr>
              <w:pStyle w:val="2"/>
              <w:ind w:left="0"/>
              <w:jc w:val="center"/>
            </w:pPr>
          </w:p>
        </w:tc>
        <w:tc>
          <w:tcPr>
            <w:tcW w:w="2878" w:type="dxa"/>
            <w:shd w:val="clear" w:color="auto" w:fill="auto"/>
          </w:tcPr>
          <w:p>
            <w:pPr>
              <w:pStyle w:val="2"/>
              <w:ind w:left="0"/>
              <w:jc w:val="center"/>
            </w:pPr>
          </w:p>
        </w:tc>
        <w:tc>
          <w:tcPr>
            <w:tcW w:w="1672" w:type="dxa"/>
            <w:shd w:val="clear" w:color="auto" w:fill="auto"/>
          </w:tcPr>
          <w:p>
            <w:pPr>
              <w:pStyle w:val="2"/>
              <w:ind w:left="0"/>
              <w:jc w:val="center"/>
            </w:pPr>
          </w:p>
        </w:tc>
        <w:tc>
          <w:tcPr>
            <w:tcW w:w="1288" w:type="dxa"/>
            <w:shd w:val="clear" w:color="auto" w:fill="auto"/>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037" w:type="dxa"/>
            <w:shd w:val="clear" w:color="auto" w:fill="auto"/>
          </w:tcPr>
          <w:p>
            <w:pPr>
              <w:pStyle w:val="2"/>
              <w:ind w:left="0"/>
              <w:jc w:val="center"/>
            </w:pPr>
            <w:r>
              <w:t>……</w:t>
            </w:r>
          </w:p>
        </w:tc>
        <w:tc>
          <w:tcPr>
            <w:tcW w:w="2882" w:type="dxa"/>
            <w:shd w:val="clear" w:color="auto" w:fill="auto"/>
          </w:tcPr>
          <w:p>
            <w:pPr>
              <w:pStyle w:val="2"/>
              <w:ind w:left="0"/>
              <w:jc w:val="center"/>
            </w:pPr>
            <w:r>
              <w:t>……</w:t>
            </w:r>
          </w:p>
        </w:tc>
        <w:tc>
          <w:tcPr>
            <w:tcW w:w="2878" w:type="dxa"/>
            <w:shd w:val="clear" w:color="auto" w:fill="auto"/>
          </w:tcPr>
          <w:p>
            <w:pPr>
              <w:pStyle w:val="2"/>
              <w:ind w:left="0"/>
              <w:jc w:val="center"/>
            </w:pPr>
          </w:p>
        </w:tc>
        <w:tc>
          <w:tcPr>
            <w:tcW w:w="1672" w:type="dxa"/>
            <w:shd w:val="clear" w:color="auto" w:fill="auto"/>
          </w:tcPr>
          <w:p>
            <w:pPr>
              <w:pStyle w:val="2"/>
              <w:ind w:left="0"/>
              <w:jc w:val="center"/>
            </w:pPr>
          </w:p>
        </w:tc>
        <w:tc>
          <w:tcPr>
            <w:tcW w:w="1288" w:type="dxa"/>
            <w:shd w:val="clear" w:color="auto" w:fill="auto"/>
          </w:tcPr>
          <w:p>
            <w:pPr>
              <w:pStyle w:val="2"/>
              <w:ind w:left="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797" w:type="dxa"/>
            <w:gridSpan w:val="3"/>
            <w:shd w:val="clear" w:color="auto" w:fill="auto"/>
          </w:tcPr>
          <w:p>
            <w:pPr>
              <w:pStyle w:val="2"/>
              <w:ind w:left="0"/>
              <w:jc w:val="center"/>
            </w:pPr>
            <w:r>
              <w:rPr>
                <w:rFonts w:hint="eastAsia"/>
              </w:rPr>
              <w:t>合计报价</w:t>
            </w:r>
          </w:p>
        </w:tc>
        <w:tc>
          <w:tcPr>
            <w:tcW w:w="1672" w:type="dxa"/>
            <w:shd w:val="clear" w:color="auto" w:fill="auto"/>
          </w:tcPr>
          <w:p>
            <w:pPr>
              <w:pStyle w:val="2"/>
              <w:ind w:left="0"/>
              <w:jc w:val="center"/>
            </w:pPr>
          </w:p>
        </w:tc>
        <w:tc>
          <w:tcPr>
            <w:tcW w:w="1288" w:type="dxa"/>
            <w:shd w:val="clear" w:color="auto" w:fill="auto"/>
          </w:tcPr>
          <w:p>
            <w:pPr>
              <w:pStyle w:val="2"/>
              <w:ind w:left="0"/>
              <w:jc w:val="center"/>
            </w:pPr>
          </w:p>
        </w:tc>
      </w:tr>
    </w:tbl>
    <w:p/>
    <w:p>
      <w:r>
        <w:br w:type="page"/>
      </w:r>
    </w:p>
    <w:p>
      <w:pPr>
        <w:pStyle w:val="5"/>
        <w:numPr>
          <w:ilvl w:val="0"/>
          <w:numId w:val="15"/>
        </w:numPr>
        <w:jc w:val="center"/>
      </w:pPr>
      <w:r>
        <w:t>资格审查资料</w:t>
      </w:r>
    </w:p>
    <w:p>
      <w:pPr>
        <w:pStyle w:val="6"/>
        <w:numPr>
          <w:ilvl w:val="0"/>
          <w:numId w:val="16"/>
        </w:numPr>
        <w:jc w:val="center"/>
      </w:pPr>
      <w:r>
        <w:rPr>
          <w:b/>
          <w:bCs/>
        </w:rPr>
        <w:t>基本情况表</w:t>
      </w:r>
    </w:p>
    <w:tbl>
      <w:tblPr>
        <w:tblStyle w:val="15"/>
        <w:tblW w:w="9724" w:type="dxa"/>
        <w:jc w:val="center"/>
        <w:tblLayout w:type="fixed"/>
        <w:tblCellMar>
          <w:top w:w="0" w:type="dxa"/>
          <w:left w:w="0" w:type="dxa"/>
          <w:bottom w:w="0" w:type="dxa"/>
          <w:right w:w="0" w:type="dxa"/>
        </w:tblCellMar>
      </w:tblPr>
      <w:tblGrid>
        <w:gridCol w:w="2291"/>
        <w:gridCol w:w="1006"/>
        <w:gridCol w:w="1150"/>
        <w:gridCol w:w="1442"/>
        <w:gridCol w:w="465"/>
        <w:gridCol w:w="975"/>
        <w:gridCol w:w="928"/>
        <w:gridCol w:w="320"/>
        <w:gridCol w:w="1147"/>
      </w:tblGrid>
      <w:tr>
        <w:tblPrEx>
          <w:tblCellMar>
            <w:top w:w="0" w:type="dxa"/>
            <w:left w:w="0" w:type="dxa"/>
            <w:bottom w:w="0" w:type="dxa"/>
            <w:right w:w="0" w:type="dxa"/>
          </w:tblCellMar>
        </w:tblPrEx>
        <w:trPr>
          <w:trHeight w:val="454"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投标人名称</w:t>
            </w:r>
          </w:p>
        </w:tc>
        <w:tc>
          <w:tcPr>
            <w:tcW w:w="7433" w:type="dxa"/>
            <w:gridSpan w:val="8"/>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52"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注册地址</w:t>
            </w:r>
          </w:p>
        </w:tc>
        <w:tc>
          <w:tcPr>
            <w:tcW w:w="3598" w:type="dxa"/>
            <w:gridSpan w:val="3"/>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1440"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r>
              <w:t>邮政编码</w:t>
            </w:r>
          </w:p>
        </w:tc>
        <w:tc>
          <w:tcPr>
            <w:tcW w:w="2395" w:type="dxa"/>
            <w:gridSpan w:val="3"/>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54" w:hRule="exact"/>
          <w:jc w:val="center"/>
        </w:trPr>
        <w:tc>
          <w:tcPr>
            <w:tcW w:w="2291" w:type="dxa"/>
            <w:vMerge w:val="restart"/>
            <w:tcBorders>
              <w:top w:val="single" w:color="000000" w:sz="4" w:space="0"/>
              <w:left w:val="single" w:color="000000" w:sz="4" w:space="0"/>
              <w:right w:val="single" w:color="000000" w:sz="4" w:space="0"/>
            </w:tcBorders>
            <w:vAlign w:val="center"/>
          </w:tcPr>
          <w:p>
            <w:pPr>
              <w:pStyle w:val="2"/>
              <w:ind w:left="0"/>
              <w:jc w:val="center"/>
            </w:pPr>
            <w:r>
              <w:t>联系方式</w:t>
            </w:r>
          </w:p>
        </w:tc>
        <w:tc>
          <w:tcPr>
            <w:tcW w:w="1006" w:type="dxa"/>
            <w:tcBorders>
              <w:top w:val="single" w:color="000000" w:sz="4" w:space="0"/>
              <w:left w:val="single" w:color="000000" w:sz="4" w:space="0"/>
              <w:bottom w:val="single" w:color="000000" w:sz="4" w:space="0"/>
              <w:right w:val="single" w:color="000000" w:sz="4" w:space="0"/>
            </w:tcBorders>
          </w:tcPr>
          <w:p>
            <w:pPr>
              <w:pStyle w:val="2"/>
              <w:ind w:left="0"/>
              <w:jc w:val="center"/>
            </w:pPr>
            <w:r>
              <w:t>联系人</w:t>
            </w:r>
          </w:p>
        </w:tc>
        <w:tc>
          <w:tcPr>
            <w:tcW w:w="2592"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1440"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r>
              <w:t>电 话</w:t>
            </w:r>
          </w:p>
        </w:tc>
        <w:tc>
          <w:tcPr>
            <w:tcW w:w="2395" w:type="dxa"/>
            <w:gridSpan w:val="3"/>
            <w:tcBorders>
              <w:top w:val="single" w:color="000000" w:sz="4" w:space="0"/>
              <w:left w:val="single" w:color="000000" w:sz="4" w:space="0"/>
              <w:bottom w:val="single" w:color="000000" w:sz="4" w:space="0"/>
              <w:right w:val="single" w:color="000000" w:sz="4" w:space="0"/>
            </w:tcBorders>
          </w:tcPr>
          <w:p>
            <w:pPr>
              <w:pStyle w:val="2"/>
              <w:ind w:left="0"/>
              <w:jc w:val="center"/>
            </w:pPr>
          </w:p>
        </w:tc>
      </w:tr>
      <w:tr>
        <w:tblPrEx>
          <w:tblCellMar>
            <w:top w:w="0" w:type="dxa"/>
            <w:left w:w="0" w:type="dxa"/>
            <w:bottom w:w="0" w:type="dxa"/>
            <w:right w:w="0" w:type="dxa"/>
          </w:tblCellMar>
        </w:tblPrEx>
        <w:trPr>
          <w:trHeight w:val="452" w:hRule="exact"/>
          <w:jc w:val="center"/>
        </w:trPr>
        <w:tc>
          <w:tcPr>
            <w:tcW w:w="2291"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1006" w:type="dxa"/>
            <w:tcBorders>
              <w:top w:val="single" w:color="000000" w:sz="4" w:space="0"/>
              <w:left w:val="single" w:color="000000" w:sz="4" w:space="0"/>
              <w:bottom w:val="single" w:color="000000" w:sz="4" w:space="0"/>
              <w:right w:val="single" w:color="000000" w:sz="4" w:space="0"/>
            </w:tcBorders>
          </w:tcPr>
          <w:p>
            <w:pPr>
              <w:pStyle w:val="2"/>
              <w:ind w:left="0"/>
              <w:jc w:val="center"/>
            </w:pPr>
            <w:r>
              <w:t>传</w:t>
            </w:r>
            <w:r>
              <w:tab/>
            </w:r>
            <w:r>
              <w:t>真</w:t>
            </w:r>
          </w:p>
        </w:tc>
        <w:tc>
          <w:tcPr>
            <w:tcW w:w="2592"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1440"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r>
              <w:t>网 址</w:t>
            </w:r>
          </w:p>
        </w:tc>
        <w:tc>
          <w:tcPr>
            <w:tcW w:w="2395" w:type="dxa"/>
            <w:gridSpan w:val="3"/>
            <w:tcBorders>
              <w:top w:val="single" w:color="000000" w:sz="4" w:space="0"/>
              <w:left w:val="single" w:color="000000" w:sz="4" w:space="0"/>
              <w:bottom w:val="single" w:color="000000" w:sz="4" w:space="0"/>
              <w:right w:val="single" w:color="000000" w:sz="4" w:space="0"/>
            </w:tcBorders>
          </w:tcPr>
          <w:p>
            <w:pPr>
              <w:pStyle w:val="2"/>
              <w:ind w:left="0"/>
              <w:jc w:val="center"/>
            </w:pPr>
          </w:p>
        </w:tc>
      </w:tr>
      <w:tr>
        <w:tblPrEx>
          <w:tblCellMar>
            <w:top w:w="0" w:type="dxa"/>
            <w:left w:w="0" w:type="dxa"/>
            <w:bottom w:w="0" w:type="dxa"/>
            <w:right w:w="0" w:type="dxa"/>
          </w:tblCellMar>
        </w:tblPrEx>
        <w:trPr>
          <w:trHeight w:val="454"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法定代表人</w:t>
            </w:r>
          </w:p>
        </w:tc>
        <w:tc>
          <w:tcPr>
            <w:tcW w:w="1006" w:type="dxa"/>
            <w:tcBorders>
              <w:top w:val="single" w:color="000000" w:sz="4" w:space="0"/>
              <w:left w:val="single" w:color="000000" w:sz="4" w:space="0"/>
              <w:bottom w:val="single" w:color="000000" w:sz="4" w:space="0"/>
              <w:right w:val="single" w:color="000000" w:sz="4" w:space="0"/>
            </w:tcBorders>
          </w:tcPr>
          <w:p>
            <w:pPr>
              <w:pStyle w:val="2"/>
              <w:ind w:left="0"/>
              <w:jc w:val="center"/>
            </w:pPr>
            <w:r>
              <w:t>姓名</w:t>
            </w:r>
          </w:p>
        </w:tc>
        <w:tc>
          <w:tcPr>
            <w:tcW w:w="1150" w:type="dxa"/>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1442" w:type="dxa"/>
            <w:tcBorders>
              <w:top w:val="single" w:color="000000" w:sz="4" w:space="0"/>
              <w:left w:val="single" w:color="000000" w:sz="4" w:space="0"/>
              <w:bottom w:val="single" w:color="000000" w:sz="4" w:space="0"/>
              <w:right w:val="single" w:color="000000" w:sz="4" w:space="0"/>
            </w:tcBorders>
          </w:tcPr>
          <w:p>
            <w:pPr>
              <w:pStyle w:val="2"/>
              <w:ind w:left="0"/>
              <w:jc w:val="center"/>
            </w:pPr>
            <w:r>
              <w:t>技术职称</w:t>
            </w:r>
          </w:p>
        </w:tc>
        <w:tc>
          <w:tcPr>
            <w:tcW w:w="1440"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1248"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r>
              <w:t>电话</w:t>
            </w:r>
          </w:p>
        </w:tc>
        <w:tc>
          <w:tcPr>
            <w:tcW w:w="1147" w:type="dxa"/>
            <w:tcBorders>
              <w:top w:val="single" w:color="000000" w:sz="4" w:space="0"/>
              <w:left w:val="single" w:color="000000" w:sz="4" w:space="0"/>
              <w:bottom w:val="single" w:color="000000" w:sz="4" w:space="0"/>
              <w:right w:val="single" w:color="000000" w:sz="4" w:space="0"/>
            </w:tcBorders>
          </w:tcPr>
          <w:p>
            <w:pPr>
              <w:pStyle w:val="2"/>
              <w:ind w:left="0"/>
              <w:jc w:val="center"/>
            </w:pPr>
          </w:p>
        </w:tc>
      </w:tr>
      <w:tr>
        <w:tblPrEx>
          <w:tblCellMar>
            <w:top w:w="0" w:type="dxa"/>
            <w:left w:w="0" w:type="dxa"/>
            <w:bottom w:w="0" w:type="dxa"/>
            <w:right w:w="0" w:type="dxa"/>
          </w:tblCellMar>
        </w:tblPrEx>
        <w:trPr>
          <w:trHeight w:val="452"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技术负责人</w:t>
            </w:r>
          </w:p>
        </w:tc>
        <w:tc>
          <w:tcPr>
            <w:tcW w:w="1006" w:type="dxa"/>
            <w:tcBorders>
              <w:top w:val="single" w:color="000000" w:sz="4" w:space="0"/>
              <w:left w:val="single" w:color="000000" w:sz="4" w:space="0"/>
              <w:bottom w:val="single" w:color="000000" w:sz="4" w:space="0"/>
              <w:right w:val="single" w:color="000000" w:sz="4" w:space="0"/>
            </w:tcBorders>
          </w:tcPr>
          <w:p>
            <w:pPr>
              <w:pStyle w:val="2"/>
              <w:ind w:left="0"/>
              <w:jc w:val="center"/>
            </w:pPr>
            <w:r>
              <w:t>姓名</w:t>
            </w:r>
          </w:p>
        </w:tc>
        <w:tc>
          <w:tcPr>
            <w:tcW w:w="1150" w:type="dxa"/>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1442" w:type="dxa"/>
            <w:tcBorders>
              <w:top w:val="single" w:color="000000" w:sz="4" w:space="0"/>
              <w:left w:val="single" w:color="000000" w:sz="4" w:space="0"/>
              <w:bottom w:val="single" w:color="000000" w:sz="4" w:space="0"/>
              <w:right w:val="single" w:color="000000" w:sz="4" w:space="0"/>
            </w:tcBorders>
          </w:tcPr>
          <w:p>
            <w:pPr>
              <w:pStyle w:val="2"/>
              <w:ind w:left="0"/>
              <w:jc w:val="center"/>
            </w:pPr>
            <w:r>
              <w:t>技术职称</w:t>
            </w:r>
          </w:p>
        </w:tc>
        <w:tc>
          <w:tcPr>
            <w:tcW w:w="1440"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1248"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r>
              <w:t>电话</w:t>
            </w:r>
          </w:p>
        </w:tc>
        <w:tc>
          <w:tcPr>
            <w:tcW w:w="1147" w:type="dxa"/>
            <w:tcBorders>
              <w:top w:val="single" w:color="000000" w:sz="4" w:space="0"/>
              <w:left w:val="single" w:color="000000" w:sz="4" w:space="0"/>
              <w:bottom w:val="single" w:color="000000" w:sz="4" w:space="0"/>
              <w:right w:val="single" w:color="000000" w:sz="4" w:space="0"/>
            </w:tcBorders>
          </w:tcPr>
          <w:p>
            <w:pPr>
              <w:pStyle w:val="2"/>
              <w:ind w:left="0"/>
              <w:jc w:val="center"/>
            </w:pPr>
          </w:p>
        </w:tc>
      </w:tr>
      <w:tr>
        <w:tblPrEx>
          <w:tblCellMar>
            <w:top w:w="0" w:type="dxa"/>
            <w:left w:w="0" w:type="dxa"/>
            <w:bottom w:w="0" w:type="dxa"/>
            <w:right w:w="0" w:type="dxa"/>
          </w:tblCellMar>
        </w:tblPrEx>
        <w:trPr>
          <w:trHeight w:val="454"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企业监理资质证书</w:t>
            </w:r>
          </w:p>
        </w:tc>
        <w:tc>
          <w:tcPr>
            <w:tcW w:w="7433" w:type="dxa"/>
            <w:gridSpan w:val="8"/>
            <w:tcBorders>
              <w:top w:val="single" w:color="000000" w:sz="4" w:space="0"/>
              <w:left w:val="single" w:color="000000" w:sz="4" w:space="0"/>
              <w:bottom w:val="single" w:color="000000" w:sz="4" w:space="0"/>
              <w:right w:val="single" w:color="000000" w:sz="4" w:space="0"/>
            </w:tcBorders>
          </w:tcPr>
          <w:p>
            <w:pPr>
              <w:pStyle w:val="2"/>
              <w:ind w:left="0"/>
              <w:jc w:val="center"/>
            </w:pPr>
            <w:r>
              <w:t>类型：</w:t>
            </w:r>
            <w:r>
              <w:rPr>
                <w:rFonts w:hint="eastAsia"/>
              </w:rPr>
              <w:t xml:space="preserve">             </w:t>
            </w:r>
            <w:r>
              <w:tab/>
            </w:r>
            <w:r>
              <w:t>等级：</w:t>
            </w:r>
            <w:r>
              <w:rPr>
                <w:rFonts w:hint="eastAsia"/>
              </w:rPr>
              <w:t xml:space="preserve">             </w:t>
            </w:r>
            <w:r>
              <w:tab/>
            </w:r>
            <w:r>
              <w:t>证书号：</w:t>
            </w:r>
          </w:p>
        </w:tc>
      </w:tr>
      <w:tr>
        <w:tblPrEx>
          <w:tblCellMar>
            <w:top w:w="0" w:type="dxa"/>
            <w:left w:w="0" w:type="dxa"/>
            <w:bottom w:w="0" w:type="dxa"/>
            <w:right w:w="0" w:type="dxa"/>
          </w:tblCellMar>
        </w:tblPrEx>
        <w:trPr>
          <w:trHeight w:val="895"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质量管理体系证书</w:t>
            </w:r>
          </w:p>
          <w:p>
            <w:pPr>
              <w:pStyle w:val="2"/>
              <w:ind w:left="0"/>
              <w:jc w:val="center"/>
            </w:pPr>
            <w:r>
              <w:t>（如有）</w:t>
            </w:r>
          </w:p>
        </w:tc>
        <w:tc>
          <w:tcPr>
            <w:tcW w:w="7433" w:type="dxa"/>
            <w:gridSpan w:val="8"/>
            <w:tcBorders>
              <w:top w:val="single" w:color="000000" w:sz="4" w:space="0"/>
              <w:left w:val="single" w:color="000000" w:sz="4" w:space="0"/>
              <w:bottom w:val="single" w:color="000000" w:sz="4" w:space="0"/>
              <w:right w:val="single" w:color="000000" w:sz="4" w:space="0"/>
            </w:tcBorders>
          </w:tcPr>
          <w:p>
            <w:pPr>
              <w:pStyle w:val="2"/>
              <w:ind w:left="0"/>
              <w:jc w:val="center"/>
            </w:pPr>
          </w:p>
          <w:p>
            <w:pPr>
              <w:pStyle w:val="2"/>
              <w:ind w:left="0"/>
              <w:jc w:val="center"/>
            </w:pPr>
            <w:r>
              <w:t>类型：</w:t>
            </w:r>
            <w:r>
              <w:rPr>
                <w:rFonts w:hint="eastAsia"/>
              </w:rPr>
              <w:t xml:space="preserve">             </w:t>
            </w:r>
            <w:r>
              <w:tab/>
            </w:r>
            <w:r>
              <w:t>等级：</w:t>
            </w:r>
            <w:r>
              <w:rPr>
                <w:rFonts w:hint="eastAsia"/>
              </w:rPr>
              <w:t xml:space="preserve">             </w:t>
            </w:r>
            <w:r>
              <w:tab/>
            </w:r>
            <w:r>
              <w:t>证书号：</w:t>
            </w:r>
          </w:p>
        </w:tc>
      </w:tr>
      <w:tr>
        <w:tblPrEx>
          <w:tblCellMar>
            <w:top w:w="0" w:type="dxa"/>
            <w:left w:w="0" w:type="dxa"/>
            <w:bottom w:w="0" w:type="dxa"/>
            <w:right w:w="0" w:type="dxa"/>
          </w:tblCellMar>
        </w:tblPrEx>
        <w:trPr>
          <w:trHeight w:val="452"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营业执照号</w:t>
            </w:r>
          </w:p>
        </w:tc>
        <w:tc>
          <w:tcPr>
            <w:tcW w:w="3598" w:type="dxa"/>
            <w:gridSpan w:val="3"/>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3835" w:type="dxa"/>
            <w:gridSpan w:val="5"/>
            <w:tcBorders>
              <w:top w:val="single" w:color="000000" w:sz="4" w:space="0"/>
              <w:left w:val="single" w:color="000000" w:sz="4" w:space="0"/>
              <w:bottom w:val="single" w:color="000000" w:sz="4" w:space="0"/>
              <w:right w:val="single" w:color="000000" w:sz="4" w:space="0"/>
            </w:tcBorders>
          </w:tcPr>
          <w:p>
            <w:pPr>
              <w:pStyle w:val="2"/>
              <w:ind w:left="0"/>
              <w:jc w:val="center"/>
            </w:pPr>
            <w:r>
              <w:t>员工总人数：</w:t>
            </w:r>
          </w:p>
        </w:tc>
      </w:tr>
      <w:tr>
        <w:tblPrEx>
          <w:tblCellMar>
            <w:top w:w="0" w:type="dxa"/>
            <w:left w:w="0" w:type="dxa"/>
            <w:bottom w:w="0" w:type="dxa"/>
            <w:right w:w="0" w:type="dxa"/>
          </w:tblCellMar>
        </w:tblPrEx>
        <w:trPr>
          <w:trHeight w:val="454"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注册资本</w:t>
            </w:r>
          </w:p>
        </w:tc>
        <w:tc>
          <w:tcPr>
            <w:tcW w:w="3598" w:type="dxa"/>
            <w:gridSpan w:val="3"/>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465" w:type="dxa"/>
            <w:vMerge w:val="restart"/>
            <w:tcBorders>
              <w:top w:val="single" w:color="000000" w:sz="4" w:space="0"/>
              <w:left w:val="single" w:color="000000" w:sz="4" w:space="0"/>
              <w:right w:val="single" w:color="000000" w:sz="4" w:space="0"/>
            </w:tcBorders>
            <w:vAlign w:val="center"/>
          </w:tcPr>
          <w:p>
            <w:pPr>
              <w:pStyle w:val="2"/>
              <w:ind w:left="0"/>
              <w:jc w:val="center"/>
            </w:pPr>
            <w:r>
              <w:t>其 中</w:t>
            </w:r>
          </w:p>
        </w:tc>
        <w:tc>
          <w:tcPr>
            <w:tcW w:w="190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专业技术人员</w:t>
            </w:r>
          </w:p>
        </w:tc>
        <w:tc>
          <w:tcPr>
            <w:tcW w:w="1467"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p>
        </w:tc>
      </w:tr>
      <w:tr>
        <w:tblPrEx>
          <w:tblCellMar>
            <w:top w:w="0" w:type="dxa"/>
            <w:left w:w="0" w:type="dxa"/>
            <w:bottom w:w="0" w:type="dxa"/>
            <w:right w:w="0" w:type="dxa"/>
          </w:tblCellMar>
        </w:tblPrEx>
        <w:trPr>
          <w:trHeight w:val="452"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成立日期</w:t>
            </w:r>
          </w:p>
        </w:tc>
        <w:tc>
          <w:tcPr>
            <w:tcW w:w="3598" w:type="dxa"/>
            <w:gridSpan w:val="3"/>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465" w:type="dxa"/>
            <w:vMerge w:val="continue"/>
            <w:tcBorders>
              <w:left w:val="single" w:color="000000" w:sz="4" w:space="0"/>
              <w:right w:val="single" w:color="000000" w:sz="4" w:space="0"/>
            </w:tcBorders>
            <w:vAlign w:val="center"/>
          </w:tcPr>
          <w:p>
            <w:pPr>
              <w:pStyle w:val="2"/>
              <w:ind w:left="0"/>
              <w:jc w:val="center"/>
            </w:pPr>
          </w:p>
        </w:tc>
        <w:tc>
          <w:tcPr>
            <w:tcW w:w="190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注册类人员</w:t>
            </w:r>
          </w:p>
        </w:tc>
        <w:tc>
          <w:tcPr>
            <w:tcW w:w="1467"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p>
        </w:tc>
      </w:tr>
      <w:tr>
        <w:tblPrEx>
          <w:tblCellMar>
            <w:top w:w="0" w:type="dxa"/>
            <w:left w:w="0" w:type="dxa"/>
            <w:bottom w:w="0" w:type="dxa"/>
            <w:right w:w="0" w:type="dxa"/>
          </w:tblCellMar>
        </w:tblPrEx>
        <w:trPr>
          <w:trHeight w:val="454"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基本账户开户银行</w:t>
            </w:r>
          </w:p>
        </w:tc>
        <w:tc>
          <w:tcPr>
            <w:tcW w:w="3598" w:type="dxa"/>
            <w:gridSpan w:val="3"/>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465" w:type="dxa"/>
            <w:vMerge w:val="continue"/>
            <w:tcBorders>
              <w:left w:val="single" w:color="000000" w:sz="4" w:space="0"/>
              <w:right w:val="single" w:color="000000" w:sz="4" w:space="0"/>
            </w:tcBorders>
            <w:vAlign w:val="center"/>
          </w:tcPr>
          <w:p>
            <w:pPr>
              <w:pStyle w:val="2"/>
              <w:ind w:left="0"/>
              <w:jc w:val="center"/>
            </w:pPr>
          </w:p>
        </w:tc>
        <w:tc>
          <w:tcPr>
            <w:tcW w:w="190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w:t>
            </w:r>
          </w:p>
        </w:tc>
        <w:tc>
          <w:tcPr>
            <w:tcW w:w="1467"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p>
        </w:tc>
      </w:tr>
      <w:tr>
        <w:tblPrEx>
          <w:tblCellMar>
            <w:top w:w="0" w:type="dxa"/>
            <w:left w:w="0" w:type="dxa"/>
            <w:bottom w:w="0" w:type="dxa"/>
            <w:right w:w="0" w:type="dxa"/>
          </w:tblCellMar>
        </w:tblPrEx>
        <w:trPr>
          <w:trHeight w:val="452"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基本账户银行账号</w:t>
            </w:r>
          </w:p>
        </w:tc>
        <w:tc>
          <w:tcPr>
            <w:tcW w:w="3598" w:type="dxa"/>
            <w:gridSpan w:val="3"/>
            <w:tcBorders>
              <w:top w:val="single" w:color="000000" w:sz="4" w:space="0"/>
              <w:left w:val="single" w:color="000000" w:sz="4" w:space="0"/>
              <w:bottom w:val="single" w:color="000000" w:sz="4" w:space="0"/>
              <w:right w:val="single" w:color="000000" w:sz="4" w:space="0"/>
            </w:tcBorders>
          </w:tcPr>
          <w:p>
            <w:pPr>
              <w:pStyle w:val="2"/>
              <w:ind w:left="0"/>
              <w:jc w:val="center"/>
            </w:pPr>
          </w:p>
        </w:tc>
        <w:tc>
          <w:tcPr>
            <w:tcW w:w="465" w:type="dxa"/>
            <w:vMerge w:val="continue"/>
            <w:tcBorders>
              <w:left w:val="single" w:color="000000" w:sz="4" w:space="0"/>
              <w:bottom w:val="single" w:color="000000" w:sz="4" w:space="0"/>
              <w:right w:val="single" w:color="000000" w:sz="4" w:space="0"/>
            </w:tcBorders>
            <w:vAlign w:val="center"/>
          </w:tcPr>
          <w:p>
            <w:pPr>
              <w:pStyle w:val="2"/>
              <w:ind w:left="0"/>
              <w:jc w:val="center"/>
            </w:pPr>
          </w:p>
        </w:tc>
        <w:tc>
          <w:tcPr>
            <w:tcW w:w="190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w:t>
            </w:r>
          </w:p>
        </w:tc>
        <w:tc>
          <w:tcPr>
            <w:tcW w:w="1467" w:type="dxa"/>
            <w:gridSpan w:val="2"/>
            <w:tcBorders>
              <w:top w:val="single" w:color="000000" w:sz="4" w:space="0"/>
              <w:left w:val="single" w:color="000000" w:sz="4" w:space="0"/>
              <w:bottom w:val="single" w:color="000000" w:sz="4" w:space="0"/>
              <w:right w:val="single" w:color="000000" w:sz="4" w:space="0"/>
            </w:tcBorders>
          </w:tcPr>
          <w:p>
            <w:pPr>
              <w:pStyle w:val="2"/>
              <w:ind w:left="0"/>
              <w:jc w:val="center"/>
            </w:pPr>
          </w:p>
        </w:tc>
      </w:tr>
      <w:tr>
        <w:tblPrEx>
          <w:tblCellMar>
            <w:top w:w="0" w:type="dxa"/>
            <w:left w:w="0" w:type="dxa"/>
            <w:bottom w:w="0" w:type="dxa"/>
            <w:right w:w="0" w:type="dxa"/>
          </w:tblCellMar>
        </w:tblPrEx>
        <w:trPr>
          <w:trHeight w:val="454"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经营范围</w:t>
            </w:r>
          </w:p>
        </w:tc>
        <w:tc>
          <w:tcPr>
            <w:tcW w:w="7433" w:type="dxa"/>
            <w:gridSpan w:val="8"/>
            <w:tcBorders>
              <w:top w:val="single" w:color="000000" w:sz="4" w:space="0"/>
              <w:left w:val="single" w:color="000000" w:sz="4" w:space="0"/>
              <w:bottom w:val="single" w:color="000000" w:sz="4" w:space="0"/>
              <w:right w:val="single" w:color="000000" w:sz="4" w:space="0"/>
            </w:tcBorders>
          </w:tcPr>
          <w:p>
            <w:pPr>
              <w:pStyle w:val="2"/>
              <w:ind w:left="0"/>
              <w:jc w:val="center"/>
            </w:pPr>
          </w:p>
        </w:tc>
      </w:tr>
      <w:tr>
        <w:tblPrEx>
          <w:tblCellMar>
            <w:top w:w="0" w:type="dxa"/>
            <w:left w:w="0" w:type="dxa"/>
            <w:bottom w:w="0" w:type="dxa"/>
            <w:right w:w="0" w:type="dxa"/>
          </w:tblCellMar>
        </w:tblPrEx>
        <w:trPr>
          <w:trHeight w:val="1187"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与投标人的单位负责人为同一人的单位</w:t>
            </w:r>
          </w:p>
        </w:tc>
        <w:tc>
          <w:tcPr>
            <w:tcW w:w="7433" w:type="dxa"/>
            <w:gridSpan w:val="8"/>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852"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与投标人存在控股关系的单位</w:t>
            </w:r>
          </w:p>
        </w:tc>
        <w:tc>
          <w:tcPr>
            <w:tcW w:w="7433" w:type="dxa"/>
            <w:gridSpan w:val="8"/>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851"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rPr>
                <w:rFonts w:hint="eastAsia"/>
              </w:rPr>
              <w:t>与投标人存在管理关系的单位</w:t>
            </w:r>
          </w:p>
        </w:tc>
        <w:tc>
          <w:tcPr>
            <w:tcW w:w="7433" w:type="dxa"/>
            <w:gridSpan w:val="8"/>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52" w:hRule="exact"/>
          <w:jc w:val="center"/>
        </w:trPr>
        <w:tc>
          <w:tcPr>
            <w:tcW w:w="2291"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备注</w:t>
            </w:r>
          </w:p>
        </w:tc>
        <w:tc>
          <w:tcPr>
            <w:tcW w:w="7433" w:type="dxa"/>
            <w:gridSpan w:val="8"/>
            <w:tcBorders>
              <w:top w:val="single" w:color="000000" w:sz="4" w:space="0"/>
              <w:left w:val="single" w:color="000000" w:sz="4" w:space="0"/>
              <w:bottom w:val="single" w:color="000000" w:sz="4" w:space="0"/>
              <w:right w:val="single" w:color="000000" w:sz="4" w:space="0"/>
            </w:tcBorders>
          </w:tcPr>
          <w:p>
            <w:pPr>
              <w:pStyle w:val="2"/>
              <w:ind w:left="0"/>
            </w:pPr>
          </w:p>
        </w:tc>
      </w:tr>
    </w:tbl>
    <w:p>
      <w:pPr>
        <w:pStyle w:val="2"/>
      </w:pPr>
    </w:p>
    <w:p>
      <w:pPr>
        <w:pStyle w:val="2"/>
        <w:ind w:left="0"/>
      </w:pPr>
      <w:r>
        <w:t>注：（1）投标人应根据投标人须知第 3.5.1 项的要求在本表后附相关证明材料。资格条件和评</w:t>
      </w:r>
    </w:p>
    <w:p>
      <w:pPr>
        <w:pStyle w:val="2"/>
        <w:ind w:left="0"/>
      </w:pPr>
      <w:r>
        <w:t>标办法中未要求的证明和证件，可不提供。（2）投标人（或联合体各成员）应填写此表。</w:t>
      </w:r>
    </w:p>
    <w:p>
      <w:r>
        <w:br w:type="page"/>
      </w:r>
    </w:p>
    <w:p>
      <w:pPr>
        <w:pStyle w:val="6"/>
        <w:numPr>
          <w:ilvl w:val="0"/>
          <w:numId w:val="16"/>
        </w:numPr>
        <w:jc w:val="center"/>
        <w:rPr>
          <w:b/>
          <w:bCs/>
        </w:rPr>
      </w:pPr>
      <w:r>
        <w:rPr>
          <w:b/>
          <w:bCs/>
        </w:rPr>
        <w:t>近</w:t>
      </w:r>
      <w:r>
        <w:rPr>
          <w:b/>
          <w:bCs/>
          <w:u w:val="single"/>
        </w:rPr>
        <w:t xml:space="preserve"> </w:t>
      </w:r>
      <w:r>
        <w:rPr>
          <w:rFonts w:hint="eastAsia"/>
          <w:b/>
          <w:bCs/>
          <w:u w:val="single"/>
        </w:rPr>
        <w:t xml:space="preserve">  </w:t>
      </w:r>
      <w:r>
        <w:rPr>
          <w:b/>
          <w:bCs/>
          <w:u w:val="single"/>
        </w:rPr>
        <w:t xml:space="preserve"> </w:t>
      </w:r>
      <w:r>
        <w:rPr>
          <w:b/>
          <w:bCs/>
        </w:rPr>
        <w:t>年财务状况表</w:t>
      </w:r>
    </w:p>
    <w:p>
      <w:pPr>
        <w:pStyle w:val="2"/>
      </w:pPr>
      <w:r>
        <w:t>投标人应根据投标人须知第 3.5.2 项的要求在本表后附相关证明材料。</w:t>
      </w:r>
    </w:p>
    <w:p>
      <w:pPr>
        <w:pStyle w:val="2"/>
      </w:pPr>
    </w:p>
    <w:p>
      <w:pPr>
        <w:pStyle w:val="2"/>
      </w:pPr>
    </w:p>
    <w:p>
      <w:pPr>
        <w:pStyle w:val="2"/>
      </w:pPr>
    </w:p>
    <w:p>
      <w:pPr>
        <w:pStyle w:val="2"/>
      </w:pPr>
    </w:p>
    <w:p>
      <w:pPr>
        <w:pStyle w:val="2"/>
      </w:pPr>
    </w:p>
    <w:p>
      <w:pPr>
        <w:pStyle w:val="2"/>
      </w:pPr>
    </w:p>
    <w:p>
      <w:pPr>
        <w:pStyle w:val="2"/>
      </w:pPr>
    </w:p>
    <w:p>
      <w:pPr>
        <w:pStyle w:val="2"/>
      </w:pPr>
    </w:p>
    <w:p>
      <w:pPr>
        <w:pStyle w:val="2"/>
      </w:pPr>
      <w:r>
        <w:t>注：“近 N个年度财务状况表”分两种情况。招标文件发售之日在 5 月 1 日以前的，“近N</w:t>
      </w:r>
    </w:p>
    <w:p>
      <w:pPr>
        <w:pStyle w:val="2"/>
        <w:ind w:left="0"/>
      </w:pPr>
      <w:r>
        <w:t>个年度”是指当年之前的 3 个年度或当年的上一年之前的 3 个年度，如某项目招标，发售招标文件的时间是 2008 年 4 月 1 日，“近 3 个年度财务状况表”是指 2017 年、2018 年、2019 年的财务状况，或 2018年、2019 年、2020 年的财务状况，采用哪 3 个年度，由投标人选择；招标文件发售之日在 5 月 1 日以后的，“近 3 个年度”是指当年之前的 3 个年度，如某项目招标，发售招标文件的时间是 2021 年 5 月 5 日，“近 3 个年度财务状况表”是指 2018年、2019 年、2020 年的财务状况。</w:t>
      </w:r>
    </w:p>
    <w:p>
      <w:r>
        <w:br w:type="page"/>
      </w:r>
    </w:p>
    <w:p>
      <w:pPr>
        <w:pStyle w:val="6"/>
        <w:numPr>
          <w:ilvl w:val="0"/>
          <w:numId w:val="16"/>
        </w:numPr>
        <w:jc w:val="center"/>
        <w:rPr>
          <w:b/>
          <w:bCs/>
        </w:rPr>
      </w:pPr>
      <w:r>
        <w:rPr>
          <w:b/>
          <w:bCs/>
        </w:rPr>
        <w:t>类似工程业绩情况汇总表</w:t>
      </w:r>
    </w:p>
    <w:tbl>
      <w:tblPr>
        <w:tblStyle w:val="15"/>
        <w:tblpPr w:leftFromText="180" w:rightFromText="180" w:vertAnchor="text" w:horzAnchor="margin" w:tblpX="1" w:tblpY="52"/>
        <w:tblW w:w="9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1140"/>
        <w:gridCol w:w="1841"/>
        <w:gridCol w:w="770"/>
        <w:gridCol w:w="740"/>
        <w:gridCol w:w="735"/>
        <w:gridCol w:w="1235"/>
        <w:gridCol w:w="1180"/>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7" w:hRule="exact"/>
        </w:trPr>
        <w:tc>
          <w:tcPr>
            <w:tcW w:w="727" w:type="dxa"/>
            <w:vAlign w:val="center"/>
          </w:tcPr>
          <w:p>
            <w:pPr>
              <w:pStyle w:val="2"/>
              <w:ind w:left="0"/>
            </w:pPr>
            <w:r>
              <w:rPr>
                <w:rFonts w:hint="eastAsia"/>
              </w:rPr>
              <w:t>序号</w:t>
            </w:r>
          </w:p>
        </w:tc>
        <w:tc>
          <w:tcPr>
            <w:tcW w:w="1140" w:type="dxa"/>
            <w:vAlign w:val="center"/>
          </w:tcPr>
          <w:p>
            <w:pPr>
              <w:pStyle w:val="2"/>
              <w:ind w:left="0"/>
              <w:jc w:val="center"/>
            </w:pPr>
            <w:r>
              <w:rPr>
                <w:rFonts w:hint="eastAsia"/>
              </w:rPr>
              <w:t>项目业主</w:t>
            </w:r>
          </w:p>
        </w:tc>
        <w:tc>
          <w:tcPr>
            <w:tcW w:w="1841" w:type="dxa"/>
            <w:vAlign w:val="center"/>
          </w:tcPr>
          <w:p>
            <w:pPr>
              <w:pStyle w:val="2"/>
              <w:ind w:left="0"/>
              <w:jc w:val="center"/>
            </w:pPr>
            <w:r>
              <w:rPr>
                <w:rFonts w:hint="eastAsia"/>
              </w:rPr>
              <w:t>项目名称</w:t>
            </w:r>
          </w:p>
        </w:tc>
        <w:tc>
          <w:tcPr>
            <w:tcW w:w="770" w:type="dxa"/>
            <w:vAlign w:val="center"/>
          </w:tcPr>
          <w:p>
            <w:pPr>
              <w:pStyle w:val="2"/>
              <w:ind w:left="0"/>
            </w:pPr>
            <w:r>
              <w:rPr>
                <w:rFonts w:hint="eastAsia"/>
              </w:rPr>
              <w:t>开工日期</w:t>
            </w:r>
          </w:p>
        </w:tc>
        <w:tc>
          <w:tcPr>
            <w:tcW w:w="740" w:type="dxa"/>
            <w:vAlign w:val="center"/>
          </w:tcPr>
          <w:p>
            <w:pPr>
              <w:pStyle w:val="2"/>
              <w:ind w:left="0"/>
            </w:pPr>
            <w:r>
              <w:rPr>
                <w:rFonts w:hint="eastAsia"/>
              </w:rPr>
              <w:t>交工</w:t>
            </w:r>
            <w:r>
              <w:t>日期</w:t>
            </w:r>
          </w:p>
        </w:tc>
        <w:tc>
          <w:tcPr>
            <w:tcW w:w="735" w:type="dxa"/>
            <w:vAlign w:val="center"/>
          </w:tcPr>
          <w:p>
            <w:pPr>
              <w:pStyle w:val="2"/>
              <w:ind w:left="0"/>
            </w:pPr>
            <w:r>
              <w:rPr>
                <w:rFonts w:hint="eastAsia"/>
              </w:rPr>
              <w:t>竣工日期</w:t>
            </w:r>
          </w:p>
        </w:tc>
        <w:tc>
          <w:tcPr>
            <w:tcW w:w="1235" w:type="dxa"/>
            <w:vAlign w:val="center"/>
          </w:tcPr>
          <w:p>
            <w:pPr>
              <w:pStyle w:val="2"/>
              <w:ind w:left="0"/>
            </w:pPr>
            <w:r>
              <w:rPr>
                <w:rFonts w:hint="eastAsia"/>
              </w:rPr>
              <w:t>合同价格</w:t>
            </w:r>
          </w:p>
        </w:tc>
        <w:tc>
          <w:tcPr>
            <w:tcW w:w="1180" w:type="dxa"/>
            <w:vAlign w:val="center"/>
          </w:tcPr>
          <w:p>
            <w:pPr>
              <w:pStyle w:val="2"/>
              <w:ind w:left="0"/>
            </w:pPr>
            <w:r>
              <w:rPr>
                <w:rFonts w:hint="eastAsia"/>
              </w:rPr>
              <w:t>建设规模</w:t>
            </w:r>
          </w:p>
        </w:tc>
        <w:tc>
          <w:tcPr>
            <w:tcW w:w="1380" w:type="dxa"/>
            <w:vAlign w:val="center"/>
          </w:tcPr>
          <w:p>
            <w:pPr>
              <w:pStyle w:val="2"/>
              <w:ind w:left="0"/>
            </w:pPr>
            <w:r>
              <w:rPr>
                <w:rFonts w:hint="eastAsia"/>
              </w:rPr>
              <w:t>项目总监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exact"/>
        </w:trPr>
        <w:tc>
          <w:tcPr>
            <w:tcW w:w="727" w:type="dxa"/>
            <w:vAlign w:val="center"/>
          </w:tcPr>
          <w:p>
            <w:pPr>
              <w:pStyle w:val="2"/>
              <w:ind w:left="0"/>
            </w:pPr>
          </w:p>
        </w:tc>
        <w:tc>
          <w:tcPr>
            <w:tcW w:w="1140" w:type="dxa"/>
            <w:vAlign w:val="center"/>
          </w:tcPr>
          <w:p>
            <w:pPr>
              <w:pStyle w:val="2"/>
              <w:ind w:left="0"/>
            </w:pPr>
          </w:p>
        </w:tc>
        <w:tc>
          <w:tcPr>
            <w:tcW w:w="1841"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exact"/>
        </w:trPr>
        <w:tc>
          <w:tcPr>
            <w:tcW w:w="727" w:type="dxa"/>
            <w:vAlign w:val="center"/>
          </w:tcPr>
          <w:p>
            <w:pPr>
              <w:pStyle w:val="2"/>
              <w:ind w:left="0"/>
            </w:pPr>
          </w:p>
        </w:tc>
        <w:tc>
          <w:tcPr>
            <w:tcW w:w="1140" w:type="dxa"/>
            <w:vAlign w:val="center"/>
          </w:tcPr>
          <w:p>
            <w:pPr>
              <w:pStyle w:val="2"/>
              <w:ind w:left="0"/>
            </w:pPr>
          </w:p>
        </w:tc>
        <w:tc>
          <w:tcPr>
            <w:tcW w:w="1841"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exact"/>
        </w:trPr>
        <w:tc>
          <w:tcPr>
            <w:tcW w:w="727" w:type="dxa"/>
            <w:vAlign w:val="center"/>
          </w:tcPr>
          <w:p>
            <w:pPr>
              <w:pStyle w:val="2"/>
              <w:ind w:left="0"/>
            </w:pPr>
          </w:p>
        </w:tc>
        <w:tc>
          <w:tcPr>
            <w:tcW w:w="1140" w:type="dxa"/>
            <w:vAlign w:val="center"/>
          </w:tcPr>
          <w:p>
            <w:pPr>
              <w:pStyle w:val="2"/>
              <w:ind w:left="0"/>
            </w:pPr>
          </w:p>
        </w:tc>
        <w:tc>
          <w:tcPr>
            <w:tcW w:w="1841"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727" w:type="dxa"/>
            <w:vAlign w:val="center"/>
          </w:tcPr>
          <w:p>
            <w:pPr>
              <w:pStyle w:val="2"/>
              <w:ind w:left="0"/>
            </w:pPr>
          </w:p>
        </w:tc>
        <w:tc>
          <w:tcPr>
            <w:tcW w:w="1140" w:type="dxa"/>
            <w:vAlign w:val="center"/>
          </w:tcPr>
          <w:p>
            <w:pPr>
              <w:pStyle w:val="2"/>
              <w:ind w:left="0"/>
            </w:pPr>
          </w:p>
        </w:tc>
        <w:tc>
          <w:tcPr>
            <w:tcW w:w="1841"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727" w:type="dxa"/>
            <w:vAlign w:val="center"/>
          </w:tcPr>
          <w:p>
            <w:pPr>
              <w:pStyle w:val="2"/>
              <w:ind w:left="0"/>
            </w:pPr>
          </w:p>
        </w:tc>
        <w:tc>
          <w:tcPr>
            <w:tcW w:w="1140" w:type="dxa"/>
            <w:vAlign w:val="center"/>
          </w:tcPr>
          <w:p>
            <w:pPr>
              <w:pStyle w:val="2"/>
              <w:ind w:left="0"/>
            </w:pPr>
          </w:p>
        </w:tc>
        <w:tc>
          <w:tcPr>
            <w:tcW w:w="1841" w:type="dxa"/>
            <w:vAlign w:val="center"/>
          </w:tcPr>
          <w:p>
            <w:pPr>
              <w:pStyle w:val="2"/>
              <w:ind w:left="0"/>
            </w:pPr>
          </w:p>
        </w:tc>
        <w:tc>
          <w:tcPr>
            <w:tcW w:w="770" w:type="dxa"/>
            <w:vAlign w:val="center"/>
          </w:tcPr>
          <w:p>
            <w:pPr>
              <w:pStyle w:val="2"/>
              <w:ind w:left="0"/>
            </w:pPr>
          </w:p>
        </w:tc>
        <w:tc>
          <w:tcPr>
            <w:tcW w:w="740" w:type="dxa"/>
            <w:vAlign w:val="center"/>
          </w:tcPr>
          <w:p>
            <w:pPr>
              <w:pStyle w:val="2"/>
              <w:ind w:left="0"/>
            </w:pPr>
          </w:p>
        </w:tc>
        <w:tc>
          <w:tcPr>
            <w:tcW w:w="735" w:type="dxa"/>
            <w:vAlign w:val="center"/>
          </w:tcPr>
          <w:p>
            <w:pPr>
              <w:pStyle w:val="2"/>
              <w:ind w:left="0"/>
            </w:pPr>
          </w:p>
        </w:tc>
        <w:tc>
          <w:tcPr>
            <w:tcW w:w="1235" w:type="dxa"/>
            <w:vAlign w:val="center"/>
          </w:tcPr>
          <w:p>
            <w:pPr>
              <w:pStyle w:val="2"/>
              <w:ind w:left="0"/>
            </w:pPr>
          </w:p>
        </w:tc>
        <w:tc>
          <w:tcPr>
            <w:tcW w:w="1180" w:type="dxa"/>
            <w:vAlign w:val="center"/>
          </w:tcPr>
          <w:p>
            <w:pPr>
              <w:pStyle w:val="2"/>
              <w:ind w:left="0"/>
            </w:pPr>
          </w:p>
        </w:tc>
        <w:tc>
          <w:tcPr>
            <w:tcW w:w="1380" w:type="dxa"/>
            <w:vAlign w:val="center"/>
          </w:tcPr>
          <w:p>
            <w:pPr>
              <w:pStyle w:val="2"/>
              <w:ind w:left="0"/>
            </w:pPr>
          </w:p>
        </w:tc>
      </w:tr>
    </w:tbl>
    <w:p/>
    <w:p>
      <w:r>
        <w:t>注：（1）如为正在实施或新承接业绩，竣工日期及交工日期一栏请填写“无”，以上汇总表所填信息若无法在业绩证明资料中体现的，以项目业主出具的证明为准。</w:t>
      </w:r>
    </w:p>
    <w:p>
      <w:r>
        <w:t>（2）表中所有空格内容均须填写，如确实不须填写或无法填写，应在空格中填写“无”</w:t>
      </w:r>
      <w:r>
        <w:br w:type="page"/>
      </w:r>
    </w:p>
    <w:p>
      <w:pPr>
        <w:pStyle w:val="6"/>
        <w:numPr>
          <w:ilvl w:val="0"/>
          <w:numId w:val="16"/>
        </w:numPr>
        <w:jc w:val="center"/>
        <w:rPr>
          <w:b/>
          <w:bCs/>
        </w:rPr>
      </w:pPr>
      <w:r>
        <w:rPr>
          <w:b/>
          <w:bCs/>
        </w:rPr>
        <w:t>近年完成的类似项目情况表</w:t>
      </w:r>
    </w:p>
    <w:tbl>
      <w:tblPr>
        <w:tblStyle w:val="15"/>
        <w:tblW w:w="9649" w:type="dxa"/>
        <w:tblInd w:w="0" w:type="dxa"/>
        <w:tblLayout w:type="fixed"/>
        <w:tblCellMar>
          <w:top w:w="0" w:type="dxa"/>
          <w:left w:w="0" w:type="dxa"/>
          <w:bottom w:w="0" w:type="dxa"/>
          <w:right w:w="0" w:type="dxa"/>
        </w:tblCellMar>
      </w:tblPr>
      <w:tblGrid>
        <w:gridCol w:w="2646"/>
        <w:gridCol w:w="7003"/>
      </w:tblGrid>
      <w:tr>
        <w:tblPrEx>
          <w:tblCellMar>
            <w:top w:w="0" w:type="dxa"/>
            <w:left w:w="0" w:type="dxa"/>
            <w:bottom w:w="0" w:type="dxa"/>
            <w:right w:w="0" w:type="dxa"/>
          </w:tblCellMar>
        </w:tblPrEx>
        <w:trPr>
          <w:trHeight w:val="685"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项目名称</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688"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项目所在地</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685"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委托人名称</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686"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委托人地址</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688"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委托人电话</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685"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合同价格</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685"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监理服务期限</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688"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监理内容</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685"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总监理工程师</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3120"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项目描述</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685" w:hRule="exact"/>
        </w:trPr>
        <w:tc>
          <w:tcPr>
            <w:tcW w:w="264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备注</w:t>
            </w:r>
          </w:p>
        </w:tc>
        <w:tc>
          <w:tcPr>
            <w:tcW w:w="7003" w:type="dxa"/>
            <w:tcBorders>
              <w:top w:val="single" w:color="000000" w:sz="4" w:space="0"/>
              <w:left w:val="single" w:color="000000" w:sz="4" w:space="0"/>
              <w:bottom w:val="single" w:color="000000" w:sz="4" w:space="0"/>
              <w:right w:val="single" w:color="000000" w:sz="4" w:space="0"/>
            </w:tcBorders>
          </w:tcPr>
          <w:p>
            <w:pPr>
              <w:pStyle w:val="2"/>
              <w:ind w:left="0"/>
            </w:pPr>
          </w:p>
        </w:tc>
      </w:tr>
    </w:tbl>
    <w:p>
      <w:pPr>
        <w:pStyle w:val="2"/>
      </w:pPr>
    </w:p>
    <w:p>
      <w:pPr>
        <w:pStyle w:val="2"/>
        <w:ind w:left="0"/>
      </w:pPr>
      <w:r>
        <w:t>注：投标人应根据第二章投标人须知1.4.1项、投标人须知3.5.3项和第三章评标办法2.2.4（1）项的要求在本表后附相关证明材料。以上三处未要求的证明和证件，可不提供。</w:t>
      </w:r>
    </w:p>
    <w:p>
      <w:r>
        <w:br w:type="page"/>
      </w:r>
    </w:p>
    <w:p>
      <w:pPr>
        <w:pStyle w:val="6"/>
        <w:numPr>
          <w:ilvl w:val="0"/>
          <w:numId w:val="16"/>
        </w:numPr>
        <w:jc w:val="center"/>
        <w:rPr>
          <w:b/>
          <w:bCs/>
        </w:rPr>
      </w:pPr>
      <w:r>
        <w:rPr>
          <w:b/>
          <w:bCs/>
        </w:rPr>
        <w:t>正在实施和新承接的类似项目情况表</w:t>
      </w:r>
    </w:p>
    <w:tbl>
      <w:tblPr>
        <w:tblStyle w:val="15"/>
        <w:tblW w:w="9767" w:type="dxa"/>
        <w:jc w:val="center"/>
        <w:tblLayout w:type="fixed"/>
        <w:tblCellMar>
          <w:top w:w="0" w:type="dxa"/>
          <w:left w:w="0" w:type="dxa"/>
          <w:bottom w:w="0" w:type="dxa"/>
          <w:right w:w="0" w:type="dxa"/>
        </w:tblCellMar>
      </w:tblPr>
      <w:tblGrid>
        <w:gridCol w:w="2634"/>
        <w:gridCol w:w="7133"/>
      </w:tblGrid>
      <w:tr>
        <w:tblPrEx>
          <w:tblCellMar>
            <w:top w:w="0" w:type="dxa"/>
            <w:left w:w="0" w:type="dxa"/>
            <w:bottom w:w="0" w:type="dxa"/>
            <w:right w:w="0" w:type="dxa"/>
          </w:tblCellMar>
        </w:tblPrEx>
        <w:trPr>
          <w:trHeight w:val="682"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项目名称</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5"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项目所在地</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2"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委托人名称</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3"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委托人地址</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5"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委托人电话</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2"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签约合同价</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2"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监理服务期限</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5"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监理内容</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2"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总监理工程师</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3106"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项目描述</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2" w:hRule="exact"/>
          <w:jc w:val="center"/>
        </w:trPr>
        <w:tc>
          <w:tcPr>
            <w:tcW w:w="263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备注</w:t>
            </w:r>
          </w:p>
        </w:tc>
        <w:tc>
          <w:tcPr>
            <w:tcW w:w="7133" w:type="dxa"/>
            <w:tcBorders>
              <w:top w:val="single" w:color="000000" w:sz="4" w:space="0"/>
              <w:left w:val="single" w:color="000000" w:sz="4" w:space="0"/>
              <w:bottom w:val="single" w:color="000000" w:sz="4" w:space="0"/>
              <w:right w:val="single" w:color="000000" w:sz="4" w:space="0"/>
            </w:tcBorders>
            <w:vAlign w:val="center"/>
          </w:tcPr>
          <w:p>
            <w:pPr>
              <w:pStyle w:val="2"/>
              <w:ind w:left="0"/>
            </w:pPr>
          </w:p>
        </w:tc>
      </w:tr>
    </w:tbl>
    <w:p>
      <w:pPr>
        <w:pStyle w:val="2"/>
      </w:pPr>
    </w:p>
    <w:p>
      <w:pPr>
        <w:pStyle w:val="2"/>
        <w:ind w:left="0"/>
      </w:pPr>
      <w:r>
        <w:t>注：投标人应根据第二章投标人须知1.4.1项、投标人须知3.5.4项和第三章评标办法2.2.4（1）项的要求在本表后附相关证明材料。以上三处未要求的证明和证件，可不提供。</w:t>
      </w:r>
    </w:p>
    <w:p>
      <w:r>
        <w:br w:type="page"/>
      </w:r>
    </w:p>
    <w:p>
      <w:pPr>
        <w:pStyle w:val="6"/>
        <w:numPr>
          <w:ilvl w:val="0"/>
          <w:numId w:val="16"/>
        </w:numPr>
        <w:jc w:val="center"/>
        <w:rPr>
          <w:b/>
          <w:bCs/>
        </w:rPr>
      </w:pPr>
      <w:r>
        <w:rPr>
          <w:b/>
          <w:bCs/>
        </w:rPr>
        <w:t>近年发生的诉讼及仲裁情况</w:t>
      </w:r>
    </w:p>
    <w:p>
      <w:pPr>
        <w:pStyle w:val="2"/>
      </w:pPr>
      <w:r>
        <w:t>注：投标人应根据投标人须知第 3.5.5 项的要求附相关证明材料。</w:t>
      </w:r>
    </w:p>
    <w:p>
      <w:r>
        <w:br w:type="page"/>
      </w:r>
    </w:p>
    <w:p>
      <w:pPr>
        <w:pStyle w:val="6"/>
        <w:numPr>
          <w:ilvl w:val="0"/>
          <w:numId w:val="16"/>
        </w:numPr>
        <w:jc w:val="center"/>
        <w:rPr>
          <w:b/>
          <w:bCs/>
        </w:rPr>
      </w:pPr>
      <w:r>
        <w:rPr>
          <w:b/>
          <w:bCs/>
        </w:rPr>
        <w:t>拟委任的主要人员汇总表</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8"/>
        <w:gridCol w:w="1323"/>
        <w:gridCol w:w="1029"/>
        <w:gridCol w:w="627"/>
        <w:gridCol w:w="504"/>
        <w:gridCol w:w="1175"/>
        <w:gridCol w:w="737"/>
        <w:gridCol w:w="904"/>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Merge w:val="restart"/>
            <w:vAlign w:val="center"/>
          </w:tcPr>
          <w:p>
            <w:pPr>
              <w:pStyle w:val="2"/>
              <w:ind w:left="0"/>
              <w:jc w:val="center"/>
            </w:pPr>
            <w:r>
              <w:t>序号</w:t>
            </w:r>
          </w:p>
        </w:tc>
        <w:tc>
          <w:tcPr>
            <w:tcW w:w="1323" w:type="dxa"/>
            <w:vMerge w:val="restart"/>
            <w:vAlign w:val="center"/>
          </w:tcPr>
          <w:p>
            <w:pPr>
              <w:pStyle w:val="2"/>
              <w:ind w:left="0"/>
              <w:jc w:val="center"/>
            </w:pPr>
            <w:r>
              <w:t>本项目任职</w:t>
            </w:r>
          </w:p>
        </w:tc>
        <w:tc>
          <w:tcPr>
            <w:tcW w:w="1029" w:type="dxa"/>
            <w:vMerge w:val="restart"/>
            <w:vAlign w:val="center"/>
          </w:tcPr>
          <w:p>
            <w:pPr>
              <w:pStyle w:val="2"/>
              <w:ind w:left="0"/>
              <w:jc w:val="center"/>
            </w:pPr>
            <w:r>
              <w:t>姓名</w:t>
            </w:r>
          </w:p>
        </w:tc>
        <w:tc>
          <w:tcPr>
            <w:tcW w:w="627" w:type="dxa"/>
            <w:vMerge w:val="restart"/>
            <w:vAlign w:val="center"/>
          </w:tcPr>
          <w:p>
            <w:pPr>
              <w:pStyle w:val="2"/>
              <w:ind w:left="0"/>
              <w:jc w:val="center"/>
            </w:pPr>
            <w:r>
              <w:t>职称</w:t>
            </w:r>
          </w:p>
        </w:tc>
        <w:tc>
          <w:tcPr>
            <w:tcW w:w="504" w:type="dxa"/>
            <w:vMerge w:val="restart"/>
            <w:vAlign w:val="center"/>
          </w:tcPr>
          <w:p>
            <w:pPr>
              <w:pStyle w:val="2"/>
              <w:ind w:left="0"/>
              <w:jc w:val="center"/>
            </w:pPr>
            <w:r>
              <w:t>专业</w:t>
            </w:r>
          </w:p>
        </w:tc>
        <w:tc>
          <w:tcPr>
            <w:tcW w:w="2816" w:type="dxa"/>
            <w:gridSpan w:val="3"/>
            <w:vAlign w:val="center"/>
          </w:tcPr>
          <w:p>
            <w:pPr>
              <w:pStyle w:val="2"/>
              <w:ind w:left="0"/>
              <w:jc w:val="center"/>
            </w:pPr>
            <w:r>
              <w:t>执业或职业资格证明</w:t>
            </w:r>
          </w:p>
        </w:tc>
        <w:tc>
          <w:tcPr>
            <w:tcW w:w="2483" w:type="dxa"/>
            <w:vAlign w:val="center"/>
          </w:tcPr>
          <w:p>
            <w:pPr>
              <w:pStyle w:val="2"/>
              <w:ind w:left="0"/>
              <w:jc w:val="center"/>
            </w:pPr>
            <w: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Merge w:val="continue"/>
            <w:tcBorders>
              <w:top w:val="nil"/>
            </w:tcBorders>
            <w:vAlign w:val="center"/>
          </w:tcPr>
          <w:p>
            <w:pPr>
              <w:pStyle w:val="2"/>
              <w:ind w:left="0"/>
              <w:jc w:val="center"/>
            </w:pPr>
          </w:p>
        </w:tc>
        <w:tc>
          <w:tcPr>
            <w:tcW w:w="1323" w:type="dxa"/>
            <w:vMerge w:val="continue"/>
            <w:tcBorders>
              <w:top w:val="nil"/>
            </w:tcBorders>
            <w:vAlign w:val="center"/>
          </w:tcPr>
          <w:p>
            <w:pPr>
              <w:pStyle w:val="2"/>
              <w:ind w:left="0"/>
              <w:jc w:val="center"/>
            </w:pPr>
          </w:p>
        </w:tc>
        <w:tc>
          <w:tcPr>
            <w:tcW w:w="1029" w:type="dxa"/>
            <w:vMerge w:val="continue"/>
            <w:tcBorders>
              <w:top w:val="nil"/>
            </w:tcBorders>
            <w:vAlign w:val="center"/>
          </w:tcPr>
          <w:p>
            <w:pPr>
              <w:pStyle w:val="2"/>
              <w:ind w:left="0"/>
              <w:jc w:val="center"/>
            </w:pPr>
          </w:p>
        </w:tc>
        <w:tc>
          <w:tcPr>
            <w:tcW w:w="627" w:type="dxa"/>
            <w:vMerge w:val="continue"/>
            <w:tcBorders>
              <w:top w:val="nil"/>
            </w:tcBorders>
            <w:vAlign w:val="center"/>
          </w:tcPr>
          <w:p>
            <w:pPr>
              <w:pStyle w:val="2"/>
              <w:ind w:left="0"/>
              <w:jc w:val="center"/>
            </w:pPr>
          </w:p>
        </w:tc>
        <w:tc>
          <w:tcPr>
            <w:tcW w:w="504" w:type="dxa"/>
            <w:vMerge w:val="continue"/>
            <w:tcBorders>
              <w:top w:val="nil"/>
            </w:tcBorders>
            <w:vAlign w:val="center"/>
          </w:tcPr>
          <w:p>
            <w:pPr>
              <w:pStyle w:val="2"/>
              <w:ind w:left="0"/>
              <w:jc w:val="center"/>
            </w:pPr>
          </w:p>
        </w:tc>
        <w:tc>
          <w:tcPr>
            <w:tcW w:w="1175" w:type="dxa"/>
            <w:vAlign w:val="center"/>
          </w:tcPr>
          <w:p>
            <w:pPr>
              <w:pStyle w:val="2"/>
              <w:ind w:left="0"/>
              <w:jc w:val="center"/>
            </w:pPr>
            <w:r>
              <w:t>证书名称</w:t>
            </w:r>
          </w:p>
        </w:tc>
        <w:tc>
          <w:tcPr>
            <w:tcW w:w="737" w:type="dxa"/>
            <w:vAlign w:val="center"/>
          </w:tcPr>
          <w:p>
            <w:pPr>
              <w:pStyle w:val="2"/>
              <w:ind w:left="0"/>
              <w:jc w:val="center"/>
            </w:pPr>
            <w:r>
              <w:t>级别</w:t>
            </w:r>
          </w:p>
        </w:tc>
        <w:tc>
          <w:tcPr>
            <w:tcW w:w="904" w:type="dxa"/>
            <w:vAlign w:val="center"/>
          </w:tcPr>
          <w:p>
            <w:pPr>
              <w:pStyle w:val="2"/>
              <w:ind w:left="0"/>
              <w:jc w:val="center"/>
            </w:pPr>
            <w:r>
              <w:t>证号</w:t>
            </w:r>
          </w:p>
        </w:tc>
        <w:tc>
          <w:tcPr>
            <w:tcW w:w="2483" w:type="dxa"/>
            <w:vAlign w:val="center"/>
          </w:tcPr>
          <w:p>
            <w:pPr>
              <w:pStyle w:val="2"/>
              <w:ind w:left="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8" w:type="dxa"/>
            <w:vAlign w:val="center"/>
          </w:tcPr>
          <w:p>
            <w:pPr>
              <w:pStyle w:val="2"/>
              <w:ind w:left="0"/>
            </w:pPr>
          </w:p>
        </w:tc>
        <w:tc>
          <w:tcPr>
            <w:tcW w:w="1323" w:type="dxa"/>
            <w:vAlign w:val="center"/>
          </w:tcPr>
          <w:p>
            <w:pPr>
              <w:pStyle w:val="2"/>
              <w:ind w:left="0"/>
            </w:pPr>
          </w:p>
        </w:tc>
        <w:tc>
          <w:tcPr>
            <w:tcW w:w="1029" w:type="dxa"/>
            <w:vAlign w:val="center"/>
          </w:tcPr>
          <w:p>
            <w:pPr>
              <w:pStyle w:val="2"/>
              <w:ind w:left="0"/>
            </w:pPr>
          </w:p>
        </w:tc>
        <w:tc>
          <w:tcPr>
            <w:tcW w:w="627" w:type="dxa"/>
            <w:vAlign w:val="center"/>
          </w:tcPr>
          <w:p>
            <w:pPr>
              <w:pStyle w:val="2"/>
              <w:ind w:left="0"/>
            </w:pPr>
          </w:p>
        </w:tc>
        <w:tc>
          <w:tcPr>
            <w:tcW w:w="504" w:type="dxa"/>
            <w:vAlign w:val="center"/>
          </w:tcPr>
          <w:p>
            <w:pPr>
              <w:pStyle w:val="2"/>
              <w:ind w:left="0"/>
            </w:pPr>
          </w:p>
        </w:tc>
        <w:tc>
          <w:tcPr>
            <w:tcW w:w="1175" w:type="dxa"/>
            <w:vAlign w:val="center"/>
          </w:tcPr>
          <w:p>
            <w:pPr>
              <w:pStyle w:val="2"/>
              <w:ind w:left="0"/>
            </w:pPr>
          </w:p>
        </w:tc>
        <w:tc>
          <w:tcPr>
            <w:tcW w:w="737" w:type="dxa"/>
            <w:vAlign w:val="center"/>
          </w:tcPr>
          <w:p>
            <w:pPr>
              <w:pStyle w:val="2"/>
              <w:ind w:left="0"/>
            </w:pPr>
          </w:p>
        </w:tc>
        <w:tc>
          <w:tcPr>
            <w:tcW w:w="904" w:type="dxa"/>
            <w:vAlign w:val="center"/>
          </w:tcPr>
          <w:p>
            <w:pPr>
              <w:pStyle w:val="2"/>
              <w:ind w:left="0"/>
            </w:pPr>
          </w:p>
        </w:tc>
        <w:tc>
          <w:tcPr>
            <w:tcW w:w="2483" w:type="dxa"/>
            <w:vAlign w:val="center"/>
          </w:tcPr>
          <w:p>
            <w:pPr>
              <w:pStyle w:val="2"/>
              <w:ind w:left="0"/>
            </w:pPr>
          </w:p>
        </w:tc>
      </w:tr>
    </w:tbl>
    <w:p>
      <w:r>
        <w:br w:type="page"/>
      </w:r>
    </w:p>
    <w:p>
      <w:pPr>
        <w:pStyle w:val="6"/>
        <w:numPr>
          <w:ilvl w:val="0"/>
          <w:numId w:val="16"/>
        </w:numPr>
        <w:jc w:val="center"/>
        <w:rPr>
          <w:b/>
          <w:bCs/>
        </w:rPr>
      </w:pPr>
      <w:r>
        <w:rPr>
          <w:b/>
          <w:bCs/>
        </w:rPr>
        <w:t>主要人员简历表</w:t>
      </w:r>
    </w:p>
    <w:tbl>
      <w:tblPr>
        <w:tblStyle w:val="15"/>
        <w:tblW w:w="9909" w:type="dxa"/>
        <w:jc w:val="center"/>
        <w:tblLayout w:type="fixed"/>
        <w:tblCellMar>
          <w:top w:w="0" w:type="dxa"/>
          <w:left w:w="0" w:type="dxa"/>
          <w:bottom w:w="0" w:type="dxa"/>
          <w:right w:w="0" w:type="dxa"/>
        </w:tblCellMar>
      </w:tblPr>
      <w:tblGrid>
        <w:gridCol w:w="1379"/>
        <w:gridCol w:w="415"/>
        <w:gridCol w:w="804"/>
        <w:gridCol w:w="1114"/>
        <w:gridCol w:w="1239"/>
        <w:gridCol w:w="820"/>
        <w:gridCol w:w="1465"/>
        <w:gridCol w:w="467"/>
        <w:gridCol w:w="2206"/>
      </w:tblGrid>
      <w:tr>
        <w:tblPrEx>
          <w:tblCellMar>
            <w:top w:w="0" w:type="dxa"/>
            <w:left w:w="0" w:type="dxa"/>
            <w:bottom w:w="0" w:type="dxa"/>
            <w:right w:w="0" w:type="dxa"/>
          </w:tblCellMar>
        </w:tblPrEx>
        <w:trPr>
          <w:trHeight w:val="876" w:hRule="exact"/>
          <w:jc w:val="center"/>
        </w:trPr>
        <w:tc>
          <w:tcPr>
            <w:tcW w:w="1379"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姓</w:t>
            </w:r>
            <w:r>
              <w:tab/>
            </w:r>
            <w:r>
              <w:t>名</w:t>
            </w:r>
          </w:p>
        </w:tc>
        <w:tc>
          <w:tcPr>
            <w:tcW w:w="1219"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tc>
        <w:tc>
          <w:tcPr>
            <w:tcW w:w="111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年龄</w:t>
            </w:r>
          </w:p>
        </w:tc>
        <w:tc>
          <w:tcPr>
            <w:tcW w:w="1239"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tc>
        <w:tc>
          <w:tcPr>
            <w:tcW w:w="2752" w:type="dxa"/>
            <w:gridSpan w:val="3"/>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执业资格证书（或上岗证书）名称</w:t>
            </w:r>
          </w:p>
        </w:tc>
        <w:tc>
          <w:tcPr>
            <w:tcW w:w="220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tc>
      </w:tr>
      <w:tr>
        <w:tblPrEx>
          <w:tblCellMar>
            <w:top w:w="0" w:type="dxa"/>
            <w:left w:w="0" w:type="dxa"/>
            <w:bottom w:w="0" w:type="dxa"/>
            <w:right w:w="0" w:type="dxa"/>
          </w:tblCellMar>
        </w:tblPrEx>
        <w:trPr>
          <w:trHeight w:val="687" w:hRule="exact"/>
          <w:jc w:val="center"/>
        </w:trPr>
        <w:tc>
          <w:tcPr>
            <w:tcW w:w="1379"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职</w:t>
            </w:r>
            <w:r>
              <w:tab/>
            </w:r>
            <w:r>
              <w:t>称</w:t>
            </w:r>
          </w:p>
        </w:tc>
        <w:tc>
          <w:tcPr>
            <w:tcW w:w="1219"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tc>
        <w:tc>
          <w:tcPr>
            <w:tcW w:w="1114"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学历</w:t>
            </w:r>
          </w:p>
        </w:tc>
        <w:tc>
          <w:tcPr>
            <w:tcW w:w="1239"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tc>
        <w:tc>
          <w:tcPr>
            <w:tcW w:w="2752" w:type="dxa"/>
            <w:gridSpan w:val="3"/>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拟在本项目任职</w:t>
            </w:r>
          </w:p>
        </w:tc>
        <w:tc>
          <w:tcPr>
            <w:tcW w:w="220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tc>
      </w:tr>
      <w:tr>
        <w:tblPrEx>
          <w:tblCellMar>
            <w:top w:w="0" w:type="dxa"/>
            <w:left w:w="0" w:type="dxa"/>
            <w:bottom w:w="0" w:type="dxa"/>
            <w:right w:w="0" w:type="dxa"/>
          </w:tblCellMar>
        </w:tblPrEx>
        <w:trPr>
          <w:trHeight w:val="690" w:hRule="exact"/>
          <w:jc w:val="center"/>
        </w:trPr>
        <w:tc>
          <w:tcPr>
            <w:tcW w:w="1379"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工作年限</w:t>
            </w:r>
          </w:p>
        </w:tc>
        <w:tc>
          <w:tcPr>
            <w:tcW w:w="3572"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tc>
        <w:tc>
          <w:tcPr>
            <w:tcW w:w="2752" w:type="dxa"/>
            <w:gridSpan w:val="3"/>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从事监理工作年限</w:t>
            </w:r>
          </w:p>
        </w:tc>
        <w:tc>
          <w:tcPr>
            <w:tcW w:w="2206"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p>
        </w:tc>
      </w:tr>
      <w:tr>
        <w:tblPrEx>
          <w:tblCellMar>
            <w:top w:w="0" w:type="dxa"/>
            <w:left w:w="0" w:type="dxa"/>
            <w:bottom w:w="0" w:type="dxa"/>
            <w:right w:w="0" w:type="dxa"/>
          </w:tblCellMar>
        </w:tblPrEx>
        <w:trPr>
          <w:trHeight w:val="699" w:hRule="exact"/>
          <w:jc w:val="center"/>
        </w:trPr>
        <w:tc>
          <w:tcPr>
            <w:tcW w:w="1379"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毕业学校</w:t>
            </w:r>
          </w:p>
        </w:tc>
        <w:tc>
          <w:tcPr>
            <w:tcW w:w="8530" w:type="dxa"/>
            <w:gridSpan w:val="8"/>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年毕业于</w:t>
            </w:r>
            <w:r>
              <w:tab/>
            </w:r>
            <w:r>
              <w:t>学校</w:t>
            </w:r>
            <w:r>
              <w:tab/>
            </w:r>
            <w:r>
              <w:t>专业</w:t>
            </w:r>
          </w:p>
        </w:tc>
      </w:tr>
      <w:tr>
        <w:tblPrEx>
          <w:tblCellMar>
            <w:top w:w="0" w:type="dxa"/>
            <w:left w:w="0" w:type="dxa"/>
            <w:bottom w:w="0" w:type="dxa"/>
            <w:right w:w="0" w:type="dxa"/>
          </w:tblCellMar>
        </w:tblPrEx>
        <w:trPr>
          <w:trHeight w:val="683" w:hRule="exact"/>
          <w:jc w:val="center"/>
        </w:trPr>
        <w:tc>
          <w:tcPr>
            <w:tcW w:w="9909" w:type="dxa"/>
            <w:gridSpan w:val="9"/>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主要工作经历</w:t>
            </w:r>
          </w:p>
        </w:tc>
      </w:tr>
      <w:tr>
        <w:tblPrEx>
          <w:tblCellMar>
            <w:top w:w="0" w:type="dxa"/>
            <w:left w:w="0" w:type="dxa"/>
            <w:bottom w:w="0" w:type="dxa"/>
            <w:right w:w="0" w:type="dxa"/>
          </w:tblCellMar>
        </w:tblPrEx>
        <w:trPr>
          <w:trHeight w:val="706" w:hRule="exact"/>
          <w:jc w:val="center"/>
        </w:trPr>
        <w:tc>
          <w:tcPr>
            <w:tcW w:w="1794"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时</w:t>
            </w:r>
            <w:r>
              <w:tab/>
            </w:r>
            <w:r>
              <w:t>间</w:t>
            </w:r>
          </w:p>
        </w:tc>
        <w:tc>
          <w:tcPr>
            <w:tcW w:w="3977"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参加过的类似项目</w:t>
            </w:r>
          </w:p>
        </w:tc>
        <w:tc>
          <w:tcPr>
            <w:tcW w:w="1465"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担任职务</w:t>
            </w:r>
          </w:p>
        </w:tc>
        <w:tc>
          <w:tcPr>
            <w:tcW w:w="267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委托人及联系电话</w:t>
            </w:r>
          </w:p>
        </w:tc>
      </w:tr>
      <w:tr>
        <w:tblPrEx>
          <w:tblCellMar>
            <w:top w:w="0" w:type="dxa"/>
            <w:left w:w="0" w:type="dxa"/>
            <w:bottom w:w="0" w:type="dxa"/>
            <w:right w:w="0" w:type="dxa"/>
          </w:tblCellMar>
        </w:tblPrEx>
        <w:trPr>
          <w:trHeight w:val="690" w:hRule="exact"/>
          <w:jc w:val="center"/>
        </w:trPr>
        <w:tc>
          <w:tcPr>
            <w:tcW w:w="1794"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3977"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1465" w:type="dxa"/>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267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7" w:hRule="exact"/>
          <w:jc w:val="center"/>
        </w:trPr>
        <w:tc>
          <w:tcPr>
            <w:tcW w:w="1794"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3977"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1465" w:type="dxa"/>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267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90" w:hRule="exact"/>
          <w:jc w:val="center"/>
        </w:trPr>
        <w:tc>
          <w:tcPr>
            <w:tcW w:w="1794"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3977"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1465" w:type="dxa"/>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267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90" w:hRule="exact"/>
          <w:jc w:val="center"/>
        </w:trPr>
        <w:tc>
          <w:tcPr>
            <w:tcW w:w="1794"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3977"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1465" w:type="dxa"/>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267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88" w:hRule="exact"/>
          <w:jc w:val="center"/>
        </w:trPr>
        <w:tc>
          <w:tcPr>
            <w:tcW w:w="1794"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3977"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1465" w:type="dxa"/>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267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90" w:hRule="exact"/>
          <w:jc w:val="center"/>
        </w:trPr>
        <w:tc>
          <w:tcPr>
            <w:tcW w:w="1794"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3977"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1465" w:type="dxa"/>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267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r>
      <w:tr>
        <w:tblPrEx>
          <w:tblCellMar>
            <w:top w:w="0" w:type="dxa"/>
            <w:left w:w="0" w:type="dxa"/>
            <w:bottom w:w="0" w:type="dxa"/>
            <w:right w:w="0" w:type="dxa"/>
          </w:tblCellMar>
        </w:tblPrEx>
        <w:trPr>
          <w:trHeight w:val="690" w:hRule="exact"/>
          <w:jc w:val="center"/>
        </w:trPr>
        <w:tc>
          <w:tcPr>
            <w:tcW w:w="1794"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3977" w:type="dxa"/>
            <w:gridSpan w:val="4"/>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1465" w:type="dxa"/>
            <w:tcBorders>
              <w:top w:val="single" w:color="000000" w:sz="4" w:space="0"/>
              <w:left w:val="single" w:color="000000" w:sz="4" w:space="0"/>
              <w:bottom w:val="single" w:color="000000" w:sz="4" w:space="0"/>
              <w:right w:val="single" w:color="000000" w:sz="4" w:space="0"/>
            </w:tcBorders>
            <w:vAlign w:val="center"/>
          </w:tcPr>
          <w:p>
            <w:pPr>
              <w:pStyle w:val="2"/>
              <w:ind w:left="0"/>
            </w:pPr>
          </w:p>
        </w:tc>
        <w:tc>
          <w:tcPr>
            <w:tcW w:w="2673" w:type="dxa"/>
            <w:gridSpan w:val="2"/>
            <w:tcBorders>
              <w:top w:val="single" w:color="000000" w:sz="4" w:space="0"/>
              <w:left w:val="single" w:color="000000" w:sz="4" w:space="0"/>
              <w:bottom w:val="single" w:color="000000" w:sz="4" w:space="0"/>
              <w:right w:val="single" w:color="000000" w:sz="4" w:space="0"/>
            </w:tcBorders>
            <w:vAlign w:val="center"/>
          </w:tcPr>
          <w:p>
            <w:pPr>
              <w:pStyle w:val="2"/>
              <w:ind w:left="0"/>
            </w:pPr>
          </w:p>
        </w:tc>
      </w:tr>
    </w:tbl>
    <w:p>
      <w:pPr>
        <w:pStyle w:val="2"/>
      </w:pPr>
    </w:p>
    <w:p>
      <w:pPr>
        <w:pStyle w:val="2"/>
        <w:ind w:left="0"/>
      </w:pPr>
      <w:r>
        <w:t>注：投标人应根据第二章投标人须知1.4.1项、投标人须知3.5.6项和第三章评标办法2.2.4（1）项的要求在本表后附相关证明材料。以上三处未要求的证明和证件，可不提供。</w:t>
      </w:r>
    </w:p>
    <w:p>
      <w:r>
        <w:br w:type="page"/>
      </w:r>
    </w:p>
    <w:p>
      <w:pPr>
        <w:pStyle w:val="6"/>
        <w:numPr>
          <w:ilvl w:val="0"/>
          <w:numId w:val="16"/>
        </w:numPr>
        <w:jc w:val="center"/>
        <w:rPr>
          <w:b/>
          <w:bCs/>
        </w:rPr>
      </w:pPr>
      <w:r>
        <w:rPr>
          <w:b/>
          <w:bCs/>
        </w:rPr>
        <w:t>拟投入本项目的主要试验检测仪器设备表</w:t>
      </w:r>
    </w:p>
    <w:tbl>
      <w:tblPr>
        <w:tblStyle w:val="15"/>
        <w:tblW w:w="9709" w:type="dxa"/>
        <w:jc w:val="center"/>
        <w:tblLayout w:type="fixed"/>
        <w:tblCellMar>
          <w:top w:w="0" w:type="dxa"/>
          <w:left w:w="0" w:type="dxa"/>
          <w:bottom w:w="0" w:type="dxa"/>
          <w:right w:w="0" w:type="dxa"/>
        </w:tblCellMar>
      </w:tblPr>
      <w:tblGrid>
        <w:gridCol w:w="880"/>
        <w:gridCol w:w="1538"/>
        <w:gridCol w:w="1129"/>
        <w:gridCol w:w="900"/>
        <w:gridCol w:w="1025"/>
        <w:gridCol w:w="1199"/>
        <w:gridCol w:w="1710"/>
        <w:gridCol w:w="1328"/>
      </w:tblGrid>
      <w:tr>
        <w:trPr>
          <w:trHeight w:val="930" w:hRule="exact"/>
          <w:jc w:val="center"/>
        </w:trPr>
        <w:tc>
          <w:tcPr>
            <w:tcW w:w="88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序号</w:t>
            </w:r>
          </w:p>
        </w:tc>
        <w:tc>
          <w:tcPr>
            <w:tcW w:w="1538"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仪器设备名称</w:t>
            </w:r>
          </w:p>
        </w:tc>
        <w:tc>
          <w:tcPr>
            <w:tcW w:w="1129"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型号规格</w:t>
            </w:r>
          </w:p>
        </w:tc>
        <w:tc>
          <w:tcPr>
            <w:tcW w:w="90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数量</w:t>
            </w:r>
          </w:p>
        </w:tc>
        <w:tc>
          <w:tcPr>
            <w:tcW w:w="1025"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国别产地</w:t>
            </w:r>
          </w:p>
        </w:tc>
        <w:tc>
          <w:tcPr>
            <w:tcW w:w="1199"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制造年份</w:t>
            </w:r>
          </w:p>
        </w:tc>
        <w:tc>
          <w:tcPr>
            <w:tcW w:w="1710"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用途</w:t>
            </w:r>
          </w:p>
        </w:tc>
        <w:tc>
          <w:tcPr>
            <w:tcW w:w="1328" w:type="dxa"/>
            <w:tcBorders>
              <w:top w:val="single" w:color="000000" w:sz="4" w:space="0"/>
              <w:left w:val="single" w:color="000000" w:sz="4" w:space="0"/>
              <w:bottom w:val="single" w:color="000000" w:sz="4" w:space="0"/>
              <w:right w:val="single" w:color="000000" w:sz="4" w:space="0"/>
            </w:tcBorders>
            <w:vAlign w:val="center"/>
          </w:tcPr>
          <w:p>
            <w:pPr>
              <w:pStyle w:val="2"/>
              <w:ind w:left="0"/>
              <w:jc w:val="center"/>
            </w:pPr>
            <w:r>
              <w:t>备注</w:t>
            </w: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1"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53"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68"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1"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53"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1"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0"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68"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r>
        <w:tblPrEx>
          <w:tblCellMar>
            <w:top w:w="0" w:type="dxa"/>
            <w:left w:w="0" w:type="dxa"/>
            <w:bottom w:w="0" w:type="dxa"/>
            <w:right w:w="0" w:type="dxa"/>
          </w:tblCellMar>
        </w:tblPrEx>
        <w:trPr>
          <w:trHeight w:val="473" w:hRule="exact"/>
          <w:jc w:val="center"/>
        </w:trPr>
        <w:tc>
          <w:tcPr>
            <w:tcW w:w="880" w:type="dxa"/>
            <w:tcBorders>
              <w:top w:val="single" w:color="000000" w:sz="4" w:space="0"/>
              <w:left w:val="single" w:color="000000" w:sz="4" w:space="0"/>
              <w:bottom w:val="single" w:color="000000" w:sz="4" w:space="0"/>
              <w:right w:val="single" w:color="000000" w:sz="4" w:space="0"/>
            </w:tcBorders>
          </w:tcPr>
          <w:p>
            <w:pPr>
              <w:pStyle w:val="2"/>
              <w:ind w:left="0"/>
            </w:pPr>
          </w:p>
        </w:tc>
        <w:tc>
          <w:tcPr>
            <w:tcW w:w="1538" w:type="dxa"/>
            <w:tcBorders>
              <w:top w:val="single" w:color="000000" w:sz="4" w:space="0"/>
              <w:left w:val="single" w:color="000000" w:sz="4" w:space="0"/>
              <w:bottom w:val="single" w:color="000000" w:sz="4" w:space="0"/>
              <w:right w:val="single" w:color="000000" w:sz="4" w:space="0"/>
            </w:tcBorders>
          </w:tcPr>
          <w:p>
            <w:pPr>
              <w:pStyle w:val="2"/>
              <w:ind w:left="0"/>
            </w:pPr>
          </w:p>
        </w:tc>
        <w:tc>
          <w:tcPr>
            <w:tcW w:w="1129" w:type="dxa"/>
            <w:tcBorders>
              <w:top w:val="single" w:color="000000" w:sz="4" w:space="0"/>
              <w:left w:val="single" w:color="000000" w:sz="4" w:space="0"/>
              <w:bottom w:val="single" w:color="000000" w:sz="4" w:space="0"/>
              <w:right w:val="single" w:color="000000" w:sz="4" w:space="0"/>
            </w:tcBorders>
          </w:tcPr>
          <w:p>
            <w:pPr>
              <w:pStyle w:val="2"/>
              <w:ind w:left="0"/>
            </w:pPr>
          </w:p>
        </w:tc>
        <w:tc>
          <w:tcPr>
            <w:tcW w:w="900" w:type="dxa"/>
            <w:tcBorders>
              <w:top w:val="single" w:color="000000" w:sz="4" w:space="0"/>
              <w:left w:val="single" w:color="000000" w:sz="4" w:space="0"/>
              <w:bottom w:val="single" w:color="000000" w:sz="4" w:space="0"/>
              <w:right w:val="single" w:color="000000" w:sz="4" w:space="0"/>
            </w:tcBorders>
          </w:tcPr>
          <w:p>
            <w:pPr>
              <w:pStyle w:val="2"/>
              <w:ind w:left="0"/>
            </w:pPr>
          </w:p>
        </w:tc>
        <w:tc>
          <w:tcPr>
            <w:tcW w:w="1025" w:type="dxa"/>
            <w:tcBorders>
              <w:top w:val="single" w:color="000000" w:sz="4" w:space="0"/>
              <w:left w:val="single" w:color="000000" w:sz="4" w:space="0"/>
              <w:bottom w:val="single" w:color="000000" w:sz="4" w:space="0"/>
              <w:right w:val="single" w:color="000000" w:sz="4" w:space="0"/>
            </w:tcBorders>
          </w:tcPr>
          <w:p>
            <w:pPr>
              <w:pStyle w:val="2"/>
              <w:ind w:left="0"/>
            </w:pPr>
          </w:p>
        </w:tc>
        <w:tc>
          <w:tcPr>
            <w:tcW w:w="1199" w:type="dxa"/>
            <w:tcBorders>
              <w:top w:val="single" w:color="000000" w:sz="4" w:space="0"/>
              <w:left w:val="single" w:color="000000" w:sz="4" w:space="0"/>
              <w:bottom w:val="single" w:color="000000" w:sz="4" w:space="0"/>
              <w:right w:val="single" w:color="000000" w:sz="4" w:space="0"/>
            </w:tcBorders>
          </w:tcPr>
          <w:p>
            <w:pPr>
              <w:pStyle w:val="2"/>
              <w:ind w:left="0"/>
            </w:pPr>
          </w:p>
        </w:tc>
        <w:tc>
          <w:tcPr>
            <w:tcW w:w="1710" w:type="dxa"/>
            <w:tcBorders>
              <w:top w:val="single" w:color="000000" w:sz="4" w:space="0"/>
              <w:left w:val="single" w:color="000000" w:sz="4" w:space="0"/>
              <w:bottom w:val="single" w:color="000000" w:sz="4" w:space="0"/>
              <w:right w:val="single" w:color="000000" w:sz="4" w:space="0"/>
            </w:tcBorders>
          </w:tcPr>
          <w:p>
            <w:pPr>
              <w:pStyle w:val="2"/>
              <w:ind w:left="0"/>
            </w:pPr>
          </w:p>
        </w:tc>
        <w:tc>
          <w:tcPr>
            <w:tcW w:w="1328" w:type="dxa"/>
            <w:tcBorders>
              <w:top w:val="single" w:color="000000" w:sz="4" w:space="0"/>
              <w:left w:val="single" w:color="000000" w:sz="4" w:space="0"/>
              <w:bottom w:val="single" w:color="000000" w:sz="4" w:space="0"/>
              <w:right w:val="single" w:color="000000" w:sz="4" w:space="0"/>
            </w:tcBorders>
          </w:tcPr>
          <w:p>
            <w:pPr>
              <w:pStyle w:val="2"/>
              <w:ind w:left="0"/>
            </w:pPr>
          </w:p>
        </w:tc>
      </w:tr>
    </w:tbl>
    <w:p/>
    <w:p>
      <w:pPr>
        <w:pStyle w:val="2"/>
      </w:pPr>
    </w:p>
    <w:p>
      <w:r>
        <w:br w:type="page"/>
      </w:r>
    </w:p>
    <w:p>
      <w:pPr>
        <w:pStyle w:val="5"/>
        <w:numPr>
          <w:ilvl w:val="0"/>
          <w:numId w:val="15"/>
        </w:numPr>
        <w:jc w:val="center"/>
      </w:pPr>
      <w:r>
        <w:rPr>
          <w:rFonts w:hint="eastAsia"/>
        </w:rPr>
        <w:t>监理大纲</w:t>
      </w:r>
    </w:p>
    <w:p>
      <w:pPr>
        <w:pStyle w:val="2"/>
      </w:pPr>
      <w:r>
        <w:t xml:space="preserve">监理大纲应包括（但不限于）下列内容： </w:t>
      </w:r>
    </w:p>
    <w:p>
      <w:pPr>
        <w:pStyle w:val="2"/>
      </w:pPr>
      <w:r>
        <w:t>一、监理工程概况；</w:t>
      </w:r>
    </w:p>
    <w:p>
      <w:pPr>
        <w:pStyle w:val="2"/>
      </w:pPr>
      <w:r>
        <w:t xml:space="preserve">二、监理范围、监理内容； </w:t>
      </w:r>
    </w:p>
    <w:p>
      <w:pPr>
        <w:pStyle w:val="2"/>
      </w:pPr>
      <w:r>
        <w:t xml:space="preserve">三、监理依据、监理工作目标； </w:t>
      </w:r>
    </w:p>
    <w:p>
      <w:pPr>
        <w:pStyle w:val="2"/>
      </w:pPr>
      <w:r>
        <w:t xml:space="preserve">四、监理机构设置（框图）、岗位职责； </w:t>
      </w:r>
    </w:p>
    <w:p>
      <w:pPr>
        <w:pStyle w:val="2"/>
      </w:pPr>
      <w:r>
        <w:t xml:space="preserve">五、监理工作程序、方法和制度； </w:t>
      </w:r>
    </w:p>
    <w:p>
      <w:pPr>
        <w:pStyle w:val="2"/>
      </w:pPr>
      <w:r>
        <w:t>六、拟投入的监理人员、试验检测仪器设备；</w:t>
      </w:r>
    </w:p>
    <w:p>
      <w:pPr>
        <w:pStyle w:val="2"/>
      </w:pPr>
      <w:r>
        <w:t>七、质量、进度、造价、安全、环保监理措施</w:t>
      </w:r>
    </w:p>
    <w:p>
      <w:pPr>
        <w:pStyle w:val="2"/>
      </w:pPr>
      <w:r>
        <w:t xml:space="preserve">八、合同、信息管理方案； </w:t>
      </w:r>
    </w:p>
    <w:p>
      <w:pPr>
        <w:pStyle w:val="2"/>
      </w:pPr>
      <w:r>
        <w:t xml:space="preserve">九、组织协调内容及措施； </w:t>
      </w:r>
    </w:p>
    <w:p>
      <w:pPr>
        <w:pStyle w:val="2"/>
      </w:pPr>
      <w:r>
        <w:t xml:space="preserve">十、监理工作重点、难点分析； </w:t>
      </w:r>
    </w:p>
    <w:p>
      <w:pPr>
        <w:pStyle w:val="2"/>
      </w:pPr>
      <w:r>
        <w:t>十一、对本工程监理的合理化建议。</w:t>
      </w:r>
    </w:p>
    <w:p>
      <w:r>
        <w:br w:type="page"/>
      </w:r>
    </w:p>
    <w:p>
      <w:pPr>
        <w:pStyle w:val="5"/>
        <w:numPr>
          <w:ilvl w:val="0"/>
          <w:numId w:val="15"/>
        </w:numPr>
        <w:jc w:val="center"/>
      </w:pPr>
      <w:r>
        <w:t>其他资料</w:t>
      </w:r>
    </w:p>
    <w:p/>
    <w:p>
      <w:pPr>
        <w:pStyle w:val="2"/>
      </w:pPr>
      <w:r>
        <w:t>1</w:t>
      </w:r>
      <w:r>
        <w:rPr>
          <w:rFonts w:hint="eastAsia"/>
        </w:rPr>
        <w:t>.</w:t>
      </w:r>
      <w:r>
        <w:t>投标人认为有必要提供的其他材料。</w:t>
      </w:r>
    </w:p>
    <w:p>
      <w:pPr>
        <w:pStyle w:val="2"/>
      </w:pPr>
      <w:r>
        <w:t>□2</w:t>
      </w:r>
      <w:r>
        <w:rPr>
          <w:rFonts w:hint="eastAsia"/>
        </w:rPr>
        <w:t>.</w:t>
      </w:r>
      <w:r>
        <w:rPr>
          <w:u w:val="single"/>
        </w:rPr>
        <w:t xml:space="preserve">                              </w:t>
      </w:r>
      <w:r>
        <w:t>。</w:t>
      </w:r>
    </w:p>
    <w:p>
      <w:r>
        <w:br w:type="page"/>
      </w:r>
    </w:p>
    <w:p>
      <w:pPr>
        <w:pStyle w:val="5"/>
      </w:pPr>
      <w:r>
        <w:t>□招标文件附件</w:t>
      </w:r>
    </w:p>
    <w:p>
      <w:pPr>
        <w:pStyle w:val="6"/>
      </w:pPr>
      <w:r>
        <w:t>附件一：授权委托书（非联合体）</w:t>
      </w:r>
    </w:p>
    <w:p>
      <w:pPr>
        <w:pStyle w:val="2"/>
        <w:ind w:left="0"/>
        <w:jc w:val="center"/>
        <w:rPr>
          <w:b/>
          <w:bCs/>
          <w:sz w:val="30"/>
          <w:szCs w:val="30"/>
        </w:rPr>
      </w:pPr>
      <w:r>
        <w:rPr>
          <w:b/>
          <w:bCs/>
          <w:sz w:val="30"/>
          <w:szCs w:val="30"/>
        </w:rPr>
        <w:t>授权委托书（非联合体）</w:t>
      </w:r>
    </w:p>
    <w:p/>
    <w:p>
      <w:pPr>
        <w:ind w:left="376" w:leftChars="171" w:firstLine="440" w:firstLineChars="200"/>
        <w:jc w:val="both"/>
        <w:rPr>
          <w:rFonts w:ascii="宋体" w:hAnsi="宋体"/>
          <w:szCs w:val="22"/>
        </w:rPr>
      </w:pPr>
      <w:r>
        <w:rPr>
          <w:rFonts w:hint="eastAsia" w:ascii="宋体" w:hAnsi="宋体"/>
          <w:szCs w:val="22"/>
        </w:rPr>
        <w:t>本人系</w:t>
      </w:r>
      <w:r>
        <w:rPr>
          <w:rFonts w:hint="eastAsia" w:ascii="宋体" w:hAnsi="宋体"/>
          <w:szCs w:val="22"/>
          <w:u w:val="single"/>
        </w:rPr>
        <w:t xml:space="preserve">           </w:t>
      </w:r>
      <w:r>
        <w:rPr>
          <w:rFonts w:hint="eastAsia" w:ascii="宋体" w:hAnsi="宋体"/>
          <w:szCs w:val="22"/>
        </w:rPr>
        <w:t>（投标人名称）的法定代表人，现委托本单位人员</w:t>
      </w:r>
      <w:r>
        <w:rPr>
          <w:rFonts w:hint="eastAsia" w:ascii="宋体" w:hAnsi="宋体"/>
          <w:szCs w:val="22"/>
          <w:u w:val="single"/>
        </w:rPr>
        <w:t xml:space="preserve">         </w:t>
      </w:r>
      <w:r>
        <w:rPr>
          <w:rFonts w:hint="eastAsia" w:ascii="宋体" w:hAnsi="宋体"/>
          <w:szCs w:val="22"/>
        </w:rPr>
        <w:t>为我方代理人。代理人根据授权，在本项目招标、投标、评标、合同签署等活动过程中所签署的一切文件和处理与之有关的一切事务（向有关行政监督部门投诉另行授权），其法律后果由我方承担。</w:t>
      </w:r>
    </w:p>
    <w:p>
      <w:pPr>
        <w:ind w:left="376" w:leftChars="171" w:firstLine="440" w:firstLineChars="200"/>
        <w:jc w:val="both"/>
        <w:rPr>
          <w:rFonts w:ascii="宋体" w:hAnsi="宋体"/>
          <w:szCs w:val="22"/>
        </w:rPr>
      </w:pPr>
      <w:r>
        <w:rPr>
          <w:rFonts w:hint="eastAsia" w:ascii="宋体" w:hAnsi="宋体"/>
          <w:szCs w:val="22"/>
        </w:rPr>
        <w:t>委托期限：</w:t>
      </w:r>
      <w:r>
        <w:rPr>
          <w:rFonts w:hint="eastAsia" w:ascii="宋体" w:hAnsi="宋体"/>
          <w:szCs w:val="22"/>
          <w:u w:val="single"/>
        </w:rPr>
        <w:t>自本授权委托书签署之日起至第二章“投标人须知”前附表</w:t>
      </w:r>
      <w:r>
        <w:rPr>
          <w:rFonts w:ascii="宋体" w:hAnsi="宋体"/>
          <w:szCs w:val="22"/>
          <w:u w:val="single"/>
        </w:rPr>
        <w:t>3.3.1</w:t>
      </w:r>
      <w:r>
        <w:rPr>
          <w:rFonts w:hint="eastAsia" w:ascii="宋体" w:hAnsi="宋体"/>
          <w:szCs w:val="22"/>
          <w:u w:val="single"/>
        </w:rPr>
        <w:t xml:space="preserve">规定的“投标有效期”结束为止。  </w:t>
      </w:r>
    </w:p>
    <w:p>
      <w:pPr>
        <w:ind w:left="376" w:leftChars="171" w:firstLine="440" w:firstLineChars="200"/>
        <w:jc w:val="both"/>
        <w:rPr>
          <w:rFonts w:ascii="宋体" w:hAnsi="宋体"/>
          <w:szCs w:val="22"/>
        </w:rPr>
      </w:pPr>
      <w:r>
        <w:rPr>
          <w:rFonts w:hint="eastAsia" w:ascii="宋体" w:hAnsi="宋体"/>
          <w:szCs w:val="22"/>
        </w:rPr>
        <w:t>代理人无转委托权。</w:t>
      </w: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r>
        <w:rPr>
          <w:rFonts w:hint="eastAsia" w:ascii="宋体" w:hAnsi="宋体"/>
          <w:szCs w:val="22"/>
        </w:rPr>
        <w:t>附：委托代理人身份证（正反面）复印件或扫描件。</w:t>
      </w: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p>
    <w:p>
      <w:pPr>
        <w:ind w:left="376" w:leftChars="171" w:firstLine="440" w:firstLineChars="200"/>
        <w:jc w:val="both"/>
        <w:rPr>
          <w:rFonts w:ascii="宋体" w:hAnsi="宋体"/>
          <w:szCs w:val="22"/>
        </w:rPr>
      </w:pPr>
    </w:p>
    <w:p>
      <w:pPr>
        <w:ind w:firstLine="3300" w:firstLineChars="1500"/>
        <w:jc w:val="both"/>
        <w:rPr>
          <w:rFonts w:ascii="宋体" w:hAnsi="宋体"/>
          <w:szCs w:val="22"/>
        </w:rPr>
      </w:pPr>
      <w:r>
        <w:rPr>
          <w:rFonts w:hint="eastAsia" w:ascii="宋体" w:hAnsi="宋体"/>
          <w:szCs w:val="22"/>
        </w:rPr>
        <w:t>投标人：</w:t>
      </w:r>
      <w:r>
        <w:rPr>
          <w:rFonts w:hint="eastAsia" w:ascii="宋体" w:hAnsi="宋体"/>
          <w:szCs w:val="22"/>
          <w:u w:val="single"/>
        </w:rPr>
        <w:t xml:space="preserve">             </w:t>
      </w:r>
      <w:r>
        <w:rPr>
          <w:rFonts w:hint="eastAsia" w:ascii="宋体" w:hAnsi="宋体"/>
          <w:szCs w:val="22"/>
        </w:rPr>
        <w:t>（盖单位章）</w:t>
      </w:r>
    </w:p>
    <w:p>
      <w:pPr>
        <w:ind w:firstLine="3300" w:firstLineChars="1500"/>
        <w:jc w:val="both"/>
        <w:rPr>
          <w:rFonts w:ascii="宋体" w:hAnsi="宋体"/>
          <w:szCs w:val="22"/>
        </w:rPr>
      </w:pPr>
      <w:r>
        <w:rPr>
          <w:rFonts w:hint="eastAsia" w:ascii="宋体" w:hAnsi="宋体"/>
          <w:szCs w:val="22"/>
        </w:rPr>
        <w:t>法定代表人：</w:t>
      </w:r>
      <w:r>
        <w:rPr>
          <w:rFonts w:hint="eastAsia" w:ascii="宋体" w:hAnsi="宋体"/>
          <w:szCs w:val="22"/>
          <w:u w:val="single"/>
        </w:rPr>
        <w:t xml:space="preserve">          </w:t>
      </w:r>
      <w:r>
        <w:rPr>
          <w:rFonts w:hint="eastAsia" w:ascii="宋体" w:hAnsi="宋体"/>
          <w:szCs w:val="22"/>
        </w:rPr>
        <w:t>（签字或盖章）</w:t>
      </w:r>
    </w:p>
    <w:p>
      <w:pPr>
        <w:ind w:firstLine="3300" w:firstLineChars="1500"/>
        <w:jc w:val="both"/>
        <w:rPr>
          <w:rFonts w:ascii="宋体" w:hAnsi="宋体"/>
          <w:szCs w:val="22"/>
        </w:rPr>
      </w:pPr>
      <w:r>
        <w:rPr>
          <w:rFonts w:hint="eastAsia" w:ascii="宋体" w:hAnsi="宋体"/>
          <w:szCs w:val="22"/>
        </w:rPr>
        <w:t>委托代理人：</w:t>
      </w:r>
      <w:r>
        <w:rPr>
          <w:rFonts w:hint="eastAsia" w:ascii="宋体" w:hAnsi="宋体"/>
          <w:szCs w:val="22"/>
          <w:u w:val="single"/>
        </w:rPr>
        <w:t xml:space="preserve">          </w:t>
      </w:r>
      <w:r>
        <w:rPr>
          <w:rFonts w:hint="eastAsia" w:ascii="宋体" w:hAnsi="宋体"/>
          <w:szCs w:val="22"/>
        </w:rPr>
        <w:t>（签字）</w:t>
      </w:r>
    </w:p>
    <w:p>
      <w:pPr>
        <w:ind w:left="376" w:leftChars="171" w:firstLine="5610" w:firstLineChars="2550"/>
        <w:jc w:val="both"/>
        <w:rPr>
          <w:rFonts w:ascii="宋体" w:hAnsi="宋体"/>
          <w:szCs w:val="22"/>
        </w:rPr>
      </w:pPr>
    </w:p>
    <w:p>
      <w:pPr>
        <w:ind w:left="376" w:leftChars="171" w:right="560"/>
        <w:jc w:val="center"/>
        <w:rPr>
          <w:rFonts w:ascii="宋体" w:hAnsi="宋体"/>
          <w:szCs w:val="22"/>
        </w:rPr>
      </w:pPr>
      <w:r>
        <w:rPr>
          <w:rFonts w:hint="eastAsia" w:ascii="宋体" w:hAnsi="宋体"/>
          <w:szCs w:val="22"/>
          <w:u w:val="single"/>
        </w:rPr>
        <w:t xml:space="preserve">      </w:t>
      </w:r>
      <w:r>
        <w:rPr>
          <w:rFonts w:hint="eastAsia" w:ascii="宋体" w:hAnsi="宋体"/>
          <w:szCs w:val="22"/>
        </w:rPr>
        <w:t>年</w:t>
      </w:r>
      <w:r>
        <w:rPr>
          <w:rFonts w:hint="eastAsia" w:ascii="宋体" w:hAnsi="宋体"/>
          <w:szCs w:val="22"/>
          <w:u w:val="single"/>
        </w:rPr>
        <w:t xml:space="preserve">        </w:t>
      </w:r>
      <w:r>
        <w:rPr>
          <w:rFonts w:hint="eastAsia" w:ascii="宋体" w:hAnsi="宋体"/>
          <w:szCs w:val="22"/>
        </w:rPr>
        <w:t>月</w:t>
      </w:r>
      <w:r>
        <w:rPr>
          <w:rFonts w:hint="eastAsia" w:ascii="宋体" w:hAnsi="宋体"/>
          <w:szCs w:val="22"/>
          <w:u w:val="single"/>
        </w:rPr>
        <w:t xml:space="preserve">      </w:t>
      </w:r>
      <w:r>
        <w:rPr>
          <w:rFonts w:hint="eastAsia" w:ascii="宋体" w:hAnsi="宋体"/>
          <w:szCs w:val="22"/>
        </w:rPr>
        <w:t>日</w:t>
      </w:r>
    </w:p>
    <w:p>
      <w:pPr>
        <w:ind w:left="376" w:leftChars="171" w:firstLine="5280" w:firstLineChars="2400"/>
        <w:jc w:val="both"/>
        <w:rPr>
          <w:rFonts w:ascii="宋体" w:hAnsi="宋体"/>
          <w:szCs w:val="22"/>
        </w:rPr>
      </w:pPr>
    </w:p>
    <w:p>
      <w:pPr>
        <w:ind w:left="376" w:leftChars="171"/>
        <w:jc w:val="both"/>
        <w:rPr>
          <w:rFonts w:ascii="宋体" w:hAnsi="宋体"/>
          <w:szCs w:val="22"/>
        </w:rPr>
      </w:pPr>
      <w:r>
        <w:rPr>
          <w:rFonts w:hint="eastAsia" w:ascii="宋体" w:hAnsi="宋体"/>
          <w:szCs w:val="22"/>
        </w:rPr>
        <w:t>注：</w:t>
      </w:r>
      <w:r>
        <w:rPr>
          <w:rFonts w:ascii="宋体" w:hAnsi="宋体"/>
          <w:szCs w:val="22"/>
        </w:rPr>
        <w:t xml:space="preserve"> </w:t>
      </w:r>
    </w:p>
    <w:p>
      <w:pPr>
        <w:ind w:firstLine="770" w:firstLineChars="350"/>
        <w:jc w:val="both"/>
        <w:rPr>
          <w:rFonts w:ascii="宋体" w:hAnsi="宋体"/>
          <w:szCs w:val="22"/>
        </w:rPr>
      </w:pPr>
      <w:r>
        <w:rPr>
          <w:rFonts w:hint="eastAsia" w:ascii="宋体" w:hAnsi="宋体"/>
          <w:szCs w:val="22"/>
        </w:rPr>
        <w:t>委托代理人应在开标时向招标人单独递交授权委托书原件。</w:t>
      </w:r>
    </w:p>
    <w:p>
      <w:pPr>
        <w:rPr>
          <w:rFonts w:ascii="宋体" w:hAnsi="宋体"/>
          <w:szCs w:val="22"/>
        </w:rPr>
      </w:pPr>
      <w:r>
        <w:rPr>
          <w:rFonts w:hint="eastAsia" w:ascii="宋体" w:hAnsi="宋体"/>
          <w:szCs w:val="22"/>
        </w:rPr>
        <w:br w:type="page"/>
      </w:r>
    </w:p>
    <w:p>
      <w:pPr>
        <w:pStyle w:val="6"/>
      </w:pPr>
      <w:r>
        <w:rPr>
          <w:rFonts w:hint="eastAsia"/>
        </w:rPr>
        <w:t>附件二：授权委托书（联合体）</w:t>
      </w:r>
    </w:p>
    <w:p>
      <w:pPr>
        <w:pStyle w:val="2"/>
        <w:ind w:left="0"/>
        <w:jc w:val="center"/>
        <w:rPr>
          <w:b/>
          <w:bCs/>
          <w:sz w:val="30"/>
          <w:szCs w:val="30"/>
        </w:rPr>
      </w:pPr>
      <w:r>
        <w:rPr>
          <w:rFonts w:hint="eastAsia"/>
          <w:b/>
          <w:bCs/>
          <w:sz w:val="30"/>
          <w:szCs w:val="30"/>
        </w:rPr>
        <w:t>授权委托书（联合体）</w:t>
      </w:r>
    </w:p>
    <w:p/>
    <w:p>
      <w:pPr>
        <w:tabs>
          <w:tab w:val="left" w:pos="0"/>
          <w:tab w:val="left" w:pos="1134"/>
          <w:tab w:val="left" w:pos="1843"/>
        </w:tabs>
        <w:autoSpaceDE w:val="0"/>
        <w:autoSpaceDN w:val="0"/>
        <w:ind w:right="2" w:rightChars="1" w:firstLine="440" w:firstLineChars="200"/>
        <w:jc w:val="both"/>
        <w:textAlignment w:val="bottom"/>
        <w:rPr>
          <w:rFonts w:ascii="宋体" w:hAnsi="宋体"/>
          <w:szCs w:val="22"/>
        </w:rPr>
      </w:pPr>
      <w:r>
        <w:rPr>
          <w:rFonts w:hint="eastAsia" w:ascii="宋体" w:hAnsi="宋体"/>
          <w:szCs w:val="22"/>
        </w:rPr>
        <w:t>本授权委托书声明：我</w:t>
      </w:r>
      <w:r>
        <w:rPr>
          <w:rFonts w:ascii="宋体" w:hAnsi="宋体"/>
          <w:szCs w:val="22"/>
          <w:u w:val="single"/>
        </w:rPr>
        <w:t xml:space="preserve">  </w:t>
      </w:r>
      <w:r>
        <w:rPr>
          <w:rFonts w:hint="eastAsia" w:ascii="宋体" w:hAnsi="宋体"/>
          <w:b/>
          <w:szCs w:val="22"/>
          <w:u w:val="single"/>
        </w:rPr>
        <w:t xml:space="preserve">   </w:t>
      </w:r>
      <w:r>
        <w:rPr>
          <w:rFonts w:ascii="宋体" w:hAnsi="宋体"/>
          <w:szCs w:val="22"/>
          <w:u w:val="single"/>
        </w:rPr>
        <w:t xml:space="preserve"> </w:t>
      </w:r>
      <w:r>
        <w:rPr>
          <w:rFonts w:hint="eastAsia" w:ascii="宋体" w:hAnsi="宋体"/>
          <w:szCs w:val="22"/>
        </w:rPr>
        <w:t>（姓名）系</w:t>
      </w:r>
      <w:r>
        <w:rPr>
          <w:rFonts w:ascii="宋体" w:hAnsi="宋体"/>
          <w:szCs w:val="22"/>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(联合体牵头人)的法定代表人，我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hint="eastAsia" w:ascii="宋体" w:hAnsi="宋体"/>
          <w:szCs w:val="22"/>
        </w:rPr>
        <w:t>联合体其他成员一名称)的法定代表人，我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(联合体其他成员二名称)的法定代表人，我</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（姓名）系</w:t>
      </w:r>
      <w:r>
        <w:rPr>
          <w:rFonts w:hint="eastAsia" w:ascii="宋体" w:hAnsi="宋体"/>
          <w:szCs w:val="22"/>
          <w:u w:val="single"/>
        </w:rPr>
        <w:t xml:space="preserve">            （</w:t>
      </w:r>
      <w:r>
        <w:rPr>
          <w:rFonts w:hint="eastAsia" w:ascii="宋体" w:hAnsi="宋体"/>
          <w:szCs w:val="22"/>
        </w:rPr>
        <w:t>联合体其他成员三名称)的法定代表人，现共同授权委托</w:t>
      </w:r>
      <w:r>
        <w:rPr>
          <w:rFonts w:ascii="宋体" w:hAnsi="宋体"/>
          <w:szCs w:val="22"/>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hint="eastAsia" w:ascii="宋体" w:hAnsi="宋体"/>
          <w:szCs w:val="22"/>
        </w:rPr>
        <w:t>(联合体牵头人)的</w:t>
      </w:r>
      <w:r>
        <w:rPr>
          <w:rFonts w:ascii="宋体" w:hAnsi="宋体"/>
          <w:szCs w:val="22"/>
          <w:u w:val="single"/>
        </w:rPr>
        <w:t xml:space="preserve"> </w:t>
      </w:r>
      <w:r>
        <w:rPr>
          <w:rFonts w:hint="eastAsia" w:ascii="宋体" w:hAnsi="宋体"/>
          <w:szCs w:val="22"/>
          <w:u w:val="single"/>
        </w:rPr>
        <w:t xml:space="preserve">     </w:t>
      </w:r>
      <w:r>
        <w:rPr>
          <w:rFonts w:hint="eastAsia" w:ascii="宋体" w:hAnsi="宋体"/>
          <w:b/>
          <w:szCs w:val="22"/>
          <w:u w:val="single"/>
        </w:rPr>
        <w:t xml:space="preserve"> </w:t>
      </w:r>
      <w:r>
        <w:rPr>
          <w:rFonts w:hint="eastAsia" w:ascii="宋体" w:hAnsi="宋体"/>
          <w:szCs w:val="22"/>
        </w:rPr>
        <w:t>(委托代理人)为我们所组成投标联合体参加</w:t>
      </w:r>
      <w:r>
        <w:rPr>
          <w:rFonts w:hint="eastAsia" w:ascii="宋体" w:hAnsi="宋体"/>
          <w:szCs w:val="22"/>
          <w:u w:val="single"/>
        </w:rPr>
        <w:t xml:space="preserve">     (项目名称)  </w:t>
      </w:r>
      <w:r>
        <w:rPr>
          <w:rFonts w:hint="eastAsia" w:ascii="宋体" w:hAnsi="宋体"/>
          <w:szCs w:val="22"/>
        </w:rPr>
        <w:t>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ind w:firstLine="440" w:firstLineChars="200"/>
        <w:jc w:val="both"/>
        <w:rPr>
          <w:rFonts w:ascii="宋体" w:hAnsi="宋体"/>
          <w:szCs w:val="22"/>
        </w:rPr>
      </w:pPr>
      <w:r>
        <w:rPr>
          <w:rFonts w:hint="eastAsia" w:ascii="宋体" w:hAnsi="宋体"/>
          <w:szCs w:val="22"/>
        </w:rPr>
        <w:t>委托期限：</w:t>
      </w:r>
      <w:r>
        <w:rPr>
          <w:rFonts w:hint="eastAsia" w:ascii="宋体" w:hAnsi="宋体"/>
          <w:szCs w:val="22"/>
          <w:u w:val="single"/>
        </w:rPr>
        <w:t>自本授权委托书签署之日起至招标文件约定的“投标有效期”结束为止</w:t>
      </w:r>
      <w:r>
        <w:rPr>
          <w:rFonts w:hint="eastAsia" w:ascii="宋体" w:hAnsi="宋体"/>
          <w:b/>
          <w:szCs w:val="22"/>
          <w:u w:val="single"/>
        </w:rPr>
        <w:t>。</w:t>
      </w:r>
    </w:p>
    <w:p>
      <w:pPr>
        <w:tabs>
          <w:tab w:val="left" w:pos="0"/>
          <w:tab w:val="left" w:pos="1134"/>
          <w:tab w:val="left" w:pos="1843"/>
        </w:tabs>
        <w:autoSpaceDE w:val="0"/>
        <w:autoSpaceDN w:val="0"/>
        <w:ind w:right="2" w:rightChars="1" w:firstLine="440" w:firstLineChars="200"/>
        <w:jc w:val="both"/>
        <w:textAlignment w:val="bottom"/>
        <w:rPr>
          <w:rFonts w:ascii="宋体" w:hAnsi="宋体"/>
          <w:szCs w:val="22"/>
        </w:rPr>
      </w:pPr>
      <w:r>
        <w:rPr>
          <w:rFonts w:hint="eastAsia" w:ascii="宋体" w:hAnsi="宋体"/>
          <w:szCs w:val="22"/>
        </w:rPr>
        <w:t>委托代理人无转委托权。</w:t>
      </w:r>
    </w:p>
    <w:p>
      <w:pPr>
        <w:tabs>
          <w:tab w:val="left" w:pos="0"/>
          <w:tab w:val="left" w:pos="1134"/>
          <w:tab w:val="left" w:pos="1843"/>
        </w:tabs>
        <w:autoSpaceDE w:val="0"/>
        <w:autoSpaceDN w:val="0"/>
        <w:adjustRightInd w:val="0"/>
        <w:spacing w:before="60" w:after="60"/>
        <w:ind w:right="2" w:rightChars="1"/>
        <w:jc w:val="both"/>
        <w:textAlignment w:val="bottom"/>
        <w:rPr>
          <w:rFonts w:ascii="宋体" w:hAnsi="宋体"/>
          <w:szCs w:val="22"/>
        </w:rPr>
      </w:pPr>
      <w:r>
        <w:rPr>
          <w:rFonts w:hint="eastAsia" w:ascii="宋体" w:hAnsi="宋体"/>
          <w:szCs w:val="22"/>
        </w:rPr>
        <w:t>附：法定代表人身份证（正反面）复印件或扫描件、委托代理人身份证（正反面）复印件或扫描件。</w:t>
      </w:r>
    </w:p>
    <w:p>
      <w:pPr>
        <w:pStyle w:val="2"/>
      </w:pPr>
    </w:p>
    <w:p>
      <w:pPr>
        <w:tabs>
          <w:tab w:val="left" w:pos="0"/>
          <w:tab w:val="left" w:pos="1134"/>
          <w:tab w:val="left" w:pos="1843"/>
        </w:tabs>
        <w:autoSpaceDE w:val="0"/>
        <w:autoSpaceDN w:val="0"/>
        <w:adjustRightInd w:val="0"/>
        <w:spacing w:before="60" w:after="60"/>
        <w:ind w:left="440" w:leftChars="200" w:right="2" w:rightChars="1" w:firstLine="5610" w:firstLineChars="2550"/>
        <w:jc w:val="both"/>
        <w:textAlignment w:val="bottom"/>
        <w:rPr>
          <w:rFonts w:ascii="宋体" w:hAnsi="宋体"/>
          <w:szCs w:val="22"/>
        </w:rPr>
      </w:pPr>
      <w:r>
        <w:rPr>
          <w:rFonts w:hint="eastAsia" w:ascii="宋体" w:hAnsi="宋体"/>
          <w:szCs w:val="22"/>
        </w:rPr>
        <w:t>委托代理人姓名：</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p>
    <w:p>
      <w:pPr>
        <w:tabs>
          <w:tab w:val="left" w:pos="0"/>
          <w:tab w:val="left" w:pos="1134"/>
          <w:tab w:val="left" w:pos="1843"/>
        </w:tabs>
        <w:autoSpaceDE w:val="0"/>
        <w:autoSpaceDN w:val="0"/>
        <w:ind w:right="2" w:rightChars="1" w:firstLine="5280" w:firstLineChars="2400"/>
        <w:jc w:val="both"/>
        <w:textAlignment w:val="bottom"/>
        <w:rPr>
          <w:rFonts w:ascii="宋体" w:hAnsi="宋体"/>
          <w:szCs w:val="22"/>
        </w:rPr>
      </w:pPr>
      <w:r>
        <w:rPr>
          <w:rFonts w:hint="eastAsia" w:ascii="宋体" w:hAnsi="宋体"/>
          <w:szCs w:val="22"/>
        </w:rPr>
        <w:t>委托代理人：</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(签字)</w:t>
      </w:r>
      <w:r>
        <w:rPr>
          <w:rFonts w:ascii="宋体" w:hAnsi="宋体"/>
          <w:szCs w:val="22"/>
        </w:rPr>
        <w:t xml:space="preserve"> </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u w:val="single"/>
        </w:rPr>
      </w:pPr>
      <w:r>
        <w:rPr>
          <w:rFonts w:hint="eastAsia" w:ascii="宋体" w:hAnsi="宋体"/>
          <w:szCs w:val="22"/>
        </w:rPr>
        <w:t>联合体牵头人：</w:t>
      </w:r>
      <w:r>
        <w:rPr>
          <w:rFonts w:ascii="宋体" w:hAnsi="宋体"/>
          <w:szCs w:val="22"/>
          <w:u w:val="single"/>
        </w:rPr>
        <w:t xml:space="preserve">   </w:t>
      </w:r>
      <w:r>
        <w:rPr>
          <w:rFonts w:hint="eastAsia" w:ascii="宋体" w:hAnsi="宋体"/>
          <w:b/>
          <w:szCs w:val="22"/>
          <w:u w:val="single"/>
        </w:rPr>
        <w:t xml:space="preserve">             </w:t>
      </w:r>
      <w:r>
        <w:rPr>
          <w:rFonts w:hint="eastAsia" w:ascii="宋体" w:hAnsi="宋体"/>
          <w:szCs w:val="22"/>
          <w:u w:val="single"/>
        </w:rPr>
        <w:t>(盖单位章)</w:t>
      </w:r>
    </w:p>
    <w:p>
      <w:pPr>
        <w:tabs>
          <w:tab w:val="left" w:pos="0"/>
          <w:tab w:val="left" w:pos="1134"/>
          <w:tab w:val="left" w:pos="1843"/>
        </w:tabs>
        <w:autoSpaceDE w:val="0"/>
        <w:autoSpaceDN w:val="0"/>
        <w:ind w:left="444" w:leftChars="202" w:right="2" w:rightChars="1"/>
        <w:jc w:val="right"/>
        <w:textAlignment w:val="bottom"/>
        <w:rPr>
          <w:rFonts w:ascii="宋体" w:hAnsi="宋体"/>
          <w:szCs w:val="22"/>
        </w:rPr>
      </w:pPr>
      <w:r>
        <w:rPr>
          <w:rFonts w:hint="eastAsia" w:ascii="宋体" w:hAnsi="宋体"/>
          <w:szCs w:val="22"/>
        </w:rPr>
        <w:t>法定代表人：</w:t>
      </w:r>
      <w:r>
        <w:rPr>
          <w:rFonts w:ascii="宋体" w:hAnsi="宋体"/>
          <w:szCs w:val="22"/>
          <w:u w:val="single"/>
        </w:rPr>
        <w:t xml:space="preserve">                </w:t>
      </w:r>
      <w:r>
        <w:rPr>
          <w:rFonts w:hint="eastAsia" w:ascii="宋体" w:hAnsi="宋体"/>
          <w:szCs w:val="22"/>
          <w:u w:val="single"/>
        </w:rPr>
        <w:t>(签字或盖章)</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rPr>
      </w:pPr>
      <w:r>
        <w:rPr>
          <w:rFonts w:hint="eastAsia" w:ascii="宋体" w:hAnsi="宋体"/>
          <w:szCs w:val="22"/>
        </w:rPr>
        <w:t>联合体其他成员单位一名称</w:t>
      </w:r>
      <w:r>
        <w:rPr>
          <w:rFonts w:hint="eastAsia" w:ascii="宋体" w:hAnsi="宋体"/>
          <w:b/>
          <w:szCs w:val="22"/>
          <w:u w:val="single"/>
        </w:rPr>
        <w:t xml:space="preserve">：                </w:t>
      </w:r>
      <w:r>
        <w:rPr>
          <w:rFonts w:hint="eastAsia" w:ascii="宋体" w:hAnsi="宋体"/>
          <w:szCs w:val="22"/>
          <w:u w:val="single"/>
        </w:rPr>
        <w:t>(盖单位章)</w:t>
      </w:r>
    </w:p>
    <w:p>
      <w:pPr>
        <w:tabs>
          <w:tab w:val="left" w:pos="0"/>
          <w:tab w:val="left" w:pos="1134"/>
          <w:tab w:val="left" w:pos="1843"/>
        </w:tabs>
        <w:autoSpaceDE w:val="0"/>
        <w:autoSpaceDN w:val="0"/>
        <w:ind w:right="2" w:rightChars="1" w:firstLine="440" w:firstLineChars="200"/>
        <w:jc w:val="right"/>
        <w:textAlignment w:val="bottom"/>
        <w:rPr>
          <w:rFonts w:ascii="宋体" w:hAnsi="宋体"/>
          <w:szCs w:val="22"/>
        </w:rPr>
      </w:pPr>
      <w:r>
        <w:rPr>
          <w:rFonts w:hint="eastAsia" w:ascii="宋体" w:hAnsi="宋体"/>
          <w:szCs w:val="22"/>
        </w:rPr>
        <w:t>法定代表人：</w:t>
      </w:r>
      <w:r>
        <w:rPr>
          <w:rFonts w:ascii="宋体" w:hAnsi="宋体"/>
          <w:szCs w:val="22"/>
        </w:rPr>
        <w:t xml:space="preserve"> </w:t>
      </w:r>
      <w:r>
        <w:rPr>
          <w:rFonts w:ascii="宋体" w:hAnsi="宋体"/>
          <w:szCs w:val="22"/>
          <w:u w:val="single"/>
        </w:rPr>
        <w:tab/>
      </w:r>
      <w:r>
        <w:rPr>
          <w:rFonts w:ascii="宋体" w:hAnsi="宋体"/>
          <w:szCs w:val="22"/>
          <w:u w:val="single"/>
        </w:rPr>
        <w:t xml:space="preserve">             </w:t>
      </w:r>
      <w:r>
        <w:rPr>
          <w:rFonts w:hint="eastAsia" w:ascii="宋体" w:hAnsi="宋体"/>
          <w:szCs w:val="22"/>
          <w:u w:val="single"/>
        </w:rPr>
        <w:t>(签字或盖章)</w:t>
      </w:r>
      <w:r>
        <w:rPr>
          <w:rFonts w:ascii="宋体" w:hAnsi="宋体"/>
          <w:szCs w:val="22"/>
          <w:u w:val="single"/>
        </w:rPr>
        <w:t xml:space="preserve">  </w:t>
      </w:r>
    </w:p>
    <w:p>
      <w:pPr>
        <w:tabs>
          <w:tab w:val="left" w:pos="0"/>
          <w:tab w:val="left" w:pos="1134"/>
          <w:tab w:val="left" w:pos="1843"/>
        </w:tabs>
        <w:autoSpaceDE w:val="0"/>
        <w:autoSpaceDN w:val="0"/>
        <w:ind w:left="2" w:leftChars="1" w:right="2" w:rightChars="1" w:firstLine="440" w:firstLineChars="200"/>
        <w:jc w:val="right"/>
        <w:textAlignment w:val="bottom"/>
        <w:rPr>
          <w:rFonts w:ascii="宋体" w:hAnsi="宋体"/>
          <w:szCs w:val="22"/>
        </w:rPr>
      </w:pPr>
      <w:r>
        <w:rPr>
          <w:rFonts w:hint="eastAsia" w:ascii="宋体" w:hAnsi="宋体"/>
          <w:szCs w:val="22"/>
        </w:rPr>
        <w:t>联合体其他成员单位二名称</w:t>
      </w:r>
      <w:r>
        <w:rPr>
          <w:rFonts w:hint="eastAsia" w:ascii="宋体" w:hAnsi="宋体"/>
          <w:b/>
          <w:szCs w:val="22"/>
          <w:u w:val="single"/>
        </w:rPr>
        <w:t xml:space="preserve">：             </w:t>
      </w:r>
      <w:r>
        <w:rPr>
          <w:rFonts w:hint="eastAsia" w:ascii="宋体" w:hAnsi="宋体"/>
          <w:szCs w:val="22"/>
          <w:u w:val="single"/>
        </w:rPr>
        <w:t xml:space="preserve">   (盖单位章)</w:t>
      </w:r>
    </w:p>
    <w:p>
      <w:pPr>
        <w:tabs>
          <w:tab w:val="left" w:pos="0"/>
          <w:tab w:val="left" w:pos="1134"/>
          <w:tab w:val="left" w:pos="1843"/>
        </w:tabs>
        <w:autoSpaceDE w:val="0"/>
        <w:autoSpaceDN w:val="0"/>
        <w:ind w:left="2" w:leftChars="1" w:right="2" w:rightChars="1" w:firstLine="440" w:firstLineChars="200"/>
        <w:jc w:val="right"/>
        <w:textAlignment w:val="bottom"/>
        <w:rPr>
          <w:rFonts w:ascii="宋体" w:hAnsi="宋体"/>
          <w:szCs w:val="22"/>
          <w:u w:val="single"/>
        </w:rPr>
      </w:pPr>
      <w:r>
        <w:rPr>
          <w:rFonts w:hint="eastAsia" w:ascii="宋体" w:hAnsi="宋体"/>
          <w:szCs w:val="22"/>
        </w:rPr>
        <w:t>法定代表人：</w:t>
      </w:r>
      <w:r>
        <w:rPr>
          <w:rFonts w:ascii="宋体" w:hAnsi="宋体"/>
          <w:szCs w:val="22"/>
        </w:rPr>
        <w:t xml:space="preserve"> </w:t>
      </w:r>
      <w:r>
        <w:rPr>
          <w:rFonts w:ascii="宋体" w:hAnsi="宋体"/>
          <w:szCs w:val="22"/>
          <w:u w:val="single"/>
        </w:rPr>
        <w:tab/>
      </w:r>
      <w:r>
        <w:rPr>
          <w:rFonts w:ascii="宋体" w:hAnsi="宋体"/>
          <w:szCs w:val="22"/>
          <w:u w:val="single"/>
        </w:rPr>
        <w:t xml:space="preserve">        </w:t>
      </w:r>
      <w:r>
        <w:rPr>
          <w:rFonts w:hint="eastAsia" w:ascii="宋体" w:hAnsi="宋体"/>
          <w:szCs w:val="22"/>
          <w:u w:val="single"/>
        </w:rPr>
        <w:t xml:space="preserve"> </w:t>
      </w:r>
      <w:r>
        <w:rPr>
          <w:rFonts w:ascii="宋体" w:hAnsi="宋体"/>
          <w:szCs w:val="22"/>
          <w:u w:val="single"/>
        </w:rPr>
        <w:t xml:space="preserve">     </w:t>
      </w:r>
      <w:r>
        <w:rPr>
          <w:rFonts w:hint="eastAsia" w:ascii="宋体" w:hAnsi="宋体"/>
          <w:szCs w:val="22"/>
          <w:u w:val="single"/>
        </w:rPr>
        <w:t>(签字或盖章)</w:t>
      </w:r>
    </w:p>
    <w:p>
      <w:pPr>
        <w:tabs>
          <w:tab w:val="left" w:pos="0"/>
          <w:tab w:val="left" w:pos="1134"/>
          <w:tab w:val="left" w:pos="1843"/>
        </w:tabs>
        <w:autoSpaceDE w:val="0"/>
        <w:autoSpaceDN w:val="0"/>
        <w:ind w:left="2" w:leftChars="1" w:right="2" w:rightChars="1" w:firstLine="440" w:firstLineChars="200"/>
        <w:jc w:val="center"/>
        <w:textAlignment w:val="bottom"/>
        <w:rPr>
          <w:rFonts w:ascii="宋体" w:hAnsi="宋体"/>
          <w:szCs w:val="22"/>
        </w:rPr>
      </w:pPr>
      <w:r>
        <w:rPr>
          <w:rFonts w:ascii="宋体" w:hAnsi="宋体"/>
          <w:szCs w:val="22"/>
        </w:rPr>
        <w:t>...</w:t>
      </w:r>
    </w:p>
    <w:p>
      <w:pPr>
        <w:pStyle w:val="2"/>
        <w:jc w:val="right"/>
        <w:rPr>
          <w:szCs w:val="22"/>
        </w:rPr>
      </w:pPr>
      <w:r>
        <w:rPr>
          <w:szCs w:val="22"/>
        </w:rPr>
        <w:t xml:space="preserve"> </w:t>
      </w:r>
      <w:r>
        <w:rPr>
          <w:rFonts w:hint="eastAsia"/>
          <w:szCs w:val="22"/>
        </w:rPr>
        <w:t xml:space="preserve">   </w:t>
      </w:r>
      <w:r>
        <w:rPr>
          <w:szCs w:val="22"/>
        </w:rPr>
        <w:t xml:space="preserve"> </w:t>
      </w:r>
      <w:r>
        <w:rPr>
          <w:rFonts w:hint="eastAsia"/>
          <w:szCs w:val="22"/>
        </w:rPr>
        <w:t xml:space="preserve">                                                   </w:t>
      </w:r>
      <w:r>
        <w:rPr>
          <w:rFonts w:hint="eastAsia"/>
          <w:szCs w:val="22"/>
          <w:u w:val="single"/>
        </w:rPr>
        <w:t xml:space="preserve">     </w:t>
      </w:r>
      <w:r>
        <w:rPr>
          <w:rFonts w:hint="eastAsia"/>
          <w:szCs w:val="22"/>
        </w:rPr>
        <w:t>年</w:t>
      </w:r>
      <w:r>
        <w:rPr>
          <w:rFonts w:hint="eastAsia"/>
          <w:szCs w:val="22"/>
          <w:u w:val="single"/>
        </w:rPr>
        <w:t xml:space="preserve">      </w:t>
      </w:r>
      <w:r>
        <w:rPr>
          <w:rFonts w:hint="eastAsia"/>
          <w:szCs w:val="22"/>
        </w:rPr>
        <w:t>月</w:t>
      </w:r>
      <w:r>
        <w:rPr>
          <w:rFonts w:hint="eastAsia"/>
          <w:szCs w:val="22"/>
          <w:u w:val="single"/>
        </w:rPr>
        <w:t xml:space="preserve">      </w:t>
      </w:r>
      <w:r>
        <w:rPr>
          <w:rFonts w:hint="eastAsia"/>
          <w:szCs w:val="22"/>
        </w:rPr>
        <w:t>日</w:t>
      </w:r>
    </w:p>
    <w:p>
      <w:pPr>
        <w:pStyle w:val="2"/>
      </w:pPr>
      <w:r>
        <w:rPr>
          <w:rFonts w:hint="eastAsia"/>
        </w:rPr>
        <w:t>注：</w:t>
      </w:r>
      <w:r>
        <w:t xml:space="preserve"> </w:t>
      </w:r>
      <w:r>
        <w:rPr>
          <w:rFonts w:hint="eastAsia"/>
        </w:rPr>
        <w:t>委托代理人应在开标时向招标人单独递交授权委托书原件。</w:t>
      </w:r>
    </w:p>
    <w:p>
      <w:pPr>
        <w:pStyle w:val="2"/>
      </w:pPr>
    </w:p>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Microsoft JhengHei">
    <w:panose1 w:val="020B0604030504040204"/>
    <w:charset w:val="88"/>
    <w:family w:val="swiss"/>
    <w:pitch w:val="default"/>
    <w:sig w:usb0="000002A7" w:usb1="28CF4400" w:usb2="00000016" w:usb3="00000000" w:csb0="00100009"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84</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107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107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63B75"/>
    <w:multiLevelType w:val="multilevel"/>
    <w:tmpl w:val="8AB63B75"/>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9ACCCABB"/>
    <w:multiLevelType w:val="multilevel"/>
    <w:tmpl w:val="9ACCCABB"/>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BA6A5ED5"/>
    <w:multiLevelType w:val="singleLevel"/>
    <w:tmpl w:val="BA6A5ED5"/>
    <w:lvl w:ilvl="0" w:tentative="0">
      <w:start w:val="1"/>
      <w:numFmt w:val="chineseCounting"/>
      <w:suff w:val="nothing"/>
      <w:lvlText w:val="（%1）"/>
      <w:lvlJc w:val="left"/>
      <w:rPr>
        <w:rFonts w:hint="eastAsia"/>
      </w:rPr>
    </w:lvl>
  </w:abstractNum>
  <w:abstractNum w:abstractNumId="3">
    <w:nsid w:val="C1FE8DE2"/>
    <w:multiLevelType w:val="singleLevel"/>
    <w:tmpl w:val="C1FE8DE2"/>
    <w:lvl w:ilvl="0" w:tentative="0">
      <w:start w:val="1"/>
      <w:numFmt w:val="decimal"/>
      <w:suff w:val="nothing"/>
      <w:lvlText w:val="（%1）"/>
      <w:lvlJc w:val="left"/>
    </w:lvl>
  </w:abstractNum>
  <w:abstractNum w:abstractNumId="4">
    <w:nsid w:val="E21CA7AF"/>
    <w:multiLevelType w:val="singleLevel"/>
    <w:tmpl w:val="E21CA7AF"/>
    <w:lvl w:ilvl="0" w:tentative="0">
      <w:start w:val="1"/>
      <w:numFmt w:val="decimal"/>
      <w:lvlText w:val="%1."/>
      <w:lvlJc w:val="left"/>
      <w:pPr>
        <w:tabs>
          <w:tab w:val="left" w:pos="312"/>
        </w:tabs>
      </w:pPr>
    </w:lvl>
  </w:abstractNum>
  <w:abstractNum w:abstractNumId="5">
    <w:nsid w:val="E67E8B12"/>
    <w:multiLevelType w:val="singleLevel"/>
    <w:tmpl w:val="E67E8B12"/>
    <w:lvl w:ilvl="0" w:tentative="0">
      <w:start w:val="1"/>
      <w:numFmt w:val="decimal"/>
      <w:suff w:val="nothing"/>
      <w:lvlText w:val="（%1）"/>
      <w:lvlJc w:val="left"/>
    </w:lvl>
  </w:abstractNum>
  <w:abstractNum w:abstractNumId="6">
    <w:nsid w:val="FB6383D7"/>
    <w:multiLevelType w:val="singleLevel"/>
    <w:tmpl w:val="FB6383D7"/>
    <w:lvl w:ilvl="0" w:tentative="0">
      <w:start w:val="1"/>
      <w:numFmt w:val="decimal"/>
      <w:suff w:val="space"/>
      <w:lvlText w:val="%1."/>
      <w:lvlJc w:val="left"/>
    </w:lvl>
  </w:abstractNum>
  <w:abstractNum w:abstractNumId="7">
    <w:nsid w:val="0A5DAB46"/>
    <w:multiLevelType w:val="singleLevel"/>
    <w:tmpl w:val="0A5DAB46"/>
    <w:lvl w:ilvl="0" w:tentative="0">
      <w:start w:val="4"/>
      <w:numFmt w:val="chineseCounting"/>
      <w:suff w:val="space"/>
      <w:lvlText w:val="第%1章"/>
      <w:lvlJc w:val="left"/>
      <w:rPr>
        <w:rFonts w:hint="eastAsia"/>
      </w:rPr>
    </w:lvl>
  </w:abstractNum>
  <w:abstractNum w:abstractNumId="8">
    <w:nsid w:val="0EC8EAB6"/>
    <w:multiLevelType w:val="singleLevel"/>
    <w:tmpl w:val="0EC8EAB6"/>
    <w:lvl w:ilvl="0" w:tentative="0">
      <w:start w:val="1"/>
      <w:numFmt w:val="decimal"/>
      <w:lvlText w:val="%1."/>
      <w:lvlJc w:val="left"/>
      <w:pPr>
        <w:tabs>
          <w:tab w:val="left" w:pos="312"/>
        </w:tabs>
      </w:pPr>
    </w:lvl>
  </w:abstractNum>
  <w:abstractNum w:abstractNumId="9">
    <w:nsid w:val="132CAC4F"/>
    <w:multiLevelType w:val="singleLevel"/>
    <w:tmpl w:val="132CAC4F"/>
    <w:lvl w:ilvl="0" w:tentative="0">
      <w:start w:val="1"/>
      <w:numFmt w:val="chineseCounting"/>
      <w:suff w:val="space"/>
      <w:lvlText w:val="第%1节"/>
      <w:lvlJc w:val="left"/>
      <w:rPr>
        <w:rFonts w:hint="eastAsia"/>
      </w:rPr>
    </w:lvl>
  </w:abstractNum>
  <w:abstractNum w:abstractNumId="10">
    <w:nsid w:val="239E42BC"/>
    <w:multiLevelType w:val="singleLevel"/>
    <w:tmpl w:val="239E42BC"/>
    <w:lvl w:ilvl="0" w:tentative="0">
      <w:start w:val="1"/>
      <w:numFmt w:val="chineseCounting"/>
      <w:suff w:val="nothing"/>
      <w:lvlText w:val="（%1）"/>
      <w:lvlJc w:val="left"/>
      <w:rPr>
        <w:rFonts w:hint="eastAsia"/>
      </w:rPr>
    </w:lvl>
  </w:abstractNum>
  <w:abstractNum w:abstractNumId="11">
    <w:nsid w:val="433130BD"/>
    <w:multiLevelType w:val="singleLevel"/>
    <w:tmpl w:val="433130BD"/>
    <w:lvl w:ilvl="0" w:tentative="0">
      <w:start w:val="1"/>
      <w:numFmt w:val="decimal"/>
      <w:lvlText w:val="%1."/>
      <w:lvlJc w:val="left"/>
      <w:pPr>
        <w:tabs>
          <w:tab w:val="left" w:pos="312"/>
        </w:tabs>
      </w:pPr>
    </w:lvl>
  </w:abstractNum>
  <w:abstractNum w:abstractNumId="12">
    <w:nsid w:val="450E2C3B"/>
    <w:multiLevelType w:val="singleLevel"/>
    <w:tmpl w:val="450E2C3B"/>
    <w:lvl w:ilvl="0" w:tentative="0">
      <w:start w:val="2"/>
      <w:numFmt w:val="chineseCounting"/>
      <w:suff w:val="nothing"/>
      <w:lvlText w:val="%1、"/>
      <w:lvlJc w:val="left"/>
      <w:rPr>
        <w:rFonts w:hint="eastAsia"/>
      </w:rPr>
    </w:lvl>
  </w:abstractNum>
  <w:abstractNum w:abstractNumId="13">
    <w:nsid w:val="47D2A94E"/>
    <w:multiLevelType w:val="singleLevel"/>
    <w:tmpl w:val="47D2A94E"/>
    <w:lvl w:ilvl="0" w:tentative="0">
      <w:start w:val="1"/>
      <w:numFmt w:val="decimal"/>
      <w:suff w:val="space"/>
      <w:lvlText w:val="%1."/>
      <w:lvlJc w:val="left"/>
    </w:lvl>
  </w:abstractNum>
  <w:abstractNum w:abstractNumId="14">
    <w:nsid w:val="48B43184"/>
    <w:multiLevelType w:val="singleLevel"/>
    <w:tmpl w:val="48B43184"/>
    <w:lvl w:ilvl="0" w:tentative="0">
      <w:start w:val="13"/>
      <w:numFmt w:val="decimal"/>
      <w:suff w:val="nothing"/>
      <w:lvlText w:val="（%1）"/>
      <w:lvlJc w:val="left"/>
    </w:lvl>
  </w:abstractNum>
  <w:abstractNum w:abstractNumId="15">
    <w:nsid w:val="4AFFFBE8"/>
    <w:multiLevelType w:val="singleLevel"/>
    <w:tmpl w:val="4AFFFBE8"/>
    <w:lvl w:ilvl="0" w:tentative="0">
      <w:start w:val="1"/>
      <w:numFmt w:val="decimal"/>
      <w:suff w:val="space"/>
      <w:lvlText w:val="%1."/>
      <w:lvlJc w:val="left"/>
    </w:lvl>
  </w:abstractNum>
  <w:num w:numId="1">
    <w:abstractNumId w:val="15"/>
  </w:num>
  <w:num w:numId="2">
    <w:abstractNumId w:val="1"/>
  </w:num>
  <w:num w:numId="3">
    <w:abstractNumId w:val="3"/>
  </w:num>
  <w:num w:numId="4">
    <w:abstractNumId w:val="8"/>
  </w:num>
  <w:num w:numId="5">
    <w:abstractNumId w:val="11"/>
  </w:num>
  <w:num w:numId="6">
    <w:abstractNumId w:val="7"/>
  </w:num>
  <w:num w:numId="7">
    <w:abstractNumId w:val="9"/>
  </w:num>
  <w:num w:numId="8">
    <w:abstractNumId w:val="0"/>
  </w:num>
  <w:num w:numId="9">
    <w:abstractNumId w:val="5"/>
  </w:num>
  <w:num w:numId="10">
    <w:abstractNumId w:val="14"/>
  </w:num>
  <w:num w:numId="11">
    <w:abstractNumId w:val="4"/>
  </w:num>
  <w:num w:numId="12">
    <w:abstractNumId w:val="13"/>
  </w:num>
  <w:num w:numId="13">
    <w:abstractNumId w:val="6"/>
  </w:num>
  <w:num w:numId="14">
    <w:abstractNumId w:val="10"/>
  </w:num>
  <w:num w:numId="15">
    <w:abstractNumId w:val="12"/>
  </w:num>
  <w:num w:numId="1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icago">
    <w15:presenceInfo w15:providerId="None" w15:userId="Chicag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hideSpellingErrors/>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Y2I0ZTZhZmY1NzdkNWJiNGEyMjdkYmU5N2RhNGMifQ=="/>
  </w:docVars>
  <w:rsids>
    <w:rsidRoot w:val="00172A27"/>
    <w:rsid w:val="00172A27"/>
    <w:rsid w:val="00187716"/>
    <w:rsid w:val="003C47A0"/>
    <w:rsid w:val="003C788A"/>
    <w:rsid w:val="004D57BE"/>
    <w:rsid w:val="0060598F"/>
    <w:rsid w:val="006217C6"/>
    <w:rsid w:val="006517DB"/>
    <w:rsid w:val="00675D08"/>
    <w:rsid w:val="009E619E"/>
    <w:rsid w:val="00AC5D53"/>
    <w:rsid w:val="00B02F00"/>
    <w:rsid w:val="00C42410"/>
    <w:rsid w:val="00CF7903"/>
    <w:rsid w:val="00D67065"/>
    <w:rsid w:val="00DF68E0"/>
    <w:rsid w:val="00E471CD"/>
    <w:rsid w:val="014666C5"/>
    <w:rsid w:val="01A4627A"/>
    <w:rsid w:val="01C17F70"/>
    <w:rsid w:val="01F6365D"/>
    <w:rsid w:val="02810978"/>
    <w:rsid w:val="02D36B91"/>
    <w:rsid w:val="02E50AA8"/>
    <w:rsid w:val="03084734"/>
    <w:rsid w:val="03234164"/>
    <w:rsid w:val="03827B74"/>
    <w:rsid w:val="03CB7744"/>
    <w:rsid w:val="03DE304E"/>
    <w:rsid w:val="04446BD7"/>
    <w:rsid w:val="046528F1"/>
    <w:rsid w:val="048803B9"/>
    <w:rsid w:val="050D0BEF"/>
    <w:rsid w:val="05AD324D"/>
    <w:rsid w:val="060B6023"/>
    <w:rsid w:val="06363EE3"/>
    <w:rsid w:val="06612C9D"/>
    <w:rsid w:val="069C29A2"/>
    <w:rsid w:val="06BF4101"/>
    <w:rsid w:val="06C54BC8"/>
    <w:rsid w:val="071C4619"/>
    <w:rsid w:val="07283837"/>
    <w:rsid w:val="072F2C30"/>
    <w:rsid w:val="084154DE"/>
    <w:rsid w:val="085563DD"/>
    <w:rsid w:val="08597FF8"/>
    <w:rsid w:val="0885444C"/>
    <w:rsid w:val="08B43490"/>
    <w:rsid w:val="08FD33DC"/>
    <w:rsid w:val="0996504B"/>
    <w:rsid w:val="09EB0316"/>
    <w:rsid w:val="09FF598E"/>
    <w:rsid w:val="0A275B8E"/>
    <w:rsid w:val="0A691417"/>
    <w:rsid w:val="0ADE466E"/>
    <w:rsid w:val="0B1A0FCF"/>
    <w:rsid w:val="0B377B1A"/>
    <w:rsid w:val="0B7817B9"/>
    <w:rsid w:val="0B7A6066"/>
    <w:rsid w:val="0B837303"/>
    <w:rsid w:val="0C47147C"/>
    <w:rsid w:val="0C834577"/>
    <w:rsid w:val="0CA5652F"/>
    <w:rsid w:val="0CAC1F63"/>
    <w:rsid w:val="0D5B2FB6"/>
    <w:rsid w:val="0D7129E8"/>
    <w:rsid w:val="0E125691"/>
    <w:rsid w:val="0E7A7852"/>
    <w:rsid w:val="0E943D89"/>
    <w:rsid w:val="0EE03FE7"/>
    <w:rsid w:val="0EEC6744"/>
    <w:rsid w:val="0EF11B52"/>
    <w:rsid w:val="0F352955"/>
    <w:rsid w:val="0F975119"/>
    <w:rsid w:val="0FE6540B"/>
    <w:rsid w:val="107C0D19"/>
    <w:rsid w:val="109C56C1"/>
    <w:rsid w:val="10C60104"/>
    <w:rsid w:val="11730E05"/>
    <w:rsid w:val="11EA3FF1"/>
    <w:rsid w:val="123431F6"/>
    <w:rsid w:val="12352871"/>
    <w:rsid w:val="12890B90"/>
    <w:rsid w:val="1347428A"/>
    <w:rsid w:val="13E02B99"/>
    <w:rsid w:val="140457E7"/>
    <w:rsid w:val="141C5C10"/>
    <w:rsid w:val="14484F0A"/>
    <w:rsid w:val="15784F11"/>
    <w:rsid w:val="15F632D3"/>
    <w:rsid w:val="161C31AE"/>
    <w:rsid w:val="16497820"/>
    <w:rsid w:val="16C5204E"/>
    <w:rsid w:val="16D021C1"/>
    <w:rsid w:val="16F57C00"/>
    <w:rsid w:val="17313823"/>
    <w:rsid w:val="17660122"/>
    <w:rsid w:val="17D55F2A"/>
    <w:rsid w:val="18681247"/>
    <w:rsid w:val="18753975"/>
    <w:rsid w:val="18B70946"/>
    <w:rsid w:val="19017282"/>
    <w:rsid w:val="19F808D8"/>
    <w:rsid w:val="1A290400"/>
    <w:rsid w:val="1A7036FF"/>
    <w:rsid w:val="1AC608CC"/>
    <w:rsid w:val="1B2518DA"/>
    <w:rsid w:val="1B844742"/>
    <w:rsid w:val="1B895B26"/>
    <w:rsid w:val="1BDA5D93"/>
    <w:rsid w:val="1BF319C6"/>
    <w:rsid w:val="1C0C4620"/>
    <w:rsid w:val="1C730D0F"/>
    <w:rsid w:val="1D0429B4"/>
    <w:rsid w:val="1D183CB3"/>
    <w:rsid w:val="1D5D5A73"/>
    <w:rsid w:val="1DEC5649"/>
    <w:rsid w:val="1E7B3D6B"/>
    <w:rsid w:val="1F5B6CCF"/>
    <w:rsid w:val="1FC32644"/>
    <w:rsid w:val="200E64F7"/>
    <w:rsid w:val="201A4DBC"/>
    <w:rsid w:val="204D75E2"/>
    <w:rsid w:val="20EC3F80"/>
    <w:rsid w:val="21232245"/>
    <w:rsid w:val="214D178A"/>
    <w:rsid w:val="216E3D0B"/>
    <w:rsid w:val="21CC0024"/>
    <w:rsid w:val="21CE265A"/>
    <w:rsid w:val="22337FBD"/>
    <w:rsid w:val="22490E2E"/>
    <w:rsid w:val="237C1B82"/>
    <w:rsid w:val="240B6D90"/>
    <w:rsid w:val="24BF3901"/>
    <w:rsid w:val="25382489"/>
    <w:rsid w:val="256A5C1A"/>
    <w:rsid w:val="25906066"/>
    <w:rsid w:val="262607A6"/>
    <w:rsid w:val="2682699A"/>
    <w:rsid w:val="26C26FDC"/>
    <w:rsid w:val="26EB54E7"/>
    <w:rsid w:val="272A5824"/>
    <w:rsid w:val="27375E1A"/>
    <w:rsid w:val="27466A6E"/>
    <w:rsid w:val="274679DD"/>
    <w:rsid w:val="27A3096B"/>
    <w:rsid w:val="27C91D00"/>
    <w:rsid w:val="27DA52A6"/>
    <w:rsid w:val="27EC35F7"/>
    <w:rsid w:val="286D59EB"/>
    <w:rsid w:val="287B709F"/>
    <w:rsid w:val="28A76938"/>
    <w:rsid w:val="29BD7A29"/>
    <w:rsid w:val="29EC748A"/>
    <w:rsid w:val="2A8C7596"/>
    <w:rsid w:val="2B1C49D2"/>
    <w:rsid w:val="2B1F410E"/>
    <w:rsid w:val="2C3E0D38"/>
    <w:rsid w:val="2CB61AF3"/>
    <w:rsid w:val="2CB7248F"/>
    <w:rsid w:val="2DA06BF7"/>
    <w:rsid w:val="2DAB51DE"/>
    <w:rsid w:val="2DC61516"/>
    <w:rsid w:val="2DC75BC6"/>
    <w:rsid w:val="2DF806F8"/>
    <w:rsid w:val="2E8B7B04"/>
    <w:rsid w:val="2F254CDC"/>
    <w:rsid w:val="2F565272"/>
    <w:rsid w:val="2F935EF0"/>
    <w:rsid w:val="2FA7754E"/>
    <w:rsid w:val="2FAE74F1"/>
    <w:rsid w:val="2FBF3B5B"/>
    <w:rsid w:val="30097581"/>
    <w:rsid w:val="304E37B0"/>
    <w:rsid w:val="31045CB1"/>
    <w:rsid w:val="3159476E"/>
    <w:rsid w:val="31CA4C5E"/>
    <w:rsid w:val="32847A67"/>
    <w:rsid w:val="32C97A3C"/>
    <w:rsid w:val="32D828B7"/>
    <w:rsid w:val="337A4750"/>
    <w:rsid w:val="339B5279"/>
    <w:rsid w:val="33BD0685"/>
    <w:rsid w:val="33D518BD"/>
    <w:rsid w:val="342920F8"/>
    <w:rsid w:val="345D5D81"/>
    <w:rsid w:val="34AD7485"/>
    <w:rsid w:val="34CB66E7"/>
    <w:rsid w:val="35586331"/>
    <w:rsid w:val="35713ADD"/>
    <w:rsid w:val="3571586B"/>
    <w:rsid w:val="36295DB7"/>
    <w:rsid w:val="36B246F6"/>
    <w:rsid w:val="36F243E3"/>
    <w:rsid w:val="385779DC"/>
    <w:rsid w:val="386D7E55"/>
    <w:rsid w:val="38C3256F"/>
    <w:rsid w:val="38C63D37"/>
    <w:rsid w:val="3917335D"/>
    <w:rsid w:val="3924340C"/>
    <w:rsid w:val="395D5D3F"/>
    <w:rsid w:val="39E43F51"/>
    <w:rsid w:val="39FE19D9"/>
    <w:rsid w:val="3A7F3464"/>
    <w:rsid w:val="3AE457FB"/>
    <w:rsid w:val="3B0A7CD4"/>
    <w:rsid w:val="3BA64FD0"/>
    <w:rsid w:val="3C3907B6"/>
    <w:rsid w:val="3C8850E1"/>
    <w:rsid w:val="3C9628C6"/>
    <w:rsid w:val="3CE81A31"/>
    <w:rsid w:val="3CF7540C"/>
    <w:rsid w:val="3CFB2793"/>
    <w:rsid w:val="3D0B0F78"/>
    <w:rsid w:val="3D577A9F"/>
    <w:rsid w:val="3D721089"/>
    <w:rsid w:val="3DCA6B17"/>
    <w:rsid w:val="3DF2576E"/>
    <w:rsid w:val="3E1B4511"/>
    <w:rsid w:val="3E3A034D"/>
    <w:rsid w:val="3E44329A"/>
    <w:rsid w:val="3E760BC9"/>
    <w:rsid w:val="3F331F7D"/>
    <w:rsid w:val="3FC83B5C"/>
    <w:rsid w:val="400332ED"/>
    <w:rsid w:val="400F4D36"/>
    <w:rsid w:val="40503157"/>
    <w:rsid w:val="40F34953"/>
    <w:rsid w:val="4200339F"/>
    <w:rsid w:val="42B53397"/>
    <w:rsid w:val="42FC04F1"/>
    <w:rsid w:val="434164D5"/>
    <w:rsid w:val="435E5815"/>
    <w:rsid w:val="439D368C"/>
    <w:rsid w:val="43EA5618"/>
    <w:rsid w:val="442B6727"/>
    <w:rsid w:val="44987935"/>
    <w:rsid w:val="44C84788"/>
    <w:rsid w:val="44E50933"/>
    <w:rsid w:val="44F20B11"/>
    <w:rsid w:val="458C6D4E"/>
    <w:rsid w:val="45A102AA"/>
    <w:rsid w:val="45BB0941"/>
    <w:rsid w:val="45BF3A89"/>
    <w:rsid w:val="45E144FD"/>
    <w:rsid w:val="45F8625B"/>
    <w:rsid w:val="46EE0402"/>
    <w:rsid w:val="48544668"/>
    <w:rsid w:val="485A3018"/>
    <w:rsid w:val="48664DDB"/>
    <w:rsid w:val="48A27AAA"/>
    <w:rsid w:val="49122723"/>
    <w:rsid w:val="496C2A3E"/>
    <w:rsid w:val="49AE3AC5"/>
    <w:rsid w:val="4A2E014D"/>
    <w:rsid w:val="4A567DEB"/>
    <w:rsid w:val="4B913672"/>
    <w:rsid w:val="4C7764CB"/>
    <w:rsid w:val="4CC326F5"/>
    <w:rsid w:val="4CE97C09"/>
    <w:rsid w:val="4D964A88"/>
    <w:rsid w:val="4E087EAE"/>
    <w:rsid w:val="4E5361CC"/>
    <w:rsid w:val="4E9838A2"/>
    <w:rsid w:val="4EBD443E"/>
    <w:rsid w:val="4F654F96"/>
    <w:rsid w:val="4F973140"/>
    <w:rsid w:val="4FC61199"/>
    <w:rsid w:val="4FF35ABE"/>
    <w:rsid w:val="50340705"/>
    <w:rsid w:val="503B1901"/>
    <w:rsid w:val="504161F6"/>
    <w:rsid w:val="50564D09"/>
    <w:rsid w:val="506A19D7"/>
    <w:rsid w:val="5099694A"/>
    <w:rsid w:val="50B15E60"/>
    <w:rsid w:val="50DB3A16"/>
    <w:rsid w:val="516013AC"/>
    <w:rsid w:val="51601B90"/>
    <w:rsid w:val="51F811E7"/>
    <w:rsid w:val="5269486C"/>
    <w:rsid w:val="527E763A"/>
    <w:rsid w:val="528B58E1"/>
    <w:rsid w:val="529D0015"/>
    <w:rsid w:val="530E4959"/>
    <w:rsid w:val="53B10425"/>
    <w:rsid w:val="53B52794"/>
    <w:rsid w:val="53D83FF7"/>
    <w:rsid w:val="54193167"/>
    <w:rsid w:val="54303245"/>
    <w:rsid w:val="558444ED"/>
    <w:rsid w:val="55A33795"/>
    <w:rsid w:val="5624773C"/>
    <w:rsid w:val="563B0D0C"/>
    <w:rsid w:val="5685766F"/>
    <w:rsid w:val="569D078B"/>
    <w:rsid w:val="571B196A"/>
    <w:rsid w:val="5738668D"/>
    <w:rsid w:val="585A3C82"/>
    <w:rsid w:val="59292B67"/>
    <w:rsid w:val="596647C2"/>
    <w:rsid w:val="5986297B"/>
    <w:rsid w:val="59E51F25"/>
    <w:rsid w:val="59F36430"/>
    <w:rsid w:val="5A1923F3"/>
    <w:rsid w:val="5A424B20"/>
    <w:rsid w:val="5A537800"/>
    <w:rsid w:val="5ADF3332"/>
    <w:rsid w:val="5B620360"/>
    <w:rsid w:val="5B9147E8"/>
    <w:rsid w:val="5BE50005"/>
    <w:rsid w:val="5BFC3D4F"/>
    <w:rsid w:val="5C930683"/>
    <w:rsid w:val="5C955480"/>
    <w:rsid w:val="5CE508E4"/>
    <w:rsid w:val="5D9A5F6B"/>
    <w:rsid w:val="5DD34B1A"/>
    <w:rsid w:val="5E1E4502"/>
    <w:rsid w:val="5F102D85"/>
    <w:rsid w:val="5F3E27D6"/>
    <w:rsid w:val="5F822705"/>
    <w:rsid w:val="5F8F2AD9"/>
    <w:rsid w:val="5FD736CE"/>
    <w:rsid w:val="600133C5"/>
    <w:rsid w:val="60625F9C"/>
    <w:rsid w:val="60656DF2"/>
    <w:rsid w:val="60F92028"/>
    <w:rsid w:val="61477C1D"/>
    <w:rsid w:val="61A52179"/>
    <w:rsid w:val="61D76816"/>
    <w:rsid w:val="61E5747F"/>
    <w:rsid w:val="629052B6"/>
    <w:rsid w:val="62E55F8D"/>
    <w:rsid w:val="62F85523"/>
    <w:rsid w:val="636B2EFA"/>
    <w:rsid w:val="63992513"/>
    <w:rsid w:val="63A36C3E"/>
    <w:rsid w:val="63B048A0"/>
    <w:rsid w:val="647B20B6"/>
    <w:rsid w:val="64891386"/>
    <w:rsid w:val="64DA7297"/>
    <w:rsid w:val="64F37B3E"/>
    <w:rsid w:val="650F1FB8"/>
    <w:rsid w:val="65A958B7"/>
    <w:rsid w:val="65CC2DDD"/>
    <w:rsid w:val="66133297"/>
    <w:rsid w:val="66330E15"/>
    <w:rsid w:val="6692603B"/>
    <w:rsid w:val="66E06CA6"/>
    <w:rsid w:val="672A369D"/>
    <w:rsid w:val="67960E00"/>
    <w:rsid w:val="67DB3C66"/>
    <w:rsid w:val="67DE387B"/>
    <w:rsid w:val="67EA757E"/>
    <w:rsid w:val="68135635"/>
    <w:rsid w:val="68AD267F"/>
    <w:rsid w:val="68C90A5B"/>
    <w:rsid w:val="69740697"/>
    <w:rsid w:val="6992105F"/>
    <w:rsid w:val="69B17E97"/>
    <w:rsid w:val="6A09775F"/>
    <w:rsid w:val="6A272A09"/>
    <w:rsid w:val="6A31098C"/>
    <w:rsid w:val="6B9871BA"/>
    <w:rsid w:val="6C1E0B80"/>
    <w:rsid w:val="6C292B8B"/>
    <w:rsid w:val="6C69121A"/>
    <w:rsid w:val="6D007A87"/>
    <w:rsid w:val="6D2E5476"/>
    <w:rsid w:val="6D375CA1"/>
    <w:rsid w:val="6D472272"/>
    <w:rsid w:val="6D4F2B28"/>
    <w:rsid w:val="6DA3293A"/>
    <w:rsid w:val="6DE12322"/>
    <w:rsid w:val="6E6856F7"/>
    <w:rsid w:val="6ED039E8"/>
    <w:rsid w:val="6ED138C3"/>
    <w:rsid w:val="6EE22A20"/>
    <w:rsid w:val="6FA55D9E"/>
    <w:rsid w:val="6FFE5F86"/>
    <w:rsid w:val="7030738F"/>
    <w:rsid w:val="70E5475E"/>
    <w:rsid w:val="70E66C09"/>
    <w:rsid w:val="70F70446"/>
    <w:rsid w:val="718756A2"/>
    <w:rsid w:val="71F7448B"/>
    <w:rsid w:val="720B41FA"/>
    <w:rsid w:val="721C6BF3"/>
    <w:rsid w:val="7233239F"/>
    <w:rsid w:val="726B7B77"/>
    <w:rsid w:val="72A273E5"/>
    <w:rsid w:val="735F4A4A"/>
    <w:rsid w:val="73750F0E"/>
    <w:rsid w:val="74357ECE"/>
    <w:rsid w:val="74A27FEB"/>
    <w:rsid w:val="74BC6442"/>
    <w:rsid w:val="74F0086A"/>
    <w:rsid w:val="75572AF7"/>
    <w:rsid w:val="75692B46"/>
    <w:rsid w:val="75794C91"/>
    <w:rsid w:val="76884109"/>
    <w:rsid w:val="76C956E8"/>
    <w:rsid w:val="76CA41AC"/>
    <w:rsid w:val="7793066E"/>
    <w:rsid w:val="7893556F"/>
    <w:rsid w:val="789C158E"/>
    <w:rsid w:val="79793753"/>
    <w:rsid w:val="7A3D26DD"/>
    <w:rsid w:val="7A8D37DD"/>
    <w:rsid w:val="7AE856B5"/>
    <w:rsid w:val="7B4D42B5"/>
    <w:rsid w:val="7DA47326"/>
    <w:rsid w:val="7E8F4ABD"/>
    <w:rsid w:val="7ECE6BA5"/>
    <w:rsid w:val="7F182BA8"/>
    <w:rsid w:val="7F5036C5"/>
    <w:rsid w:val="7F914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line="360" w:lineRule="auto"/>
    </w:pPr>
    <w:rPr>
      <w:rFonts w:eastAsia="宋体" w:asciiTheme="minorHAnsi" w:hAnsiTheme="minorHAnsi" w:cstheme="minorBidi"/>
      <w:kern w:val="2"/>
      <w:sz w:val="22"/>
      <w:szCs w:val="24"/>
      <w:lang w:val="en-US" w:eastAsia="zh-CN" w:bidi="ar-SA"/>
    </w:rPr>
  </w:style>
  <w:style w:type="paragraph" w:styleId="3">
    <w:name w:val="heading 1"/>
    <w:basedOn w:val="1"/>
    <w:next w:val="1"/>
    <w:qFormat/>
    <w:uiPriority w:val="0"/>
    <w:pPr>
      <w:keepNext/>
      <w:keepLines/>
      <w:spacing w:before="340" w:after="330" w:line="576" w:lineRule="auto"/>
      <w:jc w:val="center"/>
      <w:outlineLvl w:val="0"/>
    </w:pPr>
    <w:rPr>
      <w:b/>
      <w:kern w:val="44"/>
      <w:sz w:val="44"/>
    </w:rPr>
  </w:style>
  <w:style w:type="paragraph" w:styleId="4">
    <w:name w:val="heading 2"/>
    <w:basedOn w:val="1"/>
    <w:next w:val="1"/>
    <w:unhideWhenUsed/>
    <w:qFormat/>
    <w:uiPriority w:val="0"/>
    <w:pPr>
      <w:keepNext/>
      <w:keepLines/>
      <w:spacing w:before="260" w:after="260"/>
      <w:jc w:val="center"/>
      <w:outlineLvl w:val="1"/>
    </w:pPr>
    <w:rPr>
      <w:rFonts w:ascii="Arial" w:hAnsi="Arial"/>
      <w:b/>
      <w:sz w:val="44"/>
    </w:rPr>
  </w:style>
  <w:style w:type="paragraph" w:styleId="5">
    <w:name w:val="heading 3"/>
    <w:basedOn w:val="1"/>
    <w:next w:val="1"/>
    <w:unhideWhenUsed/>
    <w:qFormat/>
    <w:uiPriority w:val="0"/>
    <w:pPr>
      <w:keepNext/>
      <w:keepLines/>
      <w:spacing w:before="260" w:after="260"/>
      <w:outlineLvl w:val="2"/>
    </w:pPr>
    <w:rPr>
      <w:b/>
      <w:sz w:val="32"/>
    </w:rPr>
  </w:style>
  <w:style w:type="paragraph" w:styleId="6">
    <w:name w:val="heading 4"/>
    <w:basedOn w:val="1"/>
    <w:next w:val="1"/>
    <w:qFormat/>
    <w:uiPriority w:val="1"/>
    <w:pPr>
      <w:outlineLvl w:val="3"/>
    </w:pPr>
    <w:rPr>
      <w:rFonts w:ascii="宋体" w:hAnsi="宋体"/>
      <w:sz w:val="30"/>
      <w:szCs w:val="32"/>
    </w:rPr>
  </w:style>
  <w:style w:type="paragraph" w:styleId="7">
    <w:name w:val="heading 5"/>
    <w:basedOn w:val="1"/>
    <w:next w:val="1"/>
    <w:qFormat/>
    <w:uiPriority w:val="1"/>
    <w:pPr>
      <w:ind w:left="237"/>
      <w:jc w:val="center"/>
      <w:outlineLvl w:val="4"/>
    </w:pPr>
    <w:rPr>
      <w:rFonts w:ascii="宋体" w:hAnsi="宋体"/>
      <w:b/>
      <w:sz w:val="30"/>
      <w:szCs w:val="28"/>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ind w:left="520"/>
    </w:pPr>
    <w:rPr>
      <w:rFonts w:ascii="宋体" w:hAnsi="宋体"/>
      <w:szCs w:val="21"/>
    </w:rPr>
  </w:style>
  <w:style w:type="paragraph" w:styleId="8">
    <w:name w:val="annotation text"/>
    <w:basedOn w:val="1"/>
    <w:link w:val="23"/>
    <w:qFormat/>
    <w:uiPriority w:val="0"/>
  </w:style>
  <w:style w:type="paragraph" w:styleId="9">
    <w:name w:val="Balloon Text"/>
    <w:basedOn w:val="1"/>
    <w:link w:val="20"/>
    <w:uiPriority w:val="0"/>
    <w:pPr>
      <w:spacing w:line="240" w:lineRule="auto"/>
    </w:pPr>
    <w:rPr>
      <w:sz w:val="18"/>
      <w:szCs w:val="18"/>
    </w:rPr>
  </w:style>
  <w:style w:type="paragraph" w:styleId="10">
    <w:name w:val="footer"/>
    <w:basedOn w:val="1"/>
    <w:qFormat/>
    <w:uiPriority w:val="0"/>
    <w:pPr>
      <w:tabs>
        <w:tab w:val="center" w:pos="4153"/>
        <w:tab w:val="right" w:pos="8306"/>
      </w:tabs>
      <w:snapToGrid w:val="0"/>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2">
    <w:name w:val="toc 1"/>
    <w:basedOn w:val="1"/>
    <w:next w:val="1"/>
    <w:qFormat/>
    <w:uiPriority w:val="0"/>
    <w:rPr>
      <w:sz w:val="36"/>
    </w:rPr>
  </w:style>
  <w:style w:type="paragraph" w:styleId="13">
    <w:name w:val="toc 2"/>
    <w:basedOn w:val="1"/>
    <w:next w:val="1"/>
    <w:qFormat/>
    <w:uiPriority w:val="0"/>
    <w:pPr>
      <w:ind w:left="420" w:leftChars="200"/>
    </w:pPr>
    <w:rPr>
      <w:sz w:val="32"/>
    </w:rPr>
  </w:style>
  <w:style w:type="paragraph" w:styleId="14">
    <w:name w:val="annotation subject"/>
    <w:basedOn w:val="8"/>
    <w:next w:val="8"/>
    <w:link w:val="24"/>
    <w:uiPriority w:val="0"/>
    <w:rPr>
      <w:b/>
      <w:bCs/>
    </w:rPr>
  </w:style>
  <w:style w:type="character" w:styleId="17">
    <w:name w:val="annotation reference"/>
    <w:basedOn w:val="16"/>
    <w:uiPriority w:val="0"/>
    <w:rPr>
      <w:sz w:val="21"/>
      <w:szCs w:val="21"/>
    </w:rPr>
  </w:style>
  <w:style w:type="paragraph" w:customStyle="1" w:styleId="18">
    <w:name w:val="封面"/>
    <w:basedOn w:val="1"/>
    <w:qFormat/>
    <w:uiPriority w:val="0"/>
    <w:pPr>
      <w:jc w:val="center"/>
    </w:pPr>
    <w:rPr>
      <w:sz w:val="28"/>
    </w:rPr>
  </w:style>
  <w:style w:type="table" w:customStyle="1" w:styleId="19">
    <w:name w:val="Table Normal"/>
    <w:semiHidden/>
    <w:unhideWhenUsed/>
    <w:qFormat/>
    <w:uiPriority w:val="2"/>
    <w:tblPr>
      <w:tblCellMar>
        <w:top w:w="0" w:type="dxa"/>
        <w:left w:w="0" w:type="dxa"/>
        <w:bottom w:w="0" w:type="dxa"/>
        <w:right w:w="0" w:type="dxa"/>
      </w:tblCellMar>
    </w:tblPr>
  </w:style>
  <w:style w:type="character" w:customStyle="1" w:styleId="20">
    <w:name w:val="批注框文本 Char"/>
    <w:basedOn w:val="16"/>
    <w:link w:val="9"/>
    <w:uiPriority w:val="0"/>
    <w:rPr>
      <w:rFonts w:eastAsia="宋体"/>
      <w:kern w:val="2"/>
      <w:sz w:val="18"/>
      <w:szCs w:val="18"/>
    </w:rPr>
  </w:style>
  <w:style w:type="paragraph" w:customStyle="1" w:styleId="21">
    <w:name w:val="Table Paragraph"/>
    <w:basedOn w:val="1"/>
    <w:qFormat/>
    <w:uiPriority w:val="1"/>
  </w:style>
  <w:style w:type="paragraph" w:customStyle="1" w:styleId="22">
    <w:name w:val="样式 标题 3 + (中文) 黑体 小四 非加粗 段前: 7.8 磅 段后: 0 磅 行距: 固定值 20 磅"/>
    <w:basedOn w:val="5"/>
    <w:qFormat/>
    <w:uiPriority w:val="0"/>
    <w:pPr>
      <w:spacing w:line="400" w:lineRule="exact"/>
      <w:jc w:val="both"/>
    </w:pPr>
    <w:rPr>
      <w:rFonts w:ascii="Times New Roman" w:hAnsi="Times New Roman" w:eastAsia="黑体" w:cs="宋体"/>
      <w:b w:val="0"/>
      <w:sz w:val="24"/>
      <w:szCs w:val="20"/>
      <w:lang w:val="zh-CN"/>
    </w:rPr>
  </w:style>
  <w:style w:type="character" w:customStyle="1" w:styleId="23">
    <w:name w:val="批注文字 Char"/>
    <w:basedOn w:val="16"/>
    <w:link w:val="8"/>
    <w:uiPriority w:val="0"/>
    <w:rPr>
      <w:rFonts w:eastAsia="宋体"/>
      <w:kern w:val="2"/>
      <w:sz w:val="22"/>
      <w:szCs w:val="24"/>
    </w:rPr>
  </w:style>
  <w:style w:type="character" w:customStyle="1" w:styleId="24">
    <w:name w:val="批注主题 Char"/>
    <w:basedOn w:val="23"/>
    <w:link w:val="14"/>
    <w:uiPriority w:val="0"/>
    <w:rPr>
      <w:rFonts w:eastAsia="宋体"/>
      <w:b/>
      <w:bCs/>
      <w:kern w:val="2"/>
      <w:sz w:val="2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105</Pages>
  <Words>48403</Words>
  <Characters>51278</Characters>
  <Lines>432</Lines>
  <Paragraphs>121</Paragraphs>
  <TotalTime>1</TotalTime>
  <ScaleCrop>false</ScaleCrop>
  <LinksUpToDate>false</LinksUpToDate>
  <CharactersWithSpaces>57145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2021-06-07T08:16:00Z</dcterms:created>
  <dc:creator>     Mask</dc:creator>
  <cp:lastModifiedBy>Chicago</cp:lastModifiedBy>
  <dcterms:modified xsi:type="dcterms:W3CDTF">2022-06-26T21:46:30Z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BA344E1AA2EA4F14873A164516FAF936</vt:lpwstr>
  </property>
</Properties>
</file>